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819C42" w14:textId="500EA8CE" w:rsidR="00E34539" w:rsidRPr="00FD3A28" w:rsidRDefault="003E2C85" w:rsidP="00160D57">
      <w:pPr>
        <w:widowControl w:val="0"/>
        <w:autoSpaceDE w:val="0"/>
        <w:autoSpaceDN w:val="0"/>
        <w:adjustRightInd w:val="0"/>
        <w:spacing w:after="0" w:line="240" w:lineRule="auto"/>
        <w:jc w:val="both"/>
        <w:rPr>
          <w:rFonts w:cs="Arial"/>
          <w:sz w:val="24"/>
          <w:szCs w:val="24"/>
          <w:lang w:val="en-ZA"/>
        </w:rPr>
      </w:pPr>
      <w:del w:id="0" w:author="Steve" w:date="2017-11-08T09:00:00Z">
        <w:r w:rsidRPr="00FD3A28" w:rsidDel="00540891">
          <w:rPr>
            <w:rFonts w:cs="Arial"/>
            <w:b/>
            <w:bCs/>
            <w:sz w:val="28"/>
            <w:szCs w:val="28"/>
            <w:lang w:val="en-ZA"/>
          </w:rPr>
          <w:delText>S</w:delText>
        </w:r>
      </w:del>
      <w:r w:rsidRPr="00FD3A28">
        <w:rPr>
          <w:rFonts w:cs="Arial"/>
          <w:b/>
          <w:bCs/>
          <w:sz w:val="28"/>
          <w:szCs w:val="28"/>
          <w:lang w:val="en-ZA"/>
        </w:rPr>
        <w:t>outh African Forestry Assurance Scheme</w:t>
      </w:r>
      <w:r w:rsidR="004A4834" w:rsidRPr="00FD3A28">
        <w:rPr>
          <w:rFonts w:cs="Arial"/>
          <w:b/>
          <w:bCs/>
          <w:sz w:val="28"/>
          <w:szCs w:val="28"/>
          <w:lang w:val="en-ZA"/>
        </w:rPr>
        <w:t xml:space="preserve"> </w:t>
      </w:r>
    </w:p>
    <w:p w14:paraId="0F544F12" w14:textId="77777777" w:rsidR="00E34539" w:rsidRPr="00FD3A28" w:rsidRDefault="00E34539" w:rsidP="00160D57">
      <w:pPr>
        <w:widowControl w:val="0"/>
        <w:autoSpaceDE w:val="0"/>
        <w:autoSpaceDN w:val="0"/>
        <w:adjustRightInd w:val="0"/>
        <w:spacing w:after="0" w:line="321" w:lineRule="exact"/>
        <w:jc w:val="both"/>
        <w:rPr>
          <w:rFonts w:cs="Arial"/>
          <w:sz w:val="24"/>
          <w:szCs w:val="24"/>
          <w:lang w:val="en-ZA"/>
        </w:rPr>
      </w:pPr>
    </w:p>
    <w:p w14:paraId="306A16C5" w14:textId="77777777" w:rsidR="00E34539" w:rsidRPr="00FD3A28" w:rsidRDefault="003E2C85" w:rsidP="00160D57">
      <w:pPr>
        <w:widowControl w:val="0"/>
        <w:autoSpaceDE w:val="0"/>
        <w:autoSpaceDN w:val="0"/>
        <w:adjustRightInd w:val="0"/>
        <w:spacing w:after="0" w:line="240" w:lineRule="auto"/>
        <w:jc w:val="both"/>
        <w:rPr>
          <w:rFonts w:cs="Arial"/>
          <w:b/>
          <w:bCs/>
          <w:sz w:val="28"/>
          <w:szCs w:val="28"/>
          <w:lang w:val="en-ZA"/>
        </w:rPr>
      </w:pPr>
      <w:r w:rsidRPr="00FD3A28">
        <w:rPr>
          <w:rFonts w:cs="Arial"/>
          <w:b/>
          <w:bCs/>
          <w:sz w:val="28"/>
          <w:szCs w:val="28"/>
          <w:lang w:val="en-ZA"/>
        </w:rPr>
        <w:t>SAF</w:t>
      </w:r>
      <w:r w:rsidR="004A4834" w:rsidRPr="00FD3A28">
        <w:rPr>
          <w:rFonts w:cs="Arial"/>
          <w:b/>
          <w:bCs/>
          <w:sz w:val="28"/>
          <w:szCs w:val="28"/>
          <w:lang w:val="en-ZA"/>
        </w:rPr>
        <w:t>AS 2:2017</w:t>
      </w:r>
    </w:p>
    <w:p w14:paraId="70F84401" w14:textId="77777777" w:rsidR="0062164A" w:rsidRPr="00FD3A28" w:rsidRDefault="0062164A" w:rsidP="00160D57">
      <w:pPr>
        <w:widowControl w:val="0"/>
        <w:autoSpaceDE w:val="0"/>
        <w:autoSpaceDN w:val="0"/>
        <w:adjustRightInd w:val="0"/>
        <w:spacing w:after="0" w:line="240" w:lineRule="auto"/>
        <w:jc w:val="both"/>
        <w:rPr>
          <w:rFonts w:cs="Arial"/>
          <w:b/>
          <w:bCs/>
          <w:sz w:val="28"/>
          <w:szCs w:val="28"/>
          <w:lang w:val="en-ZA"/>
        </w:rPr>
      </w:pPr>
    </w:p>
    <w:p w14:paraId="7F55BC4B" w14:textId="77777777" w:rsidR="0062164A" w:rsidRPr="00FD3A28" w:rsidRDefault="0062164A" w:rsidP="00160D57">
      <w:pPr>
        <w:widowControl w:val="0"/>
        <w:autoSpaceDE w:val="0"/>
        <w:autoSpaceDN w:val="0"/>
        <w:adjustRightInd w:val="0"/>
        <w:spacing w:after="0" w:line="240" w:lineRule="auto"/>
        <w:jc w:val="both"/>
        <w:rPr>
          <w:rFonts w:cs="Arial"/>
          <w:sz w:val="24"/>
          <w:szCs w:val="24"/>
          <w:lang w:val="en-ZA"/>
        </w:rPr>
      </w:pPr>
      <w:r w:rsidRPr="00FD3A28">
        <w:rPr>
          <w:rFonts w:cs="Arial"/>
          <w:bCs/>
          <w:sz w:val="24"/>
          <w:szCs w:val="24"/>
          <w:lang w:val="en-ZA"/>
        </w:rPr>
        <w:t xml:space="preserve">Issue 1 </w:t>
      </w:r>
    </w:p>
    <w:p w14:paraId="172572AC" w14:textId="77777777" w:rsidR="00E34539" w:rsidRPr="00FD3A28" w:rsidRDefault="00E34539" w:rsidP="00160D57">
      <w:pPr>
        <w:widowControl w:val="0"/>
        <w:autoSpaceDE w:val="0"/>
        <w:autoSpaceDN w:val="0"/>
        <w:adjustRightInd w:val="0"/>
        <w:spacing w:after="0" w:line="200" w:lineRule="exact"/>
        <w:jc w:val="both"/>
        <w:rPr>
          <w:rFonts w:cs="Arial"/>
          <w:sz w:val="24"/>
          <w:szCs w:val="24"/>
          <w:lang w:val="en-ZA"/>
        </w:rPr>
      </w:pPr>
    </w:p>
    <w:p w14:paraId="12ACF9D8" w14:textId="77777777" w:rsidR="00E34539" w:rsidRPr="00FD3A28" w:rsidRDefault="00780D17" w:rsidP="002D2559">
      <w:pPr>
        <w:widowControl w:val="0"/>
        <w:overflowPunct w:val="0"/>
        <w:autoSpaceDE w:val="0"/>
        <w:autoSpaceDN w:val="0"/>
        <w:adjustRightInd w:val="0"/>
        <w:spacing w:after="0" w:line="228" w:lineRule="auto"/>
        <w:ind w:right="1134"/>
        <w:jc w:val="both"/>
        <w:rPr>
          <w:rFonts w:cs="Arial"/>
          <w:sz w:val="24"/>
          <w:szCs w:val="24"/>
          <w:lang w:val="en-ZA"/>
        </w:rPr>
      </w:pPr>
      <w:r w:rsidRPr="00FD3A28">
        <w:rPr>
          <w:rFonts w:cs="Arial"/>
          <w:sz w:val="24"/>
          <w:szCs w:val="24"/>
          <w:lang w:val="en-ZA"/>
        </w:rPr>
        <w:t>2017-10-0</w:t>
      </w:r>
      <w:r w:rsidR="000D7B00" w:rsidRPr="00FD3A28">
        <w:rPr>
          <w:rFonts w:cs="Arial"/>
          <w:sz w:val="24"/>
          <w:szCs w:val="24"/>
          <w:lang w:val="en-ZA"/>
        </w:rPr>
        <w:t>6</w:t>
      </w:r>
    </w:p>
    <w:p w14:paraId="10F98047" w14:textId="77777777" w:rsidR="00E34539" w:rsidRPr="00FD3A28" w:rsidRDefault="00BA279F" w:rsidP="00160D57">
      <w:pPr>
        <w:widowControl w:val="0"/>
        <w:autoSpaceDE w:val="0"/>
        <w:autoSpaceDN w:val="0"/>
        <w:adjustRightInd w:val="0"/>
        <w:spacing w:after="0" w:line="200" w:lineRule="exact"/>
        <w:jc w:val="both"/>
        <w:rPr>
          <w:rFonts w:cs="Arial"/>
          <w:sz w:val="24"/>
          <w:szCs w:val="24"/>
          <w:lang w:val="en-ZA"/>
        </w:rPr>
      </w:pPr>
      <w:r w:rsidRPr="00FD3A28">
        <w:rPr>
          <w:noProof/>
          <w:lang w:val="en-ZA" w:eastAsia="en-ZA"/>
        </w:rPr>
        <w:drawing>
          <wp:anchor distT="0" distB="0" distL="114300" distR="114300" simplePos="0" relativeHeight="251659264" behindDoc="1" locked="0" layoutInCell="0" allowOverlap="1" wp14:anchorId="5569AD8E" wp14:editId="523413E6">
            <wp:simplePos x="0" y="0"/>
            <wp:positionH relativeFrom="column">
              <wp:posOffset>-19685</wp:posOffset>
            </wp:positionH>
            <wp:positionV relativeFrom="paragraph">
              <wp:posOffset>211455</wp:posOffset>
            </wp:positionV>
            <wp:extent cx="5798185" cy="889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5798185" cy="8890"/>
                    </a:xfrm>
                    <a:prstGeom prst="rect">
                      <a:avLst/>
                    </a:prstGeom>
                    <a:noFill/>
                  </pic:spPr>
                </pic:pic>
              </a:graphicData>
            </a:graphic>
          </wp:anchor>
        </w:drawing>
      </w:r>
      <w:r w:rsidRPr="00FD3A28">
        <w:rPr>
          <w:noProof/>
          <w:lang w:val="en-ZA" w:eastAsia="en-ZA"/>
        </w:rPr>
        <w:drawing>
          <wp:anchor distT="0" distB="0" distL="114300" distR="114300" simplePos="0" relativeHeight="251660288" behindDoc="1" locked="0" layoutInCell="0" allowOverlap="1" wp14:anchorId="32EC4D4D" wp14:editId="2E5E4848">
            <wp:simplePos x="0" y="0"/>
            <wp:positionH relativeFrom="column">
              <wp:posOffset>-19685</wp:posOffset>
            </wp:positionH>
            <wp:positionV relativeFrom="paragraph">
              <wp:posOffset>193040</wp:posOffset>
            </wp:positionV>
            <wp:extent cx="5798185" cy="889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798185" cy="8890"/>
                    </a:xfrm>
                    <a:prstGeom prst="rect">
                      <a:avLst/>
                    </a:prstGeom>
                    <a:noFill/>
                  </pic:spPr>
                </pic:pic>
              </a:graphicData>
            </a:graphic>
          </wp:anchor>
        </w:drawing>
      </w:r>
      <w:r w:rsidRPr="00FD3A28">
        <w:rPr>
          <w:noProof/>
          <w:lang w:val="en-ZA" w:eastAsia="en-ZA"/>
        </w:rPr>
        <w:drawing>
          <wp:anchor distT="0" distB="0" distL="114300" distR="114300" simplePos="0" relativeHeight="251661312" behindDoc="1" locked="0" layoutInCell="0" allowOverlap="1" wp14:anchorId="7207CCAB" wp14:editId="3043A625">
            <wp:simplePos x="0" y="0"/>
            <wp:positionH relativeFrom="column">
              <wp:posOffset>-19685</wp:posOffset>
            </wp:positionH>
            <wp:positionV relativeFrom="paragraph">
              <wp:posOffset>2409190</wp:posOffset>
            </wp:positionV>
            <wp:extent cx="5798185" cy="889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5798185" cy="8890"/>
                    </a:xfrm>
                    <a:prstGeom prst="rect">
                      <a:avLst/>
                    </a:prstGeom>
                    <a:noFill/>
                  </pic:spPr>
                </pic:pic>
              </a:graphicData>
            </a:graphic>
          </wp:anchor>
        </w:drawing>
      </w:r>
      <w:r w:rsidRPr="00FD3A28">
        <w:rPr>
          <w:noProof/>
          <w:lang w:val="en-ZA" w:eastAsia="en-ZA"/>
        </w:rPr>
        <w:drawing>
          <wp:anchor distT="0" distB="0" distL="114300" distR="114300" simplePos="0" relativeHeight="251662336" behindDoc="1" locked="0" layoutInCell="0" allowOverlap="1" wp14:anchorId="2E49B42E" wp14:editId="5C922146">
            <wp:simplePos x="0" y="0"/>
            <wp:positionH relativeFrom="column">
              <wp:posOffset>-19685</wp:posOffset>
            </wp:positionH>
            <wp:positionV relativeFrom="paragraph">
              <wp:posOffset>2390775</wp:posOffset>
            </wp:positionV>
            <wp:extent cx="5798185" cy="889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a:off x="0" y="0"/>
                      <a:ext cx="5798185" cy="8890"/>
                    </a:xfrm>
                    <a:prstGeom prst="rect">
                      <a:avLst/>
                    </a:prstGeom>
                    <a:noFill/>
                  </pic:spPr>
                </pic:pic>
              </a:graphicData>
            </a:graphic>
          </wp:anchor>
        </w:drawing>
      </w:r>
    </w:p>
    <w:p w14:paraId="4EBAEF18" w14:textId="77777777" w:rsidR="00E34539" w:rsidRPr="00FD3A28" w:rsidRDefault="00E34539" w:rsidP="00160D57">
      <w:pPr>
        <w:widowControl w:val="0"/>
        <w:autoSpaceDE w:val="0"/>
        <w:autoSpaceDN w:val="0"/>
        <w:adjustRightInd w:val="0"/>
        <w:spacing w:after="0" w:line="200" w:lineRule="exact"/>
        <w:jc w:val="both"/>
        <w:rPr>
          <w:rFonts w:cs="Arial"/>
          <w:sz w:val="24"/>
          <w:szCs w:val="24"/>
          <w:lang w:val="en-ZA"/>
        </w:rPr>
      </w:pPr>
    </w:p>
    <w:p w14:paraId="74735A9C" w14:textId="77777777" w:rsidR="00E34539" w:rsidRPr="00FD3A28" w:rsidRDefault="00E34539" w:rsidP="00160D57">
      <w:pPr>
        <w:widowControl w:val="0"/>
        <w:autoSpaceDE w:val="0"/>
        <w:autoSpaceDN w:val="0"/>
        <w:adjustRightInd w:val="0"/>
        <w:spacing w:after="0" w:line="200" w:lineRule="exact"/>
        <w:jc w:val="both"/>
        <w:rPr>
          <w:rFonts w:cs="Arial"/>
          <w:sz w:val="24"/>
          <w:szCs w:val="24"/>
          <w:lang w:val="en-ZA"/>
        </w:rPr>
      </w:pPr>
    </w:p>
    <w:p w14:paraId="08680C49" w14:textId="77777777" w:rsidR="002F4F1A" w:rsidRPr="00FD3A28" w:rsidRDefault="002F4F1A" w:rsidP="002F4F1A">
      <w:pPr>
        <w:widowControl w:val="0"/>
        <w:autoSpaceDE w:val="0"/>
        <w:autoSpaceDN w:val="0"/>
        <w:adjustRightInd w:val="0"/>
        <w:spacing w:after="0" w:line="240" w:lineRule="auto"/>
        <w:jc w:val="both"/>
        <w:rPr>
          <w:rFonts w:cs="Arial"/>
          <w:b/>
          <w:bCs/>
          <w:sz w:val="28"/>
          <w:szCs w:val="28"/>
          <w:lang w:val="en-ZA"/>
        </w:rPr>
      </w:pPr>
      <w:r w:rsidRPr="00FD3A28">
        <w:rPr>
          <w:rFonts w:cs="Arial"/>
          <w:b/>
          <w:bCs/>
          <w:sz w:val="28"/>
          <w:szCs w:val="28"/>
          <w:lang w:val="en-ZA"/>
        </w:rPr>
        <w:t>Standard Setting Procedures</w:t>
      </w:r>
    </w:p>
    <w:p w14:paraId="1AABF881" w14:textId="77777777" w:rsidR="00877F7D" w:rsidRPr="00FD3A28" w:rsidRDefault="00877F7D" w:rsidP="002F4F1A">
      <w:pPr>
        <w:widowControl w:val="0"/>
        <w:autoSpaceDE w:val="0"/>
        <w:autoSpaceDN w:val="0"/>
        <w:adjustRightInd w:val="0"/>
        <w:spacing w:after="0" w:line="240" w:lineRule="auto"/>
        <w:jc w:val="both"/>
        <w:rPr>
          <w:rFonts w:cs="Arial"/>
          <w:b/>
          <w:bCs/>
          <w:sz w:val="28"/>
          <w:szCs w:val="28"/>
          <w:lang w:val="en-ZA"/>
        </w:rPr>
      </w:pPr>
    </w:p>
    <w:p w14:paraId="5269383E" w14:textId="77777777" w:rsidR="00877F7D" w:rsidRPr="00FD3A28" w:rsidRDefault="00877F7D" w:rsidP="002F4F1A">
      <w:pPr>
        <w:widowControl w:val="0"/>
        <w:autoSpaceDE w:val="0"/>
        <w:autoSpaceDN w:val="0"/>
        <w:adjustRightInd w:val="0"/>
        <w:spacing w:after="0" w:line="240" w:lineRule="auto"/>
        <w:jc w:val="both"/>
        <w:rPr>
          <w:rFonts w:cs="Arial"/>
          <w:b/>
          <w:bCs/>
          <w:sz w:val="28"/>
          <w:szCs w:val="28"/>
          <w:lang w:val="en-ZA"/>
        </w:rPr>
      </w:pPr>
    </w:p>
    <w:p w14:paraId="299F7206" w14:textId="77777777" w:rsidR="00877F7D" w:rsidRPr="00FD3A28" w:rsidRDefault="00877F7D" w:rsidP="002F4F1A">
      <w:pPr>
        <w:widowControl w:val="0"/>
        <w:autoSpaceDE w:val="0"/>
        <w:autoSpaceDN w:val="0"/>
        <w:adjustRightInd w:val="0"/>
        <w:spacing w:after="0" w:line="240" w:lineRule="auto"/>
        <w:jc w:val="both"/>
        <w:rPr>
          <w:rFonts w:cs="Arial"/>
          <w:b/>
          <w:bCs/>
          <w:sz w:val="28"/>
          <w:szCs w:val="28"/>
          <w:lang w:val="en-ZA"/>
        </w:rPr>
      </w:pPr>
    </w:p>
    <w:p w14:paraId="64E61F4D" w14:textId="77777777" w:rsidR="00877F7D" w:rsidRPr="00FD3A28" w:rsidRDefault="00877F7D" w:rsidP="002F4F1A">
      <w:pPr>
        <w:widowControl w:val="0"/>
        <w:autoSpaceDE w:val="0"/>
        <w:autoSpaceDN w:val="0"/>
        <w:adjustRightInd w:val="0"/>
        <w:spacing w:after="0" w:line="240" w:lineRule="auto"/>
        <w:jc w:val="both"/>
        <w:rPr>
          <w:rFonts w:cs="Arial"/>
          <w:color w:val="A6A6A6" w:themeColor="background1" w:themeShade="A6"/>
          <w:sz w:val="144"/>
          <w:szCs w:val="144"/>
          <w:lang w:val="en-ZA"/>
        </w:rPr>
      </w:pPr>
      <w:r w:rsidRPr="00FD3A28">
        <w:rPr>
          <w:rFonts w:cs="Arial"/>
          <w:b/>
          <w:bCs/>
          <w:color w:val="A6A6A6" w:themeColor="background1" w:themeShade="A6"/>
          <w:sz w:val="144"/>
          <w:szCs w:val="144"/>
          <w:lang w:val="en-ZA"/>
        </w:rPr>
        <w:t>DRAFT</w:t>
      </w:r>
    </w:p>
    <w:p w14:paraId="6B4BC5FB" w14:textId="77777777" w:rsidR="00E34539" w:rsidRPr="00FD3A28" w:rsidRDefault="00E34539" w:rsidP="00160D57">
      <w:pPr>
        <w:widowControl w:val="0"/>
        <w:autoSpaceDE w:val="0"/>
        <w:autoSpaceDN w:val="0"/>
        <w:adjustRightInd w:val="0"/>
        <w:spacing w:after="0" w:line="200" w:lineRule="exact"/>
        <w:jc w:val="both"/>
        <w:rPr>
          <w:rFonts w:cs="Arial"/>
          <w:sz w:val="24"/>
          <w:szCs w:val="24"/>
          <w:lang w:val="en-ZA"/>
        </w:rPr>
      </w:pPr>
    </w:p>
    <w:p w14:paraId="54F7156F" w14:textId="77777777" w:rsidR="00E34539" w:rsidRPr="00FD3A28" w:rsidRDefault="00E34539" w:rsidP="00160D57">
      <w:pPr>
        <w:widowControl w:val="0"/>
        <w:autoSpaceDE w:val="0"/>
        <w:autoSpaceDN w:val="0"/>
        <w:adjustRightInd w:val="0"/>
        <w:spacing w:after="0" w:line="200" w:lineRule="exact"/>
        <w:jc w:val="both"/>
        <w:rPr>
          <w:rFonts w:cs="Arial"/>
          <w:sz w:val="24"/>
          <w:szCs w:val="24"/>
          <w:lang w:val="en-ZA"/>
        </w:rPr>
      </w:pPr>
    </w:p>
    <w:p w14:paraId="25FE28DB" w14:textId="77777777" w:rsidR="00E34539" w:rsidRPr="00FD3A28" w:rsidRDefault="00E34539" w:rsidP="00160D57">
      <w:pPr>
        <w:widowControl w:val="0"/>
        <w:autoSpaceDE w:val="0"/>
        <w:autoSpaceDN w:val="0"/>
        <w:adjustRightInd w:val="0"/>
        <w:spacing w:after="0" w:line="200" w:lineRule="exact"/>
        <w:jc w:val="both"/>
        <w:rPr>
          <w:rFonts w:cs="Arial"/>
          <w:sz w:val="24"/>
          <w:szCs w:val="24"/>
          <w:lang w:val="en-ZA"/>
        </w:rPr>
      </w:pPr>
    </w:p>
    <w:p w14:paraId="227211C2" w14:textId="77777777" w:rsidR="00E34539" w:rsidRPr="00FD3A28" w:rsidRDefault="00E34539" w:rsidP="00160D57">
      <w:pPr>
        <w:widowControl w:val="0"/>
        <w:autoSpaceDE w:val="0"/>
        <w:autoSpaceDN w:val="0"/>
        <w:adjustRightInd w:val="0"/>
        <w:spacing w:after="0" w:line="200" w:lineRule="exact"/>
        <w:jc w:val="both"/>
        <w:rPr>
          <w:rFonts w:cs="Arial"/>
          <w:sz w:val="24"/>
          <w:szCs w:val="24"/>
          <w:lang w:val="en-ZA"/>
        </w:rPr>
      </w:pPr>
    </w:p>
    <w:p w14:paraId="0D1FFBCC" w14:textId="77777777" w:rsidR="00E34539" w:rsidRPr="00FD3A28" w:rsidRDefault="00E34539" w:rsidP="00160D57">
      <w:pPr>
        <w:widowControl w:val="0"/>
        <w:autoSpaceDE w:val="0"/>
        <w:autoSpaceDN w:val="0"/>
        <w:adjustRightInd w:val="0"/>
        <w:spacing w:after="0" w:line="200" w:lineRule="exact"/>
        <w:jc w:val="both"/>
        <w:rPr>
          <w:rFonts w:cs="Arial"/>
          <w:sz w:val="24"/>
          <w:szCs w:val="24"/>
          <w:lang w:val="en-ZA"/>
        </w:rPr>
      </w:pPr>
    </w:p>
    <w:p w14:paraId="1F0B7D0E" w14:textId="77777777" w:rsidR="00E34539" w:rsidRPr="00FD3A28" w:rsidRDefault="00E34539" w:rsidP="00160D57">
      <w:pPr>
        <w:widowControl w:val="0"/>
        <w:autoSpaceDE w:val="0"/>
        <w:autoSpaceDN w:val="0"/>
        <w:adjustRightInd w:val="0"/>
        <w:spacing w:after="0" w:line="200" w:lineRule="exact"/>
        <w:jc w:val="both"/>
        <w:rPr>
          <w:rFonts w:cs="Arial"/>
          <w:sz w:val="24"/>
          <w:szCs w:val="24"/>
          <w:lang w:val="en-ZA"/>
        </w:rPr>
      </w:pPr>
    </w:p>
    <w:p w14:paraId="16C9418E" w14:textId="77777777" w:rsidR="00E34539" w:rsidRPr="00FD3A28" w:rsidRDefault="00BA279F" w:rsidP="00160D57">
      <w:pPr>
        <w:widowControl w:val="0"/>
        <w:autoSpaceDE w:val="0"/>
        <w:autoSpaceDN w:val="0"/>
        <w:adjustRightInd w:val="0"/>
        <w:spacing w:after="0" w:line="200" w:lineRule="exact"/>
        <w:jc w:val="both"/>
        <w:rPr>
          <w:rFonts w:cs="Arial"/>
          <w:sz w:val="24"/>
          <w:szCs w:val="24"/>
          <w:lang w:val="en-ZA"/>
        </w:rPr>
      </w:pPr>
      <w:r w:rsidRPr="00FD3A28">
        <w:rPr>
          <w:noProof/>
          <w:lang w:val="en-ZA" w:eastAsia="en-ZA"/>
        </w:rPr>
        <w:drawing>
          <wp:anchor distT="0" distB="0" distL="114300" distR="114300" simplePos="0" relativeHeight="251663360" behindDoc="1" locked="0" layoutInCell="0" allowOverlap="1" wp14:anchorId="6D136F17" wp14:editId="1D99BE71">
            <wp:simplePos x="0" y="0"/>
            <wp:positionH relativeFrom="column">
              <wp:posOffset>-19685</wp:posOffset>
            </wp:positionH>
            <wp:positionV relativeFrom="paragraph">
              <wp:posOffset>2563495</wp:posOffset>
            </wp:positionV>
            <wp:extent cx="5798185" cy="889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5798185" cy="8890"/>
                    </a:xfrm>
                    <a:prstGeom prst="rect">
                      <a:avLst/>
                    </a:prstGeom>
                    <a:noFill/>
                  </pic:spPr>
                </pic:pic>
              </a:graphicData>
            </a:graphic>
          </wp:anchor>
        </w:drawing>
      </w:r>
      <w:r w:rsidRPr="00FD3A28">
        <w:rPr>
          <w:noProof/>
          <w:lang w:val="en-ZA" w:eastAsia="en-ZA"/>
        </w:rPr>
        <w:drawing>
          <wp:anchor distT="0" distB="0" distL="114300" distR="114300" simplePos="0" relativeHeight="251664384" behindDoc="1" locked="0" layoutInCell="0" allowOverlap="1" wp14:anchorId="2E2BBCE9" wp14:editId="5EFAF189">
            <wp:simplePos x="0" y="0"/>
            <wp:positionH relativeFrom="column">
              <wp:posOffset>-19685</wp:posOffset>
            </wp:positionH>
            <wp:positionV relativeFrom="paragraph">
              <wp:posOffset>2545080</wp:posOffset>
            </wp:positionV>
            <wp:extent cx="5798185" cy="889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5798185" cy="8890"/>
                    </a:xfrm>
                    <a:prstGeom prst="rect">
                      <a:avLst/>
                    </a:prstGeom>
                    <a:noFill/>
                  </pic:spPr>
                </pic:pic>
              </a:graphicData>
            </a:graphic>
          </wp:anchor>
        </w:drawing>
      </w:r>
    </w:p>
    <w:p w14:paraId="41E4924B" w14:textId="77777777" w:rsidR="00E34539" w:rsidRPr="00FD3A28" w:rsidRDefault="00E34539" w:rsidP="00160D57">
      <w:pPr>
        <w:widowControl w:val="0"/>
        <w:autoSpaceDE w:val="0"/>
        <w:autoSpaceDN w:val="0"/>
        <w:adjustRightInd w:val="0"/>
        <w:spacing w:after="0" w:line="200" w:lineRule="exact"/>
        <w:jc w:val="both"/>
        <w:rPr>
          <w:rFonts w:cs="Arial"/>
          <w:sz w:val="24"/>
          <w:szCs w:val="24"/>
          <w:lang w:val="en-ZA"/>
        </w:rPr>
      </w:pPr>
    </w:p>
    <w:p w14:paraId="78CD1970" w14:textId="77777777" w:rsidR="00E34539" w:rsidRPr="00FD3A28" w:rsidRDefault="00E34539" w:rsidP="00160D57">
      <w:pPr>
        <w:widowControl w:val="0"/>
        <w:autoSpaceDE w:val="0"/>
        <w:autoSpaceDN w:val="0"/>
        <w:adjustRightInd w:val="0"/>
        <w:spacing w:after="0" w:line="200" w:lineRule="exact"/>
        <w:jc w:val="both"/>
        <w:rPr>
          <w:rFonts w:cs="Arial"/>
          <w:sz w:val="24"/>
          <w:szCs w:val="24"/>
          <w:lang w:val="en-ZA"/>
        </w:rPr>
      </w:pPr>
    </w:p>
    <w:p w14:paraId="6F55E7DA" w14:textId="77777777" w:rsidR="00E34539" w:rsidRPr="00FD3A28" w:rsidRDefault="00E34539" w:rsidP="00160D57">
      <w:pPr>
        <w:widowControl w:val="0"/>
        <w:autoSpaceDE w:val="0"/>
        <w:autoSpaceDN w:val="0"/>
        <w:adjustRightInd w:val="0"/>
        <w:spacing w:after="0" w:line="200" w:lineRule="exact"/>
        <w:jc w:val="both"/>
        <w:rPr>
          <w:rFonts w:cs="Arial"/>
          <w:sz w:val="24"/>
          <w:szCs w:val="24"/>
          <w:lang w:val="en-ZA"/>
        </w:rPr>
      </w:pPr>
    </w:p>
    <w:p w14:paraId="4DAC944D" w14:textId="77777777" w:rsidR="00E34539" w:rsidRPr="00FD3A28" w:rsidRDefault="00E34539" w:rsidP="00160D57">
      <w:pPr>
        <w:widowControl w:val="0"/>
        <w:autoSpaceDE w:val="0"/>
        <w:autoSpaceDN w:val="0"/>
        <w:adjustRightInd w:val="0"/>
        <w:spacing w:after="0" w:line="200" w:lineRule="exact"/>
        <w:jc w:val="both"/>
        <w:rPr>
          <w:rFonts w:cs="Arial"/>
          <w:sz w:val="24"/>
          <w:szCs w:val="24"/>
          <w:lang w:val="en-ZA"/>
        </w:rPr>
      </w:pPr>
    </w:p>
    <w:p w14:paraId="70C21C6C" w14:textId="77777777" w:rsidR="00E34539" w:rsidRPr="00FD3A28" w:rsidRDefault="00E34539" w:rsidP="00160D57">
      <w:pPr>
        <w:widowControl w:val="0"/>
        <w:autoSpaceDE w:val="0"/>
        <w:autoSpaceDN w:val="0"/>
        <w:adjustRightInd w:val="0"/>
        <w:spacing w:after="0" w:line="200" w:lineRule="exact"/>
        <w:jc w:val="both"/>
        <w:rPr>
          <w:rFonts w:cs="Arial"/>
          <w:sz w:val="24"/>
          <w:szCs w:val="24"/>
          <w:lang w:val="en-ZA"/>
        </w:rPr>
      </w:pPr>
    </w:p>
    <w:p w14:paraId="61C93BE4" w14:textId="77777777" w:rsidR="00E34539" w:rsidRPr="00FD3A28" w:rsidRDefault="00E34539" w:rsidP="00160D57">
      <w:pPr>
        <w:widowControl w:val="0"/>
        <w:autoSpaceDE w:val="0"/>
        <w:autoSpaceDN w:val="0"/>
        <w:adjustRightInd w:val="0"/>
        <w:spacing w:after="0" w:line="200" w:lineRule="exact"/>
        <w:jc w:val="both"/>
        <w:rPr>
          <w:rFonts w:cs="Arial"/>
          <w:sz w:val="24"/>
          <w:szCs w:val="24"/>
          <w:lang w:val="en-ZA"/>
        </w:rPr>
      </w:pPr>
    </w:p>
    <w:p w14:paraId="000B7FF6" w14:textId="77777777" w:rsidR="00E34539" w:rsidRPr="00FD3A28" w:rsidRDefault="00E34539" w:rsidP="00160D57">
      <w:pPr>
        <w:widowControl w:val="0"/>
        <w:autoSpaceDE w:val="0"/>
        <w:autoSpaceDN w:val="0"/>
        <w:adjustRightInd w:val="0"/>
        <w:spacing w:after="0" w:line="200" w:lineRule="exact"/>
        <w:jc w:val="both"/>
        <w:rPr>
          <w:rFonts w:cs="Arial"/>
          <w:sz w:val="24"/>
          <w:szCs w:val="24"/>
          <w:lang w:val="en-ZA"/>
        </w:rPr>
      </w:pPr>
    </w:p>
    <w:p w14:paraId="5438A395" w14:textId="77777777" w:rsidR="00E34539" w:rsidRPr="00FD3A28" w:rsidRDefault="00E34539" w:rsidP="00160D57">
      <w:pPr>
        <w:widowControl w:val="0"/>
        <w:autoSpaceDE w:val="0"/>
        <w:autoSpaceDN w:val="0"/>
        <w:adjustRightInd w:val="0"/>
        <w:spacing w:after="0" w:line="200" w:lineRule="exact"/>
        <w:jc w:val="both"/>
        <w:rPr>
          <w:rFonts w:cs="Arial"/>
          <w:sz w:val="24"/>
          <w:szCs w:val="24"/>
          <w:lang w:val="en-ZA"/>
        </w:rPr>
      </w:pPr>
    </w:p>
    <w:p w14:paraId="1BE87335" w14:textId="77777777" w:rsidR="00E34539" w:rsidRPr="00FD3A28" w:rsidRDefault="00E34539" w:rsidP="00160D57">
      <w:pPr>
        <w:widowControl w:val="0"/>
        <w:autoSpaceDE w:val="0"/>
        <w:autoSpaceDN w:val="0"/>
        <w:adjustRightInd w:val="0"/>
        <w:spacing w:after="0" w:line="200" w:lineRule="exact"/>
        <w:jc w:val="both"/>
        <w:rPr>
          <w:rFonts w:cs="Arial"/>
          <w:sz w:val="24"/>
          <w:szCs w:val="24"/>
          <w:lang w:val="en-ZA"/>
        </w:rPr>
      </w:pPr>
    </w:p>
    <w:p w14:paraId="3F9884D5" w14:textId="77777777" w:rsidR="00E34539" w:rsidRPr="00FD3A28" w:rsidRDefault="00E34539" w:rsidP="00160D57">
      <w:pPr>
        <w:widowControl w:val="0"/>
        <w:autoSpaceDE w:val="0"/>
        <w:autoSpaceDN w:val="0"/>
        <w:adjustRightInd w:val="0"/>
        <w:spacing w:after="0" w:line="200" w:lineRule="exact"/>
        <w:jc w:val="both"/>
        <w:rPr>
          <w:rFonts w:cs="Arial"/>
          <w:sz w:val="24"/>
          <w:szCs w:val="24"/>
          <w:lang w:val="en-ZA"/>
        </w:rPr>
      </w:pPr>
    </w:p>
    <w:p w14:paraId="592CAB48" w14:textId="77777777" w:rsidR="00E34539" w:rsidRPr="00FD3A28" w:rsidRDefault="00E34539" w:rsidP="00160D57">
      <w:pPr>
        <w:widowControl w:val="0"/>
        <w:autoSpaceDE w:val="0"/>
        <w:autoSpaceDN w:val="0"/>
        <w:adjustRightInd w:val="0"/>
        <w:spacing w:after="0" w:line="200" w:lineRule="exact"/>
        <w:jc w:val="both"/>
        <w:rPr>
          <w:rFonts w:cs="Arial"/>
          <w:sz w:val="24"/>
          <w:szCs w:val="24"/>
          <w:lang w:val="en-ZA"/>
        </w:rPr>
      </w:pPr>
    </w:p>
    <w:p w14:paraId="21B3C313" w14:textId="77777777" w:rsidR="00E34539" w:rsidRPr="00FD3A28" w:rsidRDefault="00E34539" w:rsidP="00160D57">
      <w:pPr>
        <w:widowControl w:val="0"/>
        <w:autoSpaceDE w:val="0"/>
        <w:autoSpaceDN w:val="0"/>
        <w:adjustRightInd w:val="0"/>
        <w:spacing w:after="0" w:line="200" w:lineRule="exact"/>
        <w:jc w:val="both"/>
        <w:rPr>
          <w:rFonts w:cs="Arial"/>
          <w:sz w:val="24"/>
          <w:szCs w:val="24"/>
          <w:lang w:val="en-ZA"/>
        </w:rPr>
      </w:pPr>
    </w:p>
    <w:p w14:paraId="084F622F" w14:textId="77777777" w:rsidR="00E34539" w:rsidRPr="00FD3A28" w:rsidRDefault="00E34539" w:rsidP="00160D57">
      <w:pPr>
        <w:widowControl w:val="0"/>
        <w:autoSpaceDE w:val="0"/>
        <w:autoSpaceDN w:val="0"/>
        <w:adjustRightInd w:val="0"/>
        <w:spacing w:after="0" w:line="200" w:lineRule="exact"/>
        <w:jc w:val="both"/>
        <w:rPr>
          <w:rFonts w:cs="Arial"/>
          <w:sz w:val="24"/>
          <w:szCs w:val="24"/>
          <w:lang w:val="en-ZA"/>
        </w:rPr>
      </w:pPr>
    </w:p>
    <w:p w14:paraId="687653FA" w14:textId="77777777" w:rsidR="00E34539" w:rsidRPr="00FD3A28" w:rsidRDefault="00E34539" w:rsidP="00160D57">
      <w:pPr>
        <w:widowControl w:val="0"/>
        <w:autoSpaceDE w:val="0"/>
        <w:autoSpaceDN w:val="0"/>
        <w:adjustRightInd w:val="0"/>
        <w:spacing w:after="0" w:line="200" w:lineRule="exact"/>
        <w:jc w:val="both"/>
        <w:rPr>
          <w:rFonts w:cs="Arial"/>
          <w:sz w:val="24"/>
          <w:szCs w:val="24"/>
          <w:lang w:val="en-ZA"/>
        </w:rPr>
      </w:pPr>
    </w:p>
    <w:p w14:paraId="1E8092C9" w14:textId="77777777" w:rsidR="00E34539" w:rsidRPr="00FD3A28" w:rsidRDefault="00E34539" w:rsidP="00160D57">
      <w:pPr>
        <w:widowControl w:val="0"/>
        <w:autoSpaceDE w:val="0"/>
        <w:autoSpaceDN w:val="0"/>
        <w:adjustRightInd w:val="0"/>
        <w:spacing w:after="0" w:line="200" w:lineRule="exact"/>
        <w:jc w:val="both"/>
        <w:rPr>
          <w:rFonts w:cs="Arial"/>
          <w:sz w:val="24"/>
          <w:szCs w:val="24"/>
          <w:lang w:val="en-ZA"/>
        </w:rPr>
      </w:pPr>
    </w:p>
    <w:p w14:paraId="458BF140" w14:textId="77777777" w:rsidR="00E34539" w:rsidRPr="00FD3A28" w:rsidRDefault="00E34539" w:rsidP="00160D57">
      <w:pPr>
        <w:widowControl w:val="0"/>
        <w:autoSpaceDE w:val="0"/>
        <w:autoSpaceDN w:val="0"/>
        <w:adjustRightInd w:val="0"/>
        <w:spacing w:after="0" w:line="200" w:lineRule="exact"/>
        <w:jc w:val="both"/>
        <w:rPr>
          <w:rFonts w:cs="Arial"/>
          <w:sz w:val="24"/>
          <w:szCs w:val="24"/>
          <w:lang w:val="en-ZA"/>
        </w:rPr>
      </w:pPr>
    </w:p>
    <w:p w14:paraId="24B301FD" w14:textId="77777777" w:rsidR="00E34539" w:rsidRPr="00FD3A28" w:rsidRDefault="00E34539" w:rsidP="00160D57">
      <w:pPr>
        <w:widowControl w:val="0"/>
        <w:autoSpaceDE w:val="0"/>
        <w:autoSpaceDN w:val="0"/>
        <w:adjustRightInd w:val="0"/>
        <w:spacing w:after="0" w:line="300" w:lineRule="exact"/>
        <w:jc w:val="both"/>
        <w:rPr>
          <w:rFonts w:cs="Arial"/>
          <w:sz w:val="24"/>
          <w:szCs w:val="24"/>
          <w:lang w:val="en-ZA"/>
        </w:rPr>
      </w:pPr>
    </w:p>
    <w:p w14:paraId="0260034E" w14:textId="77777777" w:rsidR="00541549" w:rsidRPr="00FD3A28" w:rsidRDefault="003E2C85" w:rsidP="00943740">
      <w:pPr>
        <w:widowControl w:val="0"/>
        <w:autoSpaceDE w:val="0"/>
        <w:autoSpaceDN w:val="0"/>
        <w:adjustRightInd w:val="0"/>
        <w:spacing w:after="0" w:line="240" w:lineRule="auto"/>
        <w:ind w:left="6480"/>
        <w:jc w:val="both"/>
        <w:rPr>
          <w:rFonts w:cs="Arial"/>
          <w:sz w:val="24"/>
          <w:szCs w:val="24"/>
          <w:lang w:val="en-ZA"/>
        </w:rPr>
      </w:pPr>
      <w:r w:rsidRPr="00FD3A28">
        <w:rPr>
          <w:rFonts w:cs="Arial"/>
          <w:b/>
          <w:bCs/>
          <w:lang w:val="en-ZA"/>
        </w:rPr>
        <w:t>SAF</w:t>
      </w:r>
      <w:r w:rsidR="004A4834" w:rsidRPr="00FD3A28">
        <w:rPr>
          <w:rFonts w:cs="Arial"/>
          <w:b/>
          <w:bCs/>
          <w:lang w:val="en-ZA"/>
        </w:rPr>
        <w:t>AS</w:t>
      </w:r>
      <w:r w:rsidR="004A4834" w:rsidRPr="00FD3A28">
        <w:rPr>
          <w:rFonts w:cs="Arial"/>
          <w:b/>
          <w:bCs/>
          <w:lang w:val="en-ZA"/>
        </w:rPr>
        <w:br/>
      </w:r>
    </w:p>
    <w:p w14:paraId="386B8A3F" w14:textId="77777777" w:rsidR="00541549" w:rsidRPr="00FD3A28" w:rsidRDefault="004A4834" w:rsidP="00943740">
      <w:pPr>
        <w:widowControl w:val="0"/>
        <w:autoSpaceDE w:val="0"/>
        <w:autoSpaceDN w:val="0"/>
        <w:adjustRightInd w:val="0"/>
        <w:spacing w:after="0" w:line="240" w:lineRule="auto"/>
        <w:ind w:left="5760" w:firstLine="720"/>
        <w:jc w:val="both"/>
        <w:rPr>
          <w:rFonts w:cs="Arial"/>
          <w:b/>
          <w:bCs/>
          <w:lang w:val="en-ZA"/>
        </w:rPr>
      </w:pPr>
      <w:r w:rsidRPr="00FD3A28">
        <w:rPr>
          <w:rFonts w:cs="Arial"/>
          <w:b/>
          <w:bCs/>
          <w:lang w:val="en-ZA"/>
        </w:rPr>
        <w:t xml:space="preserve">346 </w:t>
      </w:r>
      <w:r w:rsidR="00877F7D" w:rsidRPr="00FD3A28">
        <w:rPr>
          <w:rFonts w:cs="Arial"/>
          <w:b/>
          <w:bCs/>
          <w:lang w:val="en-ZA"/>
        </w:rPr>
        <w:t>Burger Street</w:t>
      </w:r>
    </w:p>
    <w:p w14:paraId="10A37499" w14:textId="77777777" w:rsidR="00541549" w:rsidRPr="00FD3A28" w:rsidRDefault="004A4834" w:rsidP="00943740">
      <w:pPr>
        <w:widowControl w:val="0"/>
        <w:autoSpaceDE w:val="0"/>
        <w:autoSpaceDN w:val="0"/>
        <w:adjustRightInd w:val="0"/>
        <w:spacing w:after="0" w:line="240" w:lineRule="auto"/>
        <w:ind w:left="5760" w:firstLine="720"/>
        <w:jc w:val="both"/>
        <w:rPr>
          <w:rFonts w:cs="Arial"/>
          <w:b/>
          <w:bCs/>
          <w:lang w:val="en-ZA"/>
        </w:rPr>
      </w:pPr>
      <w:r w:rsidRPr="00FD3A28">
        <w:rPr>
          <w:rFonts w:cs="Arial"/>
          <w:b/>
          <w:bCs/>
          <w:lang w:val="en-ZA"/>
        </w:rPr>
        <w:t>Pietermaritzburg</w:t>
      </w:r>
    </w:p>
    <w:p w14:paraId="69BCD6AA" w14:textId="77777777" w:rsidR="00541549" w:rsidRPr="00FD3A28" w:rsidRDefault="004A4834" w:rsidP="00943740">
      <w:pPr>
        <w:widowControl w:val="0"/>
        <w:autoSpaceDE w:val="0"/>
        <w:autoSpaceDN w:val="0"/>
        <w:adjustRightInd w:val="0"/>
        <w:spacing w:after="0" w:line="240" w:lineRule="auto"/>
        <w:ind w:left="5760" w:firstLine="720"/>
        <w:jc w:val="both"/>
        <w:rPr>
          <w:rFonts w:cs="Arial"/>
          <w:b/>
          <w:bCs/>
          <w:lang w:val="en-ZA"/>
        </w:rPr>
      </w:pPr>
      <w:r w:rsidRPr="00FD3A28">
        <w:rPr>
          <w:rFonts w:cs="Arial"/>
          <w:b/>
          <w:bCs/>
          <w:lang w:val="en-ZA"/>
        </w:rPr>
        <w:t>South Africa</w:t>
      </w:r>
    </w:p>
    <w:p w14:paraId="0C8423BC" w14:textId="77777777" w:rsidR="00541549" w:rsidRPr="00FD3A28" w:rsidRDefault="004A4834" w:rsidP="00943740">
      <w:pPr>
        <w:widowControl w:val="0"/>
        <w:autoSpaceDE w:val="0"/>
        <w:autoSpaceDN w:val="0"/>
        <w:adjustRightInd w:val="0"/>
        <w:spacing w:after="0" w:line="240" w:lineRule="auto"/>
        <w:ind w:left="5760" w:firstLine="720"/>
        <w:jc w:val="both"/>
        <w:rPr>
          <w:rFonts w:cs="Arial"/>
          <w:b/>
          <w:bCs/>
          <w:lang w:val="en-ZA"/>
        </w:rPr>
      </w:pPr>
      <w:r w:rsidRPr="00FD3A28">
        <w:rPr>
          <w:rFonts w:cs="Arial"/>
          <w:b/>
          <w:bCs/>
          <w:lang w:val="en-ZA"/>
        </w:rPr>
        <w:t>Tel:</w:t>
      </w:r>
      <w:r w:rsidR="006E422B" w:rsidRPr="00FD3A28">
        <w:rPr>
          <w:rFonts w:cs="Arial"/>
          <w:b/>
          <w:bCs/>
          <w:lang w:val="en-ZA"/>
        </w:rPr>
        <w:t xml:space="preserve"> </w:t>
      </w:r>
      <w:r w:rsidRPr="00FD3A28">
        <w:rPr>
          <w:rFonts w:cs="Arial"/>
          <w:b/>
          <w:bCs/>
          <w:lang w:val="en-ZA"/>
        </w:rPr>
        <w:t xml:space="preserve">+27 </w:t>
      </w:r>
      <w:r w:rsidR="006E422B" w:rsidRPr="00FD3A28">
        <w:rPr>
          <w:rFonts w:cs="Arial"/>
          <w:b/>
          <w:bCs/>
          <w:lang w:val="en-ZA"/>
        </w:rPr>
        <w:t>3</w:t>
      </w:r>
      <w:r w:rsidRPr="00FD3A28">
        <w:rPr>
          <w:rFonts w:cs="Arial"/>
          <w:b/>
          <w:bCs/>
          <w:lang w:val="en-ZA"/>
        </w:rPr>
        <w:t>3</w:t>
      </w:r>
      <w:r w:rsidR="006E422B" w:rsidRPr="00FD3A28">
        <w:rPr>
          <w:rFonts w:cs="Arial"/>
          <w:b/>
          <w:bCs/>
          <w:lang w:val="en-ZA"/>
        </w:rPr>
        <w:t xml:space="preserve"> </w:t>
      </w:r>
      <w:r w:rsidRPr="00FD3A28">
        <w:rPr>
          <w:rFonts w:cs="Arial"/>
          <w:b/>
          <w:bCs/>
          <w:lang w:val="en-ZA"/>
        </w:rPr>
        <w:t>897</w:t>
      </w:r>
      <w:r w:rsidR="006E422B" w:rsidRPr="00FD3A28">
        <w:rPr>
          <w:rFonts w:cs="Arial"/>
          <w:b/>
          <w:bCs/>
          <w:lang w:val="en-ZA"/>
        </w:rPr>
        <w:t xml:space="preserve"> </w:t>
      </w:r>
      <w:r w:rsidRPr="00FD3A28">
        <w:rPr>
          <w:rFonts w:cs="Arial"/>
          <w:b/>
          <w:bCs/>
          <w:lang w:val="en-ZA"/>
        </w:rPr>
        <w:t>5000</w:t>
      </w:r>
    </w:p>
    <w:p w14:paraId="445B8CF5" w14:textId="77777777" w:rsidR="00E34539" w:rsidRPr="00FD3A28" w:rsidRDefault="00E34539" w:rsidP="00160D57">
      <w:pPr>
        <w:widowControl w:val="0"/>
        <w:autoSpaceDE w:val="0"/>
        <w:autoSpaceDN w:val="0"/>
        <w:adjustRightInd w:val="0"/>
        <w:spacing w:after="0" w:line="240" w:lineRule="auto"/>
        <w:jc w:val="both"/>
        <w:rPr>
          <w:rFonts w:cs="Arial"/>
          <w:sz w:val="24"/>
          <w:szCs w:val="24"/>
          <w:lang w:val="en-ZA"/>
        </w:rPr>
      </w:pPr>
    </w:p>
    <w:p w14:paraId="073B6C8C" w14:textId="77777777" w:rsidR="000D4E44" w:rsidRPr="00FD3A28" w:rsidRDefault="000D4E44" w:rsidP="00160D57">
      <w:pPr>
        <w:widowControl w:val="0"/>
        <w:autoSpaceDE w:val="0"/>
        <w:autoSpaceDN w:val="0"/>
        <w:adjustRightInd w:val="0"/>
        <w:spacing w:after="0" w:line="240" w:lineRule="auto"/>
        <w:jc w:val="both"/>
        <w:rPr>
          <w:rFonts w:cs="Arial"/>
          <w:sz w:val="24"/>
          <w:szCs w:val="24"/>
          <w:lang w:val="en-ZA"/>
        </w:rPr>
      </w:pPr>
    </w:p>
    <w:p w14:paraId="0DBFECA9" w14:textId="77777777" w:rsidR="000D4E44" w:rsidRPr="00FD3A28" w:rsidRDefault="000D4E44" w:rsidP="00160D57">
      <w:pPr>
        <w:widowControl w:val="0"/>
        <w:autoSpaceDE w:val="0"/>
        <w:autoSpaceDN w:val="0"/>
        <w:adjustRightInd w:val="0"/>
        <w:spacing w:after="0" w:line="240" w:lineRule="auto"/>
        <w:jc w:val="both"/>
        <w:rPr>
          <w:rFonts w:cs="Arial"/>
          <w:sz w:val="24"/>
          <w:szCs w:val="24"/>
          <w:lang w:val="en-ZA"/>
        </w:rPr>
      </w:pPr>
    </w:p>
    <w:p w14:paraId="16E6D2E8" w14:textId="77777777" w:rsidR="000D4E44" w:rsidRPr="00FD3A28" w:rsidRDefault="000D4E44" w:rsidP="00160D57">
      <w:pPr>
        <w:widowControl w:val="0"/>
        <w:autoSpaceDE w:val="0"/>
        <w:autoSpaceDN w:val="0"/>
        <w:adjustRightInd w:val="0"/>
        <w:spacing w:after="0" w:line="240" w:lineRule="auto"/>
        <w:jc w:val="both"/>
        <w:rPr>
          <w:rFonts w:cs="Arial"/>
          <w:sz w:val="24"/>
          <w:szCs w:val="24"/>
          <w:lang w:val="en-ZA"/>
        </w:rPr>
      </w:pPr>
    </w:p>
    <w:p w14:paraId="3035DB02" w14:textId="77777777" w:rsidR="000D4E44" w:rsidRPr="00FD3A28" w:rsidRDefault="000D4E44" w:rsidP="00160D57">
      <w:pPr>
        <w:widowControl w:val="0"/>
        <w:autoSpaceDE w:val="0"/>
        <w:autoSpaceDN w:val="0"/>
        <w:adjustRightInd w:val="0"/>
        <w:spacing w:after="0" w:line="240" w:lineRule="auto"/>
        <w:jc w:val="both"/>
        <w:rPr>
          <w:rFonts w:cs="Arial"/>
          <w:sz w:val="24"/>
          <w:szCs w:val="24"/>
          <w:lang w:val="en-ZA"/>
        </w:rPr>
      </w:pPr>
    </w:p>
    <w:p w14:paraId="1D1FB591" w14:textId="77777777" w:rsidR="000D4E44" w:rsidRPr="00FD3A28" w:rsidRDefault="000D4E44" w:rsidP="00160D57">
      <w:pPr>
        <w:widowControl w:val="0"/>
        <w:autoSpaceDE w:val="0"/>
        <w:autoSpaceDN w:val="0"/>
        <w:adjustRightInd w:val="0"/>
        <w:spacing w:after="0" w:line="240" w:lineRule="auto"/>
        <w:jc w:val="both"/>
        <w:rPr>
          <w:rFonts w:cs="Arial"/>
          <w:sz w:val="24"/>
          <w:szCs w:val="24"/>
          <w:lang w:val="en-ZA"/>
        </w:rPr>
      </w:pPr>
    </w:p>
    <w:p w14:paraId="64854D59" w14:textId="77777777" w:rsidR="000D4E44" w:rsidRPr="00FD3A28" w:rsidRDefault="000D4E44" w:rsidP="00160D57">
      <w:pPr>
        <w:widowControl w:val="0"/>
        <w:autoSpaceDE w:val="0"/>
        <w:autoSpaceDN w:val="0"/>
        <w:adjustRightInd w:val="0"/>
        <w:spacing w:after="0" w:line="240" w:lineRule="auto"/>
        <w:jc w:val="both"/>
        <w:rPr>
          <w:rFonts w:cs="Arial"/>
          <w:sz w:val="24"/>
          <w:szCs w:val="24"/>
          <w:lang w:val="en-ZA"/>
        </w:rPr>
      </w:pPr>
    </w:p>
    <w:p w14:paraId="68F528B8" w14:textId="77777777" w:rsidR="000D4E44" w:rsidRPr="00FD3A28" w:rsidRDefault="000D4E44" w:rsidP="00160D57">
      <w:pPr>
        <w:widowControl w:val="0"/>
        <w:autoSpaceDE w:val="0"/>
        <w:autoSpaceDN w:val="0"/>
        <w:adjustRightInd w:val="0"/>
        <w:spacing w:after="0" w:line="240" w:lineRule="auto"/>
        <w:jc w:val="both"/>
        <w:rPr>
          <w:rFonts w:cs="Arial"/>
          <w:sz w:val="24"/>
          <w:szCs w:val="24"/>
          <w:lang w:val="en-ZA"/>
        </w:rPr>
      </w:pPr>
    </w:p>
    <w:p w14:paraId="20280F6F" w14:textId="77777777" w:rsidR="000D4E44" w:rsidRPr="00FD3A28" w:rsidRDefault="000D4E44" w:rsidP="00160D57">
      <w:pPr>
        <w:widowControl w:val="0"/>
        <w:autoSpaceDE w:val="0"/>
        <w:autoSpaceDN w:val="0"/>
        <w:adjustRightInd w:val="0"/>
        <w:spacing w:after="0" w:line="240" w:lineRule="auto"/>
        <w:jc w:val="both"/>
        <w:rPr>
          <w:rFonts w:cs="Arial"/>
          <w:sz w:val="24"/>
          <w:szCs w:val="24"/>
          <w:lang w:val="en-ZA"/>
        </w:rPr>
      </w:pPr>
    </w:p>
    <w:p w14:paraId="3BE4E114" w14:textId="77777777" w:rsidR="000D4E44" w:rsidRPr="00FD3A28" w:rsidRDefault="000D4E44" w:rsidP="00160D57">
      <w:pPr>
        <w:widowControl w:val="0"/>
        <w:autoSpaceDE w:val="0"/>
        <w:autoSpaceDN w:val="0"/>
        <w:adjustRightInd w:val="0"/>
        <w:spacing w:after="0" w:line="240" w:lineRule="auto"/>
        <w:jc w:val="both"/>
        <w:rPr>
          <w:rFonts w:cs="Arial"/>
          <w:sz w:val="24"/>
          <w:szCs w:val="24"/>
          <w:lang w:val="en-ZA"/>
        </w:rPr>
      </w:pPr>
    </w:p>
    <w:p w14:paraId="569B883E" w14:textId="77777777" w:rsidR="000D4E44" w:rsidRPr="00FD3A28" w:rsidRDefault="000D4E44" w:rsidP="00160D57">
      <w:pPr>
        <w:widowControl w:val="0"/>
        <w:autoSpaceDE w:val="0"/>
        <w:autoSpaceDN w:val="0"/>
        <w:adjustRightInd w:val="0"/>
        <w:spacing w:after="0" w:line="240" w:lineRule="auto"/>
        <w:jc w:val="both"/>
        <w:rPr>
          <w:rFonts w:cs="Arial"/>
          <w:sz w:val="24"/>
          <w:szCs w:val="24"/>
          <w:lang w:val="en-ZA"/>
        </w:rPr>
      </w:pPr>
    </w:p>
    <w:p w14:paraId="27C69368" w14:textId="77777777" w:rsidR="000D4E44" w:rsidRPr="00FD3A28" w:rsidRDefault="000D4E44" w:rsidP="00160D57">
      <w:pPr>
        <w:widowControl w:val="0"/>
        <w:autoSpaceDE w:val="0"/>
        <w:autoSpaceDN w:val="0"/>
        <w:adjustRightInd w:val="0"/>
        <w:spacing w:after="0" w:line="240" w:lineRule="auto"/>
        <w:jc w:val="both"/>
        <w:rPr>
          <w:rFonts w:cs="Arial"/>
          <w:sz w:val="24"/>
          <w:szCs w:val="24"/>
          <w:lang w:val="en-ZA"/>
        </w:rPr>
      </w:pPr>
    </w:p>
    <w:p w14:paraId="0811D14E" w14:textId="77777777" w:rsidR="000D4E44" w:rsidRPr="00FD3A28" w:rsidRDefault="000D4E44" w:rsidP="00160D57">
      <w:pPr>
        <w:widowControl w:val="0"/>
        <w:autoSpaceDE w:val="0"/>
        <w:autoSpaceDN w:val="0"/>
        <w:adjustRightInd w:val="0"/>
        <w:spacing w:after="0" w:line="240" w:lineRule="auto"/>
        <w:jc w:val="both"/>
        <w:rPr>
          <w:rFonts w:cs="Arial"/>
          <w:sz w:val="24"/>
          <w:szCs w:val="24"/>
          <w:lang w:val="en-ZA"/>
        </w:rPr>
      </w:pPr>
    </w:p>
    <w:p w14:paraId="2E974C9E" w14:textId="77777777" w:rsidR="000D4E44" w:rsidRPr="00FD3A28" w:rsidRDefault="000D4E44" w:rsidP="00160D57">
      <w:pPr>
        <w:widowControl w:val="0"/>
        <w:autoSpaceDE w:val="0"/>
        <w:autoSpaceDN w:val="0"/>
        <w:adjustRightInd w:val="0"/>
        <w:spacing w:after="0" w:line="240" w:lineRule="auto"/>
        <w:jc w:val="both"/>
        <w:rPr>
          <w:rFonts w:cs="Arial"/>
          <w:sz w:val="24"/>
          <w:szCs w:val="24"/>
          <w:lang w:val="en-ZA"/>
        </w:rPr>
      </w:pPr>
    </w:p>
    <w:p w14:paraId="7D631479" w14:textId="77777777" w:rsidR="000D4E44" w:rsidRPr="00FD3A28" w:rsidRDefault="000D4E44" w:rsidP="00160D57">
      <w:pPr>
        <w:widowControl w:val="0"/>
        <w:autoSpaceDE w:val="0"/>
        <w:autoSpaceDN w:val="0"/>
        <w:adjustRightInd w:val="0"/>
        <w:spacing w:after="0" w:line="240" w:lineRule="auto"/>
        <w:jc w:val="both"/>
        <w:rPr>
          <w:rFonts w:cs="Arial"/>
          <w:sz w:val="24"/>
          <w:szCs w:val="24"/>
          <w:lang w:val="en-ZA"/>
        </w:rPr>
      </w:pPr>
    </w:p>
    <w:p w14:paraId="5D15664F" w14:textId="77777777" w:rsidR="000D4E44" w:rsidRPr="00FD3A28" w:rsidRDefault="000D4E44" w:rsidP="00160D57">
      <w:pPr>
        <w:widowControl w:val="0"/>
        <w:autoSpaceDE w:val="0"/>
        <w:autoSpaceDN w:val="0"/>
        <w:adjustRightInd w:val="0"/>
        <w:spacing w:after="0" w:line="240" w:lineRule="auto"/>
        <w:jc w:val="both"/>
        <w:rPr>
          <w:rFonts w:cs="Arial"/>
          <w:sz w:val="24"/>
          <w:szCs w:val="24"/>
          <w:lang w:val="en-ZA"/>
        </w:rPr>
      </w:pPr>
    </w:p>
    <w:p w14:paraId="1902C463" w14:textId="77777777" w:rsidR="000D4E44" w:rsidRPr="00FD3A28" w:rsidRDefault="000D4E44" w:rsidP="00160D57">
      <w:pPr>
        <w:widowControl w:val="0"/>
        <w:autoSpaceDE w:val="0"/>
        <w:autoSpaceDN w:val="0"/>
        <w:adjustRightInd w:val="0"/>
        <w:spacing w:after="0" w:line="240" w:lineRule="auto"/>
        <w:jc w:val="both"/>
        <w:rPr>
          <w:rFonts w:cs="Arial"/>
          <w:sz w:val="24"/>
          <w:szCs w:val="24"/>
          <w:lang w:val="en-ZA"/>
        </w:rPr>
      </w:pPr>
    </w:p>
    <w:p w14:paraId="1A34BBB8" w14:textId="77777777" w:rsidR="000D4E44" w:rsidRPr="00FD3A28" w:rsidRDefault="000D4E44" w:rsidP="00160D57">
      <w:pPr>
        <w:widowControl w:val="0"/>
        <w:autoSpaceDE w:val="0"/>
        <w:autoSpaceDN w:val="0"/>
        <w:adjustRightInd w:val="0"/>
        <w:spacing w:after="0" w:line="240" w:lineRule="auto"/>
        <w:jc w:val="both"/>
        <w:rPr>
          <w:rFonts w:cs="Arial"/>
          <w:sz w:val="24"/>
          <w:szCs w:val="24"/>
          <w:lang w:val="en-ZA"/>
        </w:rPr>
      </w:pPr>
    </w:p>
    <w:p w14:paraId="74124CB2" w14:textId="77777777" w:rsidR="000D4E44" w:rsidRPr="00FD3A28" w:rsidRDefault="000D4E44" w:rsidP="00160D57">
      <w:pPr>
        <w:widowControl w:val="0"/>
        <w:autoSpaceDE w:val="0"/>
        <w:autoSpaceDN w:val="0"/>
        <w:adjustRightInd w:val="0"/>
        <w:spacing w:after="0" w:line="240" w:lineRule="auto"/>
        <w:jc w:val="both"/>
        <w:rPr>
          <w:rFonts w:cs="Arial"/>
          <w:sz w:val="24"/>
          <w:szCs w:val="24"/>
          <w:lang w:val="en-ZA"/>
        </w:rPr>
      </w:pPr>
    </w:p>
    <w:p w14:paraId="7D15341C" w14:textId="77777777" w:rsidR="000D4E44" w:rsidRPr="00FD3A28" w:rsidRDefault="000D4E44" w:rsidP="00160D57">
      <w:pPr>
        <w:widowControl w:val="0"/>
        <w:autoSpaceDE w:val="0"/>
        <w:autoSpaceDN w:val="0"/>
        <w:adjustRightInd w:val="0"/>
        <w:spacing w:after="0" w:line="240" w:lineRule="auto"/>
        <w:jc w:val="both"/>
        <w:rPr>
          <w:rFonts w:cs="Arial"/>
          <w:sz w:val="24"/>
          <w:szCs w:val="24"/>
          <w:lang w:val="en-ZA"/>
        </w:rPr>
      </w:pPr>
    </w:p>
    <w:p w14:paraId="317D024B" w14:textId="77777777" w:rsidR="000D4E44" w:rsidRPr="00FD3A28" w:rsidRDefault="000D4E44" w:rsidP="00160D57">
      <w:pPr>
        <w:widowControl w:val="0"/>
        <w:autoSpaceDE w:val="0"/>
        <w:autoSpaceDN w:val="0"/>
        <w:adjustRightInd w:val="0"/>
        <w:spacing w:after="0" w:line="240" w:lineRule="auto"/>
        <w:jc w:val="both"/>
        <w:rPr>
          <w:rFonts w:cs="Arial"/>
          <w:sz w:val="24"/>
          <w:szCs w:val="24"/>
          <w:lang w:val="en-ZA"/>
        </w:rPr>
      </w:pPr>
    </w:p>
    <w:p w14:paraId="23CDD548" w14:textId="77777777" w:rsidR="000D4E44" w:rsidRPr="00FD3A28" w:rsidRDefault="000D4E44" w:rsidP="00160D57">
      <w:pPr>
        <w:widowControl w:val="0"/>
        <w:autoSpaceDE w:val="0"/>
        <w:autoSpaceDN w:val="0"/>
        <w:adjustRightInd w:val="0"/>
        <w:spacing w:after="0" w:line="240" w:lineRule="auto"/>
        <w:jc w:val="both"/>
        <w:rPr>
          <w:rFonts w:cs="Arial"/>
          <w:sz w:val="24"/>
          <w:szCs w:val="24"/>
          <w:lang w:val="en-ZA"/>
        </w:rPr>
      </w:pPr>
    </w:p>
    <w:p w14:paraId="2A7C036C" w14:textId="77777777" w:rsidR="000D4E44" w:rsidRPr="00FD3A28" w:rsidRDefault="000D4E44" w:rsidP="00160D57">
      <w:pPr>
        <w:widowControl w:val="0"/>
        <w:autoSpaceDE w:val="0"/>
        <w:autoSpaceDN w:val="0"/>
        <w:adjustRightInd w:val="0"/>
        <w:spacing w:after="0" w:line="240" w:lineRule="auto"/>
        <w:jc w:val="both"/>
        <w:rPr>
          <w:rFonts w:cs="Arial"/>
          <w:sz w:val="24"/>
          <w:szCs w:val="24"/>
          <w:lang w:val="en-ZA"/>
        </w:rPr>
      </w:pPr>
    </w:p>
    <w:p w14:paraId="729C1F06" w14:textId="77777777" w:rsidR="000D4E44" w:rsidRPr="00FD3A28" w:rsidRDefault="000D4E44" w:rsidP="00160D57">
      <w:pPr>
        <w:widowControl w:val="0"/>
        <w:autoSpaceDE w:val="0"/>
        <w:autoSpaceDN w:val="0"/>
        <w:adjustRightInd w:val="0"/>
        <w:spacing w:after="0" w:line="240" w:lineRule="auto"/>
        <w:jc w:val="both"/>
        <w:rPr>
          <w:rFonts w:cs="Arial"/>
          <w:sz w:val="24"/>
          <w:szCs w:val="24"/>
          <w:lang w:val="en-ZA"/>
        </w:rPr>
      </w:pPr>
    </w:p>
    <w:p w14:paraId="6A5F0C62" w14:textId="77777777" w:rsidR="000D4E44" w:rsidRPr="00FD3A28" w:rsidRDefault="000D4E44" w:rsidP="00160D57">
      <w:pPr>
        <w:widowControl w:val="0"/>
        <w:autoSpaceDE w:val="0"/>
        <w:autoSpaceDN w:val="0"/>
        <w:adjustRightInd w:val="0"/>
        <w:spacing w:after="0" w:line="240" w:lineRule="auto"/>
        <w:jc w:val="both"/>
        <w:rPr>
          <w:rFonts w:cs="Arial"/>
          <w:sz w:val="24"/>
          <w:szCs w:val="24"/>
          <w:lang w:val="en-ZA"/>
        </w:rPr>
      </w:pPr>
    </w:p>
    <w:p w14:paraId="5B6AF852" w14:textId="77777777" w:rsidR="000D4E44" w:rsidRPr="00FD3A28" w:rsidRDefault="000D4E44" w:rsidP="00160D57">
      <w:pPr>
        <w:widowControl w:val="0"/>
        <w:autoSpaceDE w:val="0"/>
        <w:autoSpaceDN w:val="0"/>
        <w:adjustRightInd w:val="0"/>
        <w:spacing w:after="0" w:line="240" w:lineRule="auto"/>
        <w:jc w:val="both"/>
        <w:rPr>
          <w:rFonts w:cs="Arial"/>
          <w:sz w:val="24"/>
          <w:szCs w:val="24"/>
          <w:lang w:val="en-ZA"/>
        </w:rPr>
      </w:pPr>
    </w:p>
    <w:p w14:paraId="31C55122" w14:textId="77777777" w:rsidR="000D4E44" w:rsidRPr="00FD3A28" w:rsidRDefault="000D4E44" w:rsidP="00160D57">
      <w:pPr>
        <w:widowControl w:val="0"/>
        <w:autoSpaceDE w:val="0"/>
        <w:autoSpaceDN w:val="0"/>
        <w:adjustRightInd w:val="0"/>
        <w:spacing w:after="0" w:line="240" w:lineRule="auto"/>
        <w:jc w:val="both"/>
        <w:rPr>
          <w:rFonts w:cs="Arial"/>
          <w:sz w:val="24"/>
          <w:szCs w:val="24"/>
          <w:lang w:val="en-ZA"/>
        </w:rPr>
      </w:pPr>
    </w:p>
    <w:p w14:paraId="79C65C0A" w14:textId="77777777" w:rsidR="000D4E44" w:rsidRPr="00FD3A28" w:rsidRDefault="000D4E44" w:rsidP="00160D57">
      <w:pPr>
        <w:widowControl w:val="0"/>
        <w:autoSpaceDE w:val="0"/>
        <w:autoSpaceDN w:val="0"/>
        <w:adjustRightInd w:val="0"/>
        <w:spacing w:after="0" w:line="240" w:lineRule="auto"/>
        <w:jc w:val="both"/>
        <w:rPr>
          <w:rFonts w:cs="Arial"/>
          <w:sz w:val="24"/>
          <w:szCs w:val="24"/>
          <w:lang w:val="en-ZA"/>
        </w:rPr>
      </w:pPr>
    </w:p>
    <w:p w14:paraId="49C5F1E7" w14:textId="77777777" w:rsidR="000D4E44" w:rsidRPr="00FD3A28" w:rsidRDefault="000D4E44" w:rsidP="00160D57">
      <w:pPr>
        <w:widowControl w:val="0"/>
        <w:autoSpaceDE w:val="0"/>
        <w:autoSpaceDN w:val="0"/>
        <w:adjustRightInd w:val="0"/>
        <w:spacing w:after="0" w:line="240" w:lineRule="auto"/>
        <w:jc w:val="both"/>
        <w:rPr>
          <w:rFonts w:cs="Arial"/>
          <w:sz w:val="24"/>
          <w:szCs w:val="24"/>
          <w:lang w:val="en-ZA"/>
        </w:rPr>
      </w:pPr>
    </w:p>
    <w:p w14:paraId="49DE17F0" w14:textId="77777777" w:rsidR="000D4E44" w:rsidRPr="00FD3A28" w:rsidRDefault="000D4E44" w:rsidP="00160D57">
      <w:pPr>
        <w:widowControl w:val="0"/>
        <w:autoSpaceDE w:val="0"/>
        <w:autoSpaceDN w:val="0"/>
        <w:adjustRightInd w:val="0"/>
        <w:spacing w:after="0" w:line="240" w:lineRule="auto"/>
        <w:jc w:val="both"/>
        <w:rPr>
          <w:rFonts w:cs="Arial"/>
          <w:sz w:val="24"/>
          <w:szCs w:val="24"/>
          <w:lang w:val="en-ZA"/>
        </w:rPr>
      </w:pPr>
    </w:p>
    <w:p w14:paraId="6849370A" w14:textId="77777777" w:rsidR="000D4E44" w:rsidRPr="00FD3A28" w:rsidRDefault="000D4E44" w:rsidP="00160D57">
      <w:pPr>
        <w:widowControl w:val="0"/>
        <w:autoSpaceDE w:val="0"/>
        <w:autoSpaceDN w:val="0"/>
        <w:adjustRightInd w:val="0"/>
        <w:spacing w:after="0" w:line="240" w:lineRule="auto"/>
        <w:jc w:val="both"/>
        <w:rPr>
          <w:rFonts w:cs="Arial"/>
          <w:sz w:val="24"/>
          <w:szCs w:val="24"/>
          <w:lang w:val="en-ZA"/>
        </w:rPr>
      </w:pPr>
    </w:p>
    <w:p w14:paraId="5BD16734" w14:textId="77777777" w:rsidR="000D4E44" w:rsidRPr="00FD3A28" w:rsidRDefault="000D4E44" w:rsidP="00160D57">
      <w:pPr>
        <w:widowControl w:val="0"/>
        <w:autoSpaceDE w:val="0"/>
        <w:autoSpaceDN w:val="0"/>
        <w:adjustRightInd w:val="0"/>
        <w:spacing w:after="0" w:line="240" w:lineRule="auto"/>
        <w:jc w:val="both"/>
        <w:rPr>
          <w:rFonts w:cs="Arial"/>
          <w:sz w:val="24"/>
          <w:szCs w:val="24"/>
          <w:lang w:val="en-ZA"/>
        </w:rPr>
      </w:pPr>
    </w:p>
    <w:p w14:paraId="0B71174D" w14:textId="77777777" w:rsidR="000D4E44" w:rsidRPr="00FD3A28" w:rsidRDefault="000D4E44" w:rsidP="00160D57">
      <w:pPr>
        <w:widowControl w:val="0"/>
        <w:autoSpaceDE w:val="0"/>
        <w:autoSpaceDN w:val="0"/>
        <w:adjustRightInd w:val="0"/>
        <w:spacing w:after="0" w:line="240" w:lineRule="auto"/>
        <w:jc w:val="both"/>
        <w:rPr>
          <w:rFonts w:cs="Arial"/>
          <w:sz w:val="24"/>
          <w:szCs w:val="24"/>
          <w:lang w:val="en-ZA"/>
        </w:rPr>
      </w:pPr>
    </w:p>
    <w:p w14:paraId="0C979D8C" w14:textId="77777777" w:rsidR="000D4E44" w:rsidRPr="00FD3A28" w:rsidRDefault="000D4E44" w:rsidP="00160D57">
      <w:pPr>
        <w:widowControl w:val="0"/>
        <w:autoSpaceDE w:val="0"/>
        <w:autoSpaceDN w:val="0"/>
        <w:adjustRightInd w:val="0"/>
        <w:spacing w:after="0" w:line="240" w:lineRule="auto"/>
        <w:jc w:val="both"/>
        <w:rPr>
          <w:rFonts w:cs="Arial"/>
          <w:sz w:val="24"/>
          <w:szCs w:val="24"/>
          <w:lang w:val="en-ZA"/>
        </w:rPr>
      </w:pPr>
    </w:p>
    <w:p w14:paraId="2F83BCA8" w14:textId="77777777" w:rsidR="000D4E44" w:rsidRPr="00FD3A28" w:rsidRDefault="000D4E44" w:rsidP="00160D57">
      <w:pPr>
        <w:widowControl w:val="0"/>
        <w:autoSpaceDE w:val="0"/>
        <w:autoSpaceDN w:val="0"/>
        <w:adjustRightInd w:val="0"/>
        <w:spacing w:after="0" w:line="240" w:lineRule="auto"/>
        <w:jc w:val="both"/>
        <w:rPr>
          <w:rFonts w:cs="Arial"/>
          <w:sz w:val="24"/>
          <w:szCs w:val="24"/>
          <w:lang w:val="en-ZA"/>
        </w:rPr>
      </w:pPr>
    </w:p>
    <w:p w14:paraId="6BE946BB" w14:textId="77777777" w:rsidR="00E63BD1" w:rsidRPr="00FD3A28" w:rsidRDefault="00A22DC2">
      <w:pPr>
        <w:rPr>
          <w:sz w:val="24"/>
        </w:rPr>
      </w:pPr>
      <w:r w:rsidRPr="00FD3A28">
        <w:rPr>
          <w:b/>
          <w:sz w:val="24"/>
        </w:rPr>
        <w:t>Document</w:t>
      </w:r>
      <w:r w:rsidRPr="00FD3A28">
        <w:rPr>
          <w:b/>
          <w:spacing w:val="-3"/>
          <w:sz w:val="24"/>
        </w:rPr>
        <w:t xml:space="preserve"> </w:t>
      </w:r>
      <w:r w:rsidRPr="00FD3A28">
        <w:rPr>
          <w:b/>
          <w:sz w:val="24"/>
        </w:rPr>
        <w:t>name:</w:t>
      </w:r>
      <w:r w:rsidRPr="00FD3A28">
        <w:rPr>
          <w:b/>
          <w:sz w:val="24"/>
        </w:rPr>
        <w:tab/>
      </w:r>
      <w:r w:rsidRPr="00FD3A28">
        <w:rPr>
          <w:b/>
          <w:sz w:val="24"/>
        </w:rPr>
        <w:tab/>
      </w:r>
      <w:r w:rsidR="00B76C99" w:rsidRPr="00FD3A28">
        <w:rPr>
          <w:b/>
          <w:sz w:val="24"/>
        </w:rPr>
        <w:tab/>
      </w:r>
      <w:r w:rsidRPr="00FD3A28">
        <w:rPr>
          <w:b/>
          <w:sz w:val="24"/>
        </w:rPr>
        <w:t>Standard Setting Procedures</w:t>
      </w:r>
    </w:p>
    <w:p w14:paraId="6F4B5BA2" w14:textId="77777777" w:rsidR="00E63BD1" w:rsidRPr="00FD3A28" w:rsidRDefault="000D4E44">
      <w:pPr>
        <w:tabs>
          <w:tab w:val="left" w:pos="3475"/>
        </w:tabs>
        <w:jc w:val="both"/>
        <w:rPr>
          <w:rFonts w:cs="Arial"/>
          <w:sz w:val="24"/>
          <w:szCs w:val="24"/>
          <w:lang w:val="en-ZA"/>
        </w:rPr>
      </w:pPr>
      <w:r w:rsidRPr="00FD3A28">
        <w:rPr>
          <w:rFonts w:cs="Arial"/>
          <w:b/>
          <w:sz w:val="24"/>
          <w:szCs w:val="24"/>
          <w:lang w:val="en-ZA"/>
        </w:rPr>
        <w:t>Document</w:t>
      </w:r>
      <w:r w:rsidRPr="00FD3A28">
        <w:rPr>
          <w:rFonts w:cs="Arial"/>
          <w:b/>
          <w:spacing w:val="-2"/>
          <w:sz w:val="24"/>
          <w:szCs w:val="24"/>
          <w:lang w:val="en-ZA"/>
        </w:rPr>
        <w:t xml:space="preserve"> </w:t>
      </w:r>
      <w:r w:rsidRPr="00FD3A28">
        <w:rPr>
          <w:rFonts w:cs="Arial"/>
          <w:b/>
          <w:sz w:val="24"/>
          <w:szCs w:val="24"/>
          <w:lang w:val="en-ZA"/>
        </w:rPr>
        <w:t>number:</w:t>
      </w:r>
      <w:r w:rsidRPr="00FD3A28">
        <w:rPr>
          <w:rFonts w:cs="Arial"/>
          <w:b/>
          <w:sz w:val="24"/>
          <w:szCs w:val="24"/>
          <w:lang w:val="en-ZA"/>
        </w:rPr>
        <w:tab/>
      </w:r>
      <w:r w:rsidR="007A7989" w:rsidRPr="00FD3A28">
        <w:rPr>
          <w:rFonts w:cs="Arial"/>
          <w:b/>
          <w:sz w:val="24"/>
          <w:szCs w:val="24"/>
          <w:lang w:val="en-ZA"/>
        </w:rPr>
        <w:tab/>
      </w:r>
      <w:r w:rsidR="00780D17" w:rsidRPr="00FD3A28">
        <w:rPr>
          <w:rFonts w:cs="Arial"/>
          <w:b/>
          <w:sz w:val="24"/>
          <w:szCs w:val="24"/>
          <w:lang w:val="en-ZA"/>
        </w:rPr>
        <w:t>SAFAS 2:2017</w:t>
      </w:r>
    </w:p>
    <w:p w14:paraId="39073EAD" w14:textId="77777777" w:rsidR="00E63BD1" w:rsidRPr="00FD3A28" w:rsidRDefault="00A22DC2">
      <w:pPr>
        <w:rPr>
          <w:rFonts w:cs="Arial"/>
          <w:b/>
          <w:lang w:val="en-ZA"/>
        </w:rPr>
      </w:pPr>
      <w:r w:rsidRPr="00FD3A28">
        <w:rPr>
          <w:rFonts w:cs="Arial"/>
          <w:b/>
          <w:sz w:val="24"/>
          <w:lang w:val="en-ZA"/>
        </w:rPr>
        <w:t>Approved</w:t>
      </w:r>
      <w:r w:rsidRPr="00FD3A28">
        <w:rPr>
          <w:rFonts w:cs="Arial"/>
          <w:b/>
          <w:spacing w:val="-1"/>
          <w:sz w:val="24"/>
          <w:lang w:val="en-ZA"/>
        </w:rPr>
        <w:t xml:space="preserve"> </w:t>
      </w:r>
      <w:r w:rsidRPr="00FD3A28">
        <w:rPr>
          <w:rFonts w:cs="Arial"/>
          <w:b/>
          <w:sz w:val="24"/>
          <w:lang w:val="en-ZA"/>
        </w:rPr>
        <w:t>by:</w:t>
      </w:r>
      <w:r w:rsidRPr="00FD3A28">
        <w:rPr>
          <w:rFonts w:cs="Arial"/>
          <w:b/>
          <w:sz w:val="24"/>
          <w:lang w:val="en-ZA"/>
        </w:rPr>
        <w:tab/>
      </w:r>
      <w:r w:rsidRPr="00FD3A28">
        <w:rPr>
          <w:rFonts w:cs="Arial"/>
          <w:b/>
          <w:sz w:val="24"/>
          <w:lang w:val="en-ZA"/>
        </w:rPr>
        <w:tab/>
      </w:r>
      <w:r w:rsidRPr="00FD3A28">
        <w:rPr>
          <w:rFonts w:cs="Arial"/>
          <w:b/>
          <w:sz w:val="24"/>
          <w:lang w:val="en-ZA"/>
        </w:rPr>
        <w:tab/>
        <w:t xml:space="preserve">SAFAS Council </w:t>
      </w:r>
      <w:r w:rsidRPr="00FD3A28">
        <w:rPr>
          <w:rFonts w:cs="Arial"/>
          <w:b/>
          <w:sz w:val="24"/>
          <w:lang w:val="en-ZA"/>
        </w:rPr>
        <w:tab/>
        <w:t>Date: 2017-10-</w:t>
      </w:r>
      <w:r w:rsidR="00566C00" w:rsidRPr="00FD3A28">
        <w:rPr>
          <w:rFonts w:cs="Arial"/>
          <w:b/>
          <w:sz w:val="24"/>
          <w:lang w:val="en-ZA"/>
        </w:rPr>
        <w:t>0</w:t>
      </w:r>
      <w:r w:rsidR="000D7B00" w:rsidRPr="00FD3A28">
        <w:rPr>
          <w:rFonts w:cs="Arial"/>
          <w:b/>
          <w:sz w:val="24"/>
          <w:lang w:val="en-ZA"/>
        </w:rPr>
        <w:t>6</w:t>
      </w:r>
    </w:p>
    <w:p w14:paraId="65FC512E" w14:textId="77777777" w:rsidR="00E63BD1" w:rsidRPr="00FD3A28" w:rsidRDefault="000D4E44">
      <w:pPr>
        <w:tabs>
          <w:tab w:val="left" w:pos="3475"/>
        </w:tabs>
        <w:spacing w:before="137"/>
        <w:jc w:val="both"/>
        <w:rPr>
          <w:rFonts w:cs="Arial"/>
          <w:sz w:val="24"/>
          <w:szCs w:val="24"/>
          <w:lang w:val="en-ZA"/>
        </w:rPr>
      </w:pPr>
      <w:r w:rsidRPr="00FD3A28">
        <w:rPr>
          <w:rFonts w:cs="Arial"/>
          <w:b/>
          <w:sz w:val="24"/>
          <w:szCs w:val="24"/>
          <w:lang w:val="en-ZA"/>
        </w:rPr>
        <w:t>Issue</w:t>
      </w:r>
      <w:r w:rsidRPr="00FD3A28">
        <w:rPr>
          <w:rFonts w:cs="Arial"/>
          <w:b/>
          <w:spacing w:val="-2"/>
          <w:sz w:val="24"/>
          <w:szCs w:val="24"/>
          <w:lang w:val="en-ZA"/>
        </w:rPr>
        <w:t xml:space="preserve"> </w:t>
      </w:r>
      <w:r w:rsidRPr="00FD3A28">
        <w:rPr>
          <w:rFonts w:cs="Arial"/>
          <w:b/>
          <w:sz w:val="24"/>
          <w:szCs w:val="24"/>
          <w:lang w:val="en-ZA"/>
        </w:rPr>
        <w:t>date:</w:t>
      </w:r>
      <w:r w:rsidRPr="00FD3A28">
        <w:rPr>
          <w:rFonts w:cs="Arial"/>
          <w:b/>
          <w:sz w:val="24"/>
          <w:szCs w:val="24"/>
          <w:lang w:val="en-ZA"/>
        </w:rPr>
        <w:tab/>
      </w:r>
    </w:p>
    <w:p w14:paraId="1BC345DA" w14:textId="77777777" w:rsidR="00E63BD1" w:rsidRPr="00FD3A28" w:rsidRDefault="000D4E44">
      <w:pPr>
        <w:tabs>
          <w:tab w:val="left" w:pos="3475"/>
        </w:tabs>
        <w:spacing w:before="139"/>
        <w:jc w:val="both"/>
        <w:rPr>
          <w:rFonts w:cs="Arial"/>
          <w:sz w:val="24"/>
          <w:szCs w:val="24"/>
          <w:lang w:val="en-ZA"/>
        </w:rPr>
      </w:pPr>
      <w:r w:rsidRPr="00FD3A28">
        <w:rPr>
          <w:rFonts w:cs="Arial"/>
          <w:b/>
          <w:sz w:val="24"/>
          <w:szCs w:val="24"/>
          <w:lang w:val="en-ZA"/>
        </w:rPr>
        <w:t>Date of entry</w:t>
      </w:r>
      <w:r w:rsidRPr="00FD3A28">
        <w:rPr>
          <w:rFonts w:cs="Arial"/>
          <w:b/>
          <w:spacing w:val="-2"/>
          <w:sz w:val="24"/>
          <w:szCs w:val="24"/>
          <w:lang w:val="en-ZA"/>
        </w:rPr>
        <w:t xml:space="preserve"> </w:t>
      </w:r>
      <w:r w:rsidRPr="00FD3A28">
        <w:rPr>
          <w:rFonts w:cs="Arial"/>
          <w:b/>
          <w:sz w:val="24"/>
          <w:szCs w:val="24"/>
          <w:lang w:val="en-ZA"/>
        </w:rPr>
        <w:t>into</w:t>
      </w:r>
      <w:r w:rsidRPr="00FD3A28">
        <w:rPr>
          <w:rFonts w:cs="Arial"/>
          <w:b/>
          <w:spacing w:val="-1"/>
          <w:sz w:val="24"/>
          <w:szCs w:val="24"/>
          <w:lang w:val="en-ZA"/>
        </w:rPr>
        <w:t xml:space="preserve"> </w:t>
      </w:r>
      <w:r w:rsidRPr="00FD3A28">
        <w:rPr>
          <w:rFonts w:cs="Arial"/>
          <w:b/>
          <w:sz w:val="24"/>
          <w:szCs w:val="24"/>
          <w:lang w:val="en-ZA"/>
        </w:rPr>
        <w:t>force:</w:t>
      </w:r>
      <w:r w:rsidRPr="00FD3A28">
        <w:rPr>
          <w:rFonts w:cs="Arial"/>
          <w:b/>
          <w:sz w:val="24"/>
          <w:szCs w:val="24"/>
          <w:lang w:val="en-ZA"/>
        </w:rPr>
        <w:tab/>
      </w:r>
    </w:p>
    <w:p w14:paraId="2D5B8481" w14:textId="77777777" w:rsidR="00E63BD1" w:rsidRPr="00FD3A28" w:rsidRDefault="000D4E44">
      <w:pPr>
        <w:tabs>
          <w:tab w:val="left" w:pos="3475"/>
        </w:tabs>
        <w:spacing w:before="137"/>
        <w:jc w:val="both"/>
        <w:rPr>
          <w:rFonts w:cs="Arial"/>
          <w:lang w:val="en-ZA"/>
        </w:rPr>
      </w:pPr>
      <w:r w:rsidRPr="00FD3A28">
        <w:rPr>
          <w:rFonts w:cs="Arial"/>
          <w:b/>
          <w:sz w:val="24"/>
          <w:szCs w:val="24"/>
          <w:lang w:val="en-ZA"/>
        </w:rPr>
        <w:t>Transition date:</w:t>
      </w:r>
      <w:r w:rsidRPr="00FD3A28">
        <w:rPr>
          <w:rFonts w:cs="Arial"/>
          <w:b/>
          <w:sz w:val="24"/>
          <w:lang w:val="en-ZA"/>
        </w:rPr>
        <w:tab/>
      </w:r>
    </w:p>
    <w:p w14:paraId="2AF70735" w14:textId="77777777" w:rsidR="000D4E44" w:rsidRPr="00FD3A28" w:rsidRDefault="000D4E44" w:rsidP="007A7989">
      <w:pPr>
        <w:widowControl w:val="0"/>
        <w:autoSpaceDE w:val="0"/>
        <w:autoSpaceDN w:val="0"/>
        <w:adjustRightInd w:val="0"/>
        <w:spacing w:after="0" w:line="240" w:lineRule="auto"/>
        <w:jc w:val="both"/>
        <w:rPr>
          <w:rFonts w:cs="Arial"/>
          <w:sz w:val="24"/>
          <w:szCs w:val="24"/>
          <w:lang w:val="en-ZA"/>
        </w:rPr>
        <w:sectPr w:rsidR="000D4E44" w:rsidRPr="00FD3A28" w:rsidSect="002D2559">
          <w:headerReference w:type="default" r:id="rId9"/>
          <w:footerReference w:type="default" r:id="rId10"/>
          <w:pgSz w:w="11900" w:h="16838"/>
          <w:pgMar w:top="1440" w:right="1400" w:bottom="1440" w:left="1420" w:header="720" w:footer="720" w:gutter="0"/>
          <w:pgNumType w:start="0"/>
          <w:cols w:space="720" w:equalWidth="0">
            <w:col w:w="9080"/>
          </w:cols>
          <w:noEndnote/>
        </w:sectPr>
      </w:pPr>
    </w:p>
    <w:p w14:paraId="61DC3486" w14:textId="77777777" w:rsidR="00E34539" w:rsidRPr="00FD3A28" w:rsidRDefault="00E34539" w:rsidP="00160D57">
      <w:pPr>
        <w:widowControl w:val="0"/>
        <w:autoSpaceDE w:val="0"/>
        <w:autoSpaceDN w:val="0"/>
        <w:adjustRightInd w:val="0"/>
        <w:spacing w:after="0" w:line="200" w:lineRule="exact"/>
        <w:jc w:val="both"/>
        <w:rPr>
          <w:rFonts w:cs="Arial"/>
          <w:lang w:val="en-ZA"/>
        </w:rPr>
      </w:pPr>
      <w:bookmarkStart w:id="1" w:name="page2"/>
      <w:bookmarkEnd w:id="1"/>
    </w:p>
    <w:sdt>
      <w:sdtPr>
        <w:rPr>
          <w:rFonts w:ascii="Arial" w:eastAsia="Times New Roman" w:hAnsi="Arial" w:cs="Times New Roman"/>
          <w:b w:val="0"/>
          <w:bCs w:val="0"/>
          <w:color w:val="auto"/>
          <w:sz w:val="22"/>
          <w:szCs w:val="22"/>
        </w:rPr>
        <w:id w:val="811173656"/>
        <w:docPartObj>
          <w:docPartGallery w:val="Table of Contents"/>
          <w:docPartUnique/>
        </w:docPartObj>
      </w:sdtPr>
      <w:sdtEndPr/>
      <w:sdtContent>
        <w:p w14:paraId="57D7E254" w14:textId="77777777" w:rsidR="009F5E93" w:rsidRPr="00FD3A28" w:rsidRDefault="00A22DC2">
          <w:pPr>
            <w:pStyle w:val="TOCHeading"/>
          </w:pPr>
          <w:r w:rsidRPr="00FD3A28">
            <w:rPr>
              <w:rFonts w:ascii="Arial" w:hAnsi="Arial" w:cs="Arial"/>
              <w:color w:val="auto"/>
            </w:rPr>
            <w:t>Contents</w:t>
          </w:r>
        </w:p>
        <w:p w14:paraId="10128EB4" w14:textId="77777777" w:rsidR="00E63BD1" w:rsidRPr="00FD3A28" w:rsidRDefault="00E63BD1"/>
        <w:p w14:paraId="32F94F3B" w14:textId="77777777" w:rsidR="005F2B02" w:rsidRPr="00FD3A28" w:rsidRDefault="00201238">
          <w:pPr>
            <w:pStyle w:val="TOC1"/>
            <w:tabs>
              <w:tab w:val="left" w:pos="440"/>
              <w:tab w:val="right" w:leader="dot" w:pos="9074"/>
            </w:tabs>
            <w:rPr>
              <w:rFonts w:asciiTheme="minorHAnsi" w:eastAsiaTheme="minorEastAsia" w:hAnsiTheme="minorHAnsi" w:cstheme="minorBidi"/>
              <w:b/>
              <w:noProof/>
            </w:rPr>
          </w:pPr>
          <w:r w:rsidRPr="00FD3A28">
            <w:rPr>
              <w:b/>
            </w:rPr>
            <w:fldChar w:fldCharType="begin"/>
          </w:r>
          <w:r w:rsidR="00A22DC2" w:rsidRPr="00FD3A28">
            <w:rPr>
              <w:b/>
            </w:rPr>
            <w:instrText xml:space="preserve"> TOC \o "1-3" \h \z \u </w:instrText>
          </w:r>
          <w:r w:rsidRPr="00FD3A28">
            <w:rPr>
              <w:b/>
            </w:rPr>
            <w:fldChar w:fldCharType="separate"/>
          </w:r>
          <w:hyperlink w:anchor="_Toc495045569" w:history="1">
            <w:r w:rsidRPr="00FD3A28">
              <w:rPr>
                <w:rStyle w:val="Hyperlink"/>
                <w:b/>
                <w:noProof/>
              </w:rPr>
              <w:t>1.</w:t>
            </w:r>
            <w:r w:rsidRPr="00FD3A28">
              <w:rPr>
                <w:rFonts w:asciiTheme="minorHAnsi" w:eastAsiaTheme="minorEastAsia" w:hAnsiTheme="minorHAnsi" w:cstheme="minorBidi"/>
                <w:b/>
                <w:noProof/>
              </w:rPr>
              <w:tab/>
            </w:r>
            <w:r w:rsidRPr="00FD3A28">
              <w:rPr>
                <w:rStyle w:val="Hyperlink"/>
                <w:b/>
                <w:noProof/>
              </w:rPr>
              <w:t>Objective</w:t>
            </w:r>
            <w:r w:rsidRPr="00FD3A28">
              <w:rPr>
                <w:b/>
                <w:noProof/>
                <w:webHidden/>
              </w:rPr>
              <w:tab/>
            </w:r>
            <w:r w:rsidRPr="00FD3A28">
              <w:rPr>
                <w:b/>
                <w:noProof/>
                <w:webHidden/>
              </w:rPr>
              <w:fldChar w:fldCharType="begin"/>
            </w:r>
            <w:r w:rsidRPr="00FD3A28">
              <w:rPr>
                <w:b/>
                <w:noProof/>
                <w:webHidden/>
              </w:rPr>
              <w:instrText xml:space="preserve"> PAGEREF _Toc495045569 \h </w:instrText>
            </w:r>
            <w:r w:rsidRPr="00FD3A28">
              <w:rPr>
                <w:b/>
                <w:noProof/>
                <w:webHidden/>
              </w:rPr>
            </w:r>
            <w:r w:rsidRPr="00FD3A28">
              <w:rPr>
                <w:b/>
                <w:noProof/>
                <w:webHidden/>
              </w:rPr>
              <w:fldChar w:fldCharType="separate"/>
            </w:r>
            <w:r w:rsidRPr="00FD3A28">
              <w:rPr>
                <w:b/>
                <w:noProof/>
                <w:webHidden/>
              </w:rPr>
              <w:t>3</w:t>
            </w:r>
            <w:r w:rsidRPr="00FD3A28">
              <w:rPr>
                <w:b/>
                <w:noProof/>
                <w:webHidden/>
              </w:rPr>
              <w:fldChar w:fldCharType="end"/>
            </w:r>
          </w:hyperlink>
        </w:p>
        <w:p w14:paraId="21615AFC" w14:textId="77777777" w:rsidR="005F2B02" w:rsidRPr="00FD3A28" w:rsidRDefault="003A3C42">
          <w:pPr>
            <w:pStyle w:val="TOC1"/>
            <w:tabs>
              <w:tab w:val="left" w:pos="440"/>
              <w:tab w:val="right" w:leader="dot" w:pos="9074"/>
            </w:tabs>
            <w:rPr>
              <w:rFonts w:asciiTheme="minorHAnsi" w:eastAsiaTheme="minorEastAsia" w:hAnsiTheme="minorHAnsi" w:cstheme="minorBidi"/>
              <w:b/>
              <w:noProof/>
            </w:rPr>
          </w:pPr>
          <w:hyperlink w:anchor="_Toc495045570" w:history="1">
            <w:r w:rsidR="00201238" w:rsidRPr="00FD3A28">
              <w:rPr>
                <w:rStyle w:val="Hyperlink"/>
                <w:b/>
                <w:noProof/>
              </w:rPr>
              <w:t>2.</w:t>
            </w:r>
            <w:r w:rsidR="00201238" w:rsidRPr="00FD3A28">
              <w:rPr>
                <w:rFonts w:asciiTheme="minorHAnsi" w:eastAsiaTheme="minorEastAsia" w:hAnsiTheme="minorHAnsi" w:cstheme="minorBidi"/>
                <w:b/>
                <w:noProof/>
              </w:rPr>
              <w:tab/>
            </w:r>
            <w:r w:rsidR="00201238" w:rsidRPr="00FD3A28">
              <w:rPr>
                <w:rStyle w:val="Hyperlink"/>
                <w:b/>
                <w:noProof/>
              </w:rPr>
              <w:t>Scope</w:t>
            </w:r>
            <w:r w:rsidR="00201238" w:rsidRPr="00FD3A28">
              <w:rPr>
                <w:b/>
                <w:noProof/>
                <w:webHidden/>
              </w:rPr>
              <w:tab/>
            </w:r>
            <w:r w:rsidR="00201238" w:rsidRPr="00FD3A28">
              <w:rPr>
                <w:b/>
                <w:noProof/>
                <w:webHidden/>
              </w:rPr>
              <w:fldChar w:fldCharType="begin"/>
            </w:r>
            <w:r w:rsidR="00201238" w:rsidRPr="00FD3A28">
              <w:rPr>
                <w:b/>
                <w:noProof/>
                <w:webHidden/>
              </w:rPr>
              <w:instrText xml:space="preserve"> PAGEREF _Toc495045570 \h </w:instrText>
            </w:r>
            <w:r w:rsidR="00201238" w:rsidRPr="00FD3A28">
              <w:rPr>
                <w:b/>
                <w:noProof/>
                <w:webHidden/>
              </w:rPr>
            </w:r>
            <w:r w:rsidR="00201238" w:rsidRPr="00FD3A28">
              <w:rPr>
                <w:b/>
                <w:noProof/>
                <w:webHidden/>
              </w:rPr>
              <w:fldChar w:fldCharType="separate"/>
            </w:r>
            <w:r w:rsidR="00201238" w:rsidRPr="00FD3A28">
              <w:rPr>
                <w:b/>
                <w:noProof/>
                <w:webHidden/>
              </w:rPr>
              <w:t>3</w:t>
            </w:r>
            <w:r w:rsidR="00201238" w:rsidRPr="00FD3A28">
              <w:rPr>
                <w:b/>
                <w:noProof/>
                <w:webHidden/>
              </w:rPr>
              <w:fldChar w:fldCharType="end"/>
            </w:r>
          </w:hyperlink>
        </w:p>
        <w:p w14:paraId="2EEC3324" w14:textId="77777777" w:rsidR="005F2B02" w:rsidRPr="00FD3A28" w:rsidRDefault="003A3C42">
          <w:pPr>
            <w:pStyle w:val="TOC1"/>
            <w:tabs>
              <w:tab w:val="left" w:pos="440"/>
              <w:tab w:val="right" w:leader="dot" w:pos="9074"/>
            </w:tabs>
            <w:rPr>
              <w:rFonts w:asciiTheme="minorHAnsi" w:eastAsiaTheme="minorEastAsia" w:hAnsiTheme="minorHAnsi" w:cstheme="minorBidi"/>
              <w:b/>
              <w:noProof/>
            </w:rPr>
          </w:pPr>
          <w:hyperlink w:anchor="_Toc495045571" w:history="1">
            <w:r w:rsidR="00201238" w:rsidRPr="00FD3A28">
              <w:rPr>
                <w:rStyle w:val="Hyperlink"/>
                <w:b/>
                <w:noProof/>
              </w:rPr>
              <w:t>3.</w:t>
            </w:r>
            <w:r w:rsidR="00201238" w:rsidRPr="00FD3A28">
              <w:rPr>
                <w:rFonts w:asciiTheme="minorHAnsi" w:eastAsiaTheme="minorEastAsia" w:hAnsiTheme="minorHAnsi" w:cstheme="minorBidi"/>
                <w:b/>
                <w:noProof/>
              </w:rPr>
              <w:tab/>
            </w:r>
            <w:r w:rsidR="00201238" w:rsidRPr="00FD3A28">
              <w:rPr>
                <w:rStyle w:val="Hyperlink"/>
                <w:b/>
                <w:noProof/>
              </w:rPr>
              <w:t>References</w:t>
            </w:r>
            <w:r w:rsidR="00201238" w:rsidRPr="00FD3A28">
              <w:rPr>
                <w:b/>
                <w:noProof/>
                <w:webHidden/>
              </w:rPr>
              <w:tab/>
            </w:r>
            <w:r w:rsidR="00201238" w:rsidRPr="00FD3A28">
              <w:rPr>
                <w:b/>
                <w:noProof/>
                <w:webHidden/>
              </w:rPr>
              <w:fldChar w:fldCharType="begin"/>
            </w:r>
            <w:r w:rsidR="00201238" w:rsidRPr="00FD3A28">
              <w:rPr>
                <w:b/>
                <w:noProof/>
                <w:webHidden/>
              </w:rPr>
              <w:instrText xml:space="preserve"> PAGEREF _Toc495045571 \h </w:instrText>
            </w:r>
            <w:r w:rsidR="00201238" w:rsidRPr="00FD3A28">
              <w:rPr>
                <w:b/>
                <w:noProof/>
                <w:webHidden/>
              </w:rPr>
            </w:r>
            <w:r w:rsidR="00201238" w:rsidRPr="00FD3A28">
              <w:rPr>
                <w:b/>
                <w:noProof/>
                <w:webHidden/>
              </w:rPr>
              <w:fldChar w:fldCharType="separate"/>
            </w:r>
            <w:r w:rsidR="00201238" w:rsidRPr="00FD3A28">
              <w:rPr>
                <w:b/>
                <w:noProof/>
                <w:webHidden/>
              </w:rPr>
              <w:t>3</w:t>
            </w:r>
            <w:r w:rsidR="00201238" w:rsidRPr="00FD3A28">
              <w:rPr>
                <w:b/>
                <w:noProof/>
                <w:webHidden/>
              </w:rPr>
              <w:fldChar w:fldCharType="end"/>
            </w:r>
          </w:hyperlink>
        </w:p>
        <w:p w14:paraId="3672AB65" w14:textId="77777777" w:rsidR="005F2B02" w:rsidRPr="00FD3A28" w:rsidRDefault="003A3C42">
          <w:pPr>
            <w:pStyle w:val="TOC1"/>
            <w:tabs>
              <w:tab w:val="left" w:pos="440"/>
              <w:tab w:val="right" w:leader="dot" w:pos="9074"/>
            </w:tabs>
            <w:rPr>
              <w:rFonts w:asciiTheme="minorHAnsi" w:eastAsiaTheme="minorEastAsia" w:hAnsiTheme="minorHAnsi" w:cstheme="minorBidi"/>
              <w:b/>
              <w:noProof/>
            </w:rPr>
          </w:pPr>
          <w:hyperlink w:anchor="_Toc495045572" w:history="1">
            <w:r w:rsidR="00201238" w:rsidRPr="00FD3A28">
              <w:rPr>
                <w:rStyle w:val="Hyperlink"/>
                <w:b/>
                <w:noProof/>
              </w:rPr>
              <w:t>4.</w:t>
            </w:r>
            <w:r w:rsidR="00201238" w:rsidRPr="00FD3A28">
              <w:rPr>
                <w:rFonts w:asciiTheme="minorHAnsi" w:eastAsiaTheme="minorEastAsia" w:hAnsiTheme="minorHAnsi" w:cstheme="minorBidi"/>
                <w:b/>
                <w:noProof/>
              </w:rPr>
              <w:tab/>
            </w:r>
            <w:r w:rsidR="00201238" w:rsidRPr="00FD3A28">
              <w:rPr>
                <w:rStyle w:val="Hyperlink"/>
                <w:b/>
                <w:noProof/>
              </w:rPr>
              <w:t>Procedures for installing the SAFAS Working Group</w:t>
            </w:r>
            <w:r w:rsidR="00201238" w:rsidRPr="00FD3A28">
              <w:rPr>
                <w:b/>
                <w:noProof/>
                <w:webHidden/>
              </w:rPr>
              <w:tab/>
            </w:r>
            <w:r w:rsidR="00201238" w:rsidRPr="00FD3A28">
              <w:rPr>
                <w:b/>
                <w:noProof/>
                <w:webHidden/>
              </w:rPr>
              <w:fldChar w:fldCharType="begin"/>
            </w:r>
            <w:r w:rsidR="00201238" w:rsidRPr="00FD3A28">
              <w:rPr>
                <w:b/>
                <w:noProof/>
                <w:webHidden/>
              </w:rPr>
              <w:instrText xml:space="preserve"> PAGEREF _Toc495045572 \h </w:instrText>
            </w:r>
            <w:r w:rsidR="00201238" w:rsidRPr="00FD3A28">
              <w:rPr>
                <w:b/>
                <w:noProof/>
                <w:webHidden/>
              </w:rPr>
            </w:r>
            <w:r w:rsidR="00201238" w:rsidRPr="00FD3A28">
              <w:rPr>
                <w:b/>
                <w:noProof/>
                <w:webHidden/>
              </w:rPr>
              <w:fldChar w:fldCharType="separate"/>
            </w:r>
            <w:r w:rsidR="00201238" w:rsidRPr="00FD3A28">
              <w:rPr>
                <w:b/>
                <w:noProof/>
                <w:webHidden/>
              </w:rPr>
              <w:t>3</w:t>
            </w:r>
            <w:r w:rsidR="00201238" w:rsidRPr="00FD3A28">
              <w:rPr>
                <w:b/>
                <w:noProof/>
                <w:webHidden/>
              </w:rPr>
              <w:fldChar w:fldCharType="end"/>
            </w:r>
          </w:hyperlink>
        </w:p>
        <w:p w14:paraId="682607D2" w14:textId="77777777" w:rsidR="005F2B02" w:rsidRPr="00FD3A28" w:rsidRDefault="003A3C42">
          <w:pPr>
            <w:pStyle w:val="TOC1"/>
            <w:tabs>
              <w:tab w:val="left" w:pos="440"/>
              <w:tab w:val="right" w:leader="dot" w:pos="9074"/>
            </w:tabs>
            <w:rPr>
              <w:rFonts w:asciiTheme="minorHAnsi" w:eastAsiaTheme="minorEastAsia" w:hAnsiTheme="minorHAnsi" w:cstheme="minorBidi"/>
              <w:b/>
              <w:noProof/>
            </w:rPr>
          </w:pPr>
          <w:hyperlink w:anchor="_Toc495045573" w:history="1">
            <w:r w:rsidR="00201238" w:rsidRPr="00FD3A28">
              <w:rPr>
                <w:rStyle w:val="Hyperlink"/>
                <w:b/>
                <w:noProof/>
              </w:rPr>
              <w:t>5.</w:t>
            </w:r>
            <w:r w:rsidR="00201238" w:rsidRPr="00FD3A28">
              <w:rPr>
                <w:rFonts w:asciiTheme="minorHAnsi" w:eastAsiaTheme="minorEastAsia" w:hAnsiTheme="minorHAnsi" w:cstheme="minorBidi"/>
                <w:b/>
                <w:noProof/>
              </w:rPr>
              <w:tab/>
            </w:r>
            <w:r w:rsidR="00201238" w:rsidRPr="00FD3A28">
              <w:rPr>
                <w:rStyle w:val="Hyperlink"/>
                <w:b/>
                <w:noProof/>
              </w:rPr>
              <w:t>Balanced representation of interests</w:t>
            </w:r>
            <w:r w:rsidR="00201238" w:rsidRPr="00FD3A28">
              <w:rPr>
                <w:b/>
                <w:noProof/>
                <w:webHidden/>
              </w:rPr>
              <w:tab/>
            </w:r>
            <w:r w:rsidR="00201238" w:rsidRPr="00FD3A28">
              <w:rPr>
                <w:b/>
                <w:noProof/>
                <w:webHidden/>
              </w:rPr>
              <w:fldChar w:fldCharType="begin"/>
            </w:r>
            <w:r w:rsidR="00201238" w:rsidRPr="00FD3A28">
              <w:rPr>
                <w:b/>
                <w:noProof/>
                <w:webHidden/>
              </w:rPr>
              <w:instrText xml:space="preserve"> PAGEREF _Toc495045573 \h </w:instrText>
            </w:r>
            <w:r w:rsidR="00201238" w:rsidRPr="00FD3A28">
              <w:rPr>
                <w:b/>
                <w:noProof/>
                <w:webHidden/>
              </w:rPr>
            </w:r>
            <w:r w:rsidR="00201238" w:rsidRPr="00FD3A28">
              <w:rPr>
                <w:b/>
                <w:noProof/>
                <w:webHidden/>
              </w:rPr>
              <w:fldChar w:fldCharType="separate"/>
            </w:r>
            <w:r w:rsidR="00201238" w:rsidRPr="00FD3A28">
              <w:rPr>
                <w:b/>
                <w:noProof/>
                <w:webHidden/>
              </w:rPr>
              <w:t>4</w:t>
            </w:r>
            <w:r w:rsidR="00201238" w:rsidRPr="00FD3A28">
              <w:rPr>
                <w:b/>
                <w:noProof/>
                <w:webHidden/>
              </w:rPr>
              <w:fldChar w:fldCharType="end"/>
            </w:r>
          </w:hyperlink>
        </w:p>
        <w:p w14:paraId="16070418" w14:textId="77777777" w:rsidR="005F2B02" w:rsidRPr="00FD3A28" w:rsidRDefault="003A3C42">
          <w:pPr>
            <w:pStyle w:val="TOC1"/>
            <w:tabs>
              <w:tab w:val="left" w:pos="440"/>
              <w:tab w:val="right" w:leader="dot" w:pos="9074"/>
            </w:tabs>
            <w:rPr>
              <w:rFonts w:asciiTheme="minorHAnsi" w:eastAsiaTheme="minorEastAsia" w:hAnsiTheme="minorHAnsi" w:cstheme="minorBidi"/>
              <w:b/>
              <w:noProof/>
            </w:rPr>
          </w:pPr>
          <w:hyperlink w:anchor="_Toc495045574" w:history="1">
            <w:r w:rsidR="00201238" w:rsidRPr="00FD3A28">
              <w:rPr>
                <w:rStyle w:val="Hyperlink"/>
                <w:b/>
                <w:noProof/>
              </w:rPr>
              <w:t>6.</w:t>
            </w:r>
            <w:r w:rsidR="00201238" w:rsidRPr="00FD3A28">
              <w:rPr>
                <w:rFonts w:asciiTheme="minorHAnsi" w:eastAsiaTheme="minorEastAsia" w:hAnsiTheme="minorHAnsi" w:cstheme="minorBidi"/>
                <w:b/>
                <w:noProof/>
              </w:rPr>
              <w:tab/>
            </w:r>
            <w:r w:rsidR="00201238" w:rsidRPr="00FD3A28">
              <w:rPr>
                <w:rStyle w:val="Hyperlink"/>
                <w:b/>
                <w:noProof/>
              </w:rPr>
              <w:t>Decision making</w:t>
            </w:r>
            <w:r w:rsidR="00201238" w:rsidRPr="00FD3A28">
              <w:rPr>
                <w:b/>
                <w:noProof/>
                <w:webHidden/>
              </w:rPr>
              <w:tab/>
            </w:r>
            <w:r w:rsidR="00201238" w:rsidRPr="00FD3A28">
              <w:rPr>
                <w:b/>
                <w:noProof/>
                <w:webHidden/>
              </w:rPr>
              <w:fldChar w:fldCharType="begin"/>
            </w:r>
            <w:r w:rsidR="00201238" w:rsidRPr="00FD3A28">
              <w:rPr>
                <w:b/>
                <w:noProof/>
                <w:webHidden/>
              </w:rPr>
              <w:instrText xml:space="preserve"> PAGEREF _Toc495045574 \h </w:instrText>
            </w:r>
            <w:r w:rsidR="00201238" w:rsidRPr="00FD3A28">
              <w:rPr>
                <w:b/>
                <w:noProof/>
                <w:webHidden/>
              </w:rPr>
            </w:r>
            <w:r w:rsidR="00201238" w:rsidRPr="00FD3A28">
              <w:rPr>
                <w:b/>
                <w:noProof/>
                <w:webHidden/>
              </w:rPr>
              <w:fldChar w:fldCharType="separate"/>
            </w:r>
            <w:r w:rsidR="00201238" w:rsidRPr="00FD3A28">
              <w:rPr>
                <w:b/>
                <w:noProof/>
                <w:webHidden/>
              </w:rPr>
              <w:t>5</w:t>
            </w:r>
            <w:r w:rsidR="00201238" w:rsidRPr="00FD3A28">
              <w:rPr>
                <w:b/>
                <w:noProof/>
                <w:webHidden/>
              </w:rPr>
              <w:fldChar w:fldCharType="end"/>
            </w:r>
          </w:hyperlink>
        </w:p>
        <w:p w14:paraId="2634C96A" w14:textId="77777777" w:rsidR="005F2B02" w:rsidRPr="00FD3A28" w:rsidRDefault="003A3C42">
          <w:pPr>
            <w:pStyle w:val="TOC1"/>
            <w:tabs>
              <w:tab w:val="left" w:pos="440"/>
              <w:tab w:val="right" w:leader="dot" w:pos="9074"/>
            </w:tabs>
            <w:rPr>
              <w:rFonts w:asciiTheme="minorHAnsi" w:eastAsiaTheme="minorEastAsia" w:hAnsiTheme="minorHAnsi" w:cstheme="minorBidi"/>
              <w:b/>
              <w:noProof/>
            </w:rPr>
          </w:pPr>
          <w:hyperlink w:anchor="_Toc495045575" w:history="1">
            <w:r w:rsidR="00201238" w:rsidRPr="00FD3A28">
              <w:rPr>
                <w:rStyle w:val="Hyperlink"/>
                <w:b/>
                <w:noProof/>
              </w:rPr>
              <w:t>7.</w:t>
            </w:r>
            <w:r w:rsidR="00201238" w:rsidRPr="00FD3A28">
              <w:rPr>
                <w:rFonts w:asciiTheme="minorHAnsi" w:eastAsiaTheme="minorEastAsia" w:hAnsiTheme="minorHAnsi" w:cstheme="minorBidi"/>
                <w:b/>
                <w:noProof/>
              </w:rPr>
              <w:tab/>
            </w:r>
            <w:r w:rsidR="00201238" w:rsidRPr="00FD3A28">
              <w:rPr>
                <w:rStyle w:val="Hyperlink"/>
                <w:b/>
                <w:noProof/>
              </w:rPr>
              <w:t>Standard-setting process</w:t>
            </w:r>
            <w:r w:rsidR="00201238" w:rsidRPr="00FD3A28">
              <w:rPr>
                <w:b/>
                <w:noProof/>
                <w:webHidden/>
              </w:rPr>
              <w:tab/>
            </w:r>
            <w:r w:rsidR="00201238" w:rsidRPr="00FD3A28">
              <w:rPr>
                <w:b/>
                <w:noProof/>
                <w:webHidden/>
              </w:rPr>
              <w:fldChar w:fldCharType="begin"/>
            </w:r>
            <w:r w:rsidR="00201238" w:rsidRPr="00FD3A28">
              <w:rPr>
                <w:b/>
                <w:noProof/>
                <w:webHidden/>
              </w:rPr>
              <w:instrText xml:space="preserve"> PAGEREF _Toc495045575 \h </w:instrText>
            </w:r>
            <w:r w:rsidR="00201238" w:rsidRPr="00FD3A28">
              <w:rPr>
                <w:b/>
                <w:noProof/>
                <w:webHidden/>
              </w:rPr>
            </w:r>
            <w:r w:rsidR="00201238" w:rsidRPr="00FD3A28">
              <w:rPr>
                <w:b/>
                <w:noProof/>
                <w:webHidden/>
              </w:rPr>
              <w:fldChar w:fldCharType="separate"/>
            </w:r>
            <w:r w:rsidR="00201238" w:rsidRPr="00FD3A28">
              <w:rPr>
                <w:b/>
                <w:noProof/>
                <w:webHidden/>
              </w:rPr>
              <w:t>5</w:t>
            </w:r>
            <w:r w:rsidR="00201238" w:rsidRPr="00FD3A28">
              <w:rPr>
                <w:b/>
                <w:noProof/>
                <w:webHidden/>
              </w:rPr>
              <w:fldChar w:fldCharType="end"/>
            </w:r>
          </w:hyperlink>
        </w:p>
        <w:p w14:paraId="521F9FEE" w14:textId="77777777" w:rsidR="005F2B02" w:rsidRPr="00FD3A28" w:rsidRDefault="003A3C42">
          <w:pPr>
            <w:pStyle w:val="TOC1"/>
            <w:tabs>
              <w:tab w:val="left" w:pos="440"/>
              <w:tab w:val="right" w:leader="dot" w:pos="9074"/>
            </w:tabs>
            <w:rPr>
              <w:rFonts w:asciiTheme="minorHAnsi" w:eastAsiaTheme="minorEastAsia" w:hAnsiTheme="minorHAnsi" w:cstheme="minorBidi"/>
              <w:b/>
              <w:noProof/>
            </w:rPr>
          </w:pPr>
          <w:hyperlink w:anchor="_Toc495045576" w:history="1">
            <w:r w:rsidR="00201238" w:rsidRPr="00FD3A28">
              <w:rPr>
                <w:rStyle w:val="Hyperlink"/>
                <w:b/>
                <w:noProof/>
              </w:rPr>
              <w:t>8.</w:t>
            </w:r>
            <w:r w:rsidR="00201238" w:rsidRPr="00FD3A28">
              <w:rPr>
                <w:rFonts w:asciiTheme="minorHAnsi" w:eastAsiaTheme="minorEastAsia" w:hAnsiTheme="minorHAnsi" w:cstheme="minorBidi"/>
                <w:b/>
                <w:noProof/>
              </w:rPr>
              <w:tab/>
            </w:r>
            <w:r w:rsidR="00201238" w:rsidRPr="00FD3A28">
              <w:rPr>
                <w:rStyle w:val="Hyperlink"/>
                <w:b/>
                <w:noProof/>
              </w:rPr>
              <w:t>Revision of the standard/normative documents</w:t>
            </w:r>
            <w:r w:rsidR="00201238" w:rsidRPr="00FD3A28">
              <w:rPr>
                <w:b/>
                <w:noProof/>
                <w:webHidden/>
              </w:rPr>
              <w:tab/>
            </w:r>
            <w:r w:rsidR="00201238" w:rsidRPr="00FD3A28">
              <w:rPr>
                <w:b/>
                <w:noProof/>
                <w:webHidden/>
              </w:rPr>
              <w:fldChar w:fldCharType="begin"/>
            </w:r>
            <w:r w:rsidR="00201238" w:rsidRPr="00FD3A28">
              <w:rPr>
                <w:b/>
                <w:noProof/>
                <w:webHidden/>
              </w:rPr>
              <w:instrText xml:space="preserve"> PAGEREF _Toc495045576 \h </w:instrText>
            </w:r>
            <w:r w:rsidR="00201238" w:rsidRPr="00FD3A28">
              <w:rPr>
                <w:b/>
                <w:noProof/>
                <w:webHidden/>
              </w:rPr>
            </w:r>
            <w:r w:rsidR="00201238" w:rsidRPr="00FD3A28">
              <w:rPr>
                <w:b/>
                <w:noProof/>
                <w:webHidden/>
              </w:rPr>
              <w:fldChar w:fldCharType="separate"/>
            </w:r>
            <w:r w:rsidR="00201238" w:rsidRPr="00FD3A28">
              <w:rPr>
                <w:b/>
                <w:noProof/>
                <w:webHidden/>
              </w:rPr>
              <w:t>7</w:t>
            </w:r>
            <w:r w:rsidR="00201238" w:rsidRPr="00FD3A28">
              <w:rPr>
                <w:b/>
                <w:noProof/>
                <w:webHidden/>
              </w:rPr>
              <w:fldChar w:fldCharType="end"/>
            </w:r>
          </w:hyperlink>
        </w:p>
        <w:p w14:paraId="22473EAF" w14:textId="6796DD15" w:rsidR="005F2B02" w:rsidRPr="00FD3A28" w:rsidRDefault="005B7C37">
          <w:pPr>
            <w:pStyle w:val="TOC1"/>
            <w:tabs>
              <w:tab w:val="left" w:pos="440"/>
              <w:tab w:val="right" w:leader="dot" w:pos="9074"/>
            </w:tabs>
            <w:rPr>
              <w:rFonts w:asciiTheme="minorHAnsi" w:eastAsiaTheme="minorEastAsia" w:hAnsiTheme="minorHAnsi" w:cstheme="minorBidi"/>
              <w:b/>
              <w:noProof/>
            </w:rPr>
          </w:pPr>
          <w:r w:rsidRPr="00FD3A28">
            <w:fldChar w:fldCharType="begin"/>
          </w:r>
          <w:r w:rsidRPr="00FD3A28">
            <w:instrText xml:space="preserve"> HYPERLINK \l "_Toc495045577" </w:instrText>
          </w:r>
          <w:r w:rsidRPr="00FD3A28">
            <w:fldChar w:fldCharType="separate"/>
          </w:r>
          <w:r w:rsidR="00201238" w:rsidRPr="00FD3A28">
            <w:rPr>
              <w:rStyle w:val="Hyperlink"/>
              <w:b/>
              <w:noProof/>
            </w:rPr>
            <w:t>9.</w:t>
          </w:r>
          <w:r w:rsidR="00201238" w:rsidRPr="00FD3A28">
            <w:rPr>
              <w:rFonts w:asciiTheme="minorHAnsi" w:eastAsiaTheme="minorEastAsia" w:hAnsiTheme="minorHAnsi" w:cstheme="minorBidi"/>
              <w:b/>
              <w:noProof/>
            </w:rPr>
            <w:tab/>
          </w:r>
          <w:r w:rsidR="00201238" w:rsidRPr="00FD3A28">
            <w:rPr>
              <w:rStyle w:val="Hyperlink"/>
              <w:b/>
              <w:noProof/>
            </w:rPr>
            <w:t>Transparency and record keeping</w:t>
          </w:r>
          <w:r w:rsidR="00201238" w:rsidRPr="00FD3A28">
            <w:rPr>
              <w:b/>
              <w:noProof/>
              <w:webHidden/>
            </w:rPr>
            <w:tab/>
          </w:r>
          <w:ins w:id="2" w:author="Steve" w:date="2017-11-08T08:58:00Z">
            <w:r w:rsidR="00FD3A28">
              <w:rPr>
                <w:b/>
                <w:noProof/>
                <w:webHidden/>
              </w:rPr>
              <w:t>8</w:t>
            </w:r>
          </w:ins>
          <w:del w:id="3" w:author="Steve" w:date="2017-11-08T08:58:00Z">
            <w:r w:rsidR="00201238" w:rsidRPr="00FD3A28" w:rsidDel="00FD3A28">
              <w:rPr>
                <w:b/>
                <w:noProof/>
                <w:webHidden/>
              </w:rPr>
              <w:fldChar w:fldCharType="begin"/>
            </w:r>
            <w:r w:rsidR="00201238" w:rsidRPr="00FD3A28" w:rsidDel="00FD3A28">
              <w:rPr>
                <w:b/>
                <w:noProof/>
                <w:webHidden/>
              </w:rPr>
              <w:delInstrText xml:space="preserve"> PAGEREF _Toc495045577 \h </w:delInstrText>
            </w:r>
            <w:r w:rsidR="00201238" w:rsidRPr="00FD3A28" w:rsidDel="00FD3A28">
              <w:rPr>
                <w:b/>
                <w:noProof/>
                <w:webHidden/>
              </w:rPr>
            </w:r>
            <w:r w:rsidR="00201238" w:rsidRPr="00FD3A28" w:rsidDel="00FD3A28">
              <w:rPr>
                <w:b/>
                <w:noProof/>
                <w:webHidden/>
              </w:rPr>
              <w:fldChar w:fldCharType="separate"/>
            </w:r>
            <w:r w:rsidR="00201238" w:rsidRPr="00FD3A28" w:rsidDel="00FD3A28">
              <w:rPr>
                <w:b/>
                <w:noProof/>
                <w:webHidden/>
              </w:rPr>
              <w:delText>7</w:delText>
            </w:r>
            <w:r w:rsidR="00201238" w:rsidRPr="00FD3A28" w:rsidDel="00FD3A28">
              <w:rPr>
                <w:b/>
                <w:noProof/>
                <w:webHidden/>
              </w:rPr>
              <w:fldChar w:fldCharType="end"/>
            </w:r>
          </w:del>
          <w:r w:rsidRPr="00FD3A28">
            <w:rPr>
              <w:b/>
              <w:noProof/>
            </w:rPr>
            <w:fldChar w:fldCharType="end"/>
          </w:r>
        </w:p>
        <w:p w14:paraId="223C9585" w14:textId="77777777" w:rsidR="005F2B02" w:rsidRPr="00FD3A28" w:rsidRDefault="003A3C42">
          <w:pPr>
            <w:pStyle w:val="TOC1"/>
            <w:tabs>
              <w:tab w:val="right" w:leader="dot" w:pos="9074"/>
            </w:tabs>
            <w:rPr>
              <w:rFonts w:asciiTheme="minorHAnsi" w:eastAsiaTheme="minorEastAsia" w:hAnsiTheme="minorHAnsi" w:cstheme="minorBidi"/>
              <w:b/>
              <w:noProof/>
            </w:rPr>
          </w:pPr>
          <w:hyperlink w:anchor="_Toc495045578" w:history="1">
            <w:r w:rsidR="00201238" w:rsidRPr="00FD3A28">
              <w:rPr>
                <w:rStyle w:val="Hyperlink"/>
                <w:b/>
                <w:noProof/>
              </w:rPr>
              <w:t>10.  Dispute resolution</w:t>
            </w:r>
            <w:r w:rsidR="00201238" w:rsidRPr="00FD3A28">
              <w:rPr>
                <w:b/>
                <w:noProof/>
                <w:webHidden/>
              </w:rPr>
              <w:tab/>
            </w:r>
            <w:r w:rsidR="00201238" w:rsidRPr="00FD3A28">
              <w:rPr>
                <w:b/>
                <w:noProof/>
                <w:webHidden/>
              </w:rPr>
              <w:fldChar w:fldCharType="begin"/>
            </w:r>
            <w:r w:rsidR="00201238" w:rsidRPr="00FD3A28">
              <w:rPr>
                <w:b/>
                <w:noProof/>
                <w:webHidden/>
              </w:rPr>
              <w:instrText xml:space="preserve"> PAGEREF _Toc495045578 \h </w:instrText>
            </w:r>
            <w:r w:rsidR="00201238" w:rsidRPr="00FD3A28">
              <w:rPr>
                <w:b/>
                <w:noProof/>
                <w:webHidden/>
              </w:rPr>
            </w:r>
            <w:r w:rsidR="00201238" w:rsidRPr="00FD3A28">
              <w:rPr>
                <w:b/>
                <w:noProof/>
                <w:webHidden/>
              </w:rPr>
              <w:fldChar w:fldCharType="separate"/>
            </w:r>
            <w:r w:rsidR="00201238" w:rsidRPr="00FD3A28">
              <w:rPr>
                <w:b/>
                <w:noProof/>
                <w:webHidden/>
              </w:rPr>
              <w:t>8</w:t>
            </w:r>
            <w:r w:rsidR="00201238" w:rsidRPr="00FD3A28">
              <w:rPr>
                <w:b/>
                <w:noProof/>
                <w:webHidden/>
              </w:rPr>
              <w:fldChar w:fldCharType="end"/>
            </w:r>
          </w:hyperlink>
        </w:p>
        <w:p w14:paraId="0940CFE9" w14:textId="77777777" w:rsidR="009F5E93" w:rsidRPr="00FD3A28" w:rsidRDefault="00201238">
          <w:r w:rsidRPr="00FD3A28">
            <w:rPr>
              <w:b/>
            </w:rPr>
            <w:fldChar w:fldCharType="end"/>
          </w:r>
        </w:p>
      </w:sdtContent>
    </w:sdt>
    <w:p w14:paraId="1674C0CA" w14:textId="77777777" w:rsidR="00E34539" w:rsidRPr="00FD3A28" w:rsidRDefault="00E34539" w:rsidP="00160D57">
      <w:pPr>
        <w:widowControl w:val="0"/>
        <w:autoSpaceDE w:val="0"/>
        <w:autoSpaceDN w:val="0"/>
        <w:adjustRightInd w:val="0"/>
        <w:spacing w:after="0" w:line="200" w:lineRule="exact"/>
        <w:jc w:val="both"/>
        <w:rPr>
          <w:rFonts w:cs="Arial"/>
          <w:lang w:val="en-ZA"/>
        </w:rPr>
      </w:pPr>
    </w:p>
    <w:p w14:paraId="1814C021" w14:textId="77777777" w:rsidR="00E34539" w:rsidRPr="00FD3A28" w:rsidRDefault="00E34539" w:rsidP="00160D57">
      <w:pPr>
        <w:widowControl w:val="0"/>
        <w:autoSpaceDE w:val="0"/>
        <w:autoSpaceDN w:val="0"/>
        <w:adjustRightInd w:val="0"/>
        <w:spacing w:after="0" w:line="200" w:lineRule="exact"/>
        <w:jc w:val="both"/>
        <w:rPr>
          <w:rFonts w:cs="Arial"/>
          <w:lang w:val="en-ZA"/>
        </w:rPr>
      </w:pPr>
    </w:p>
    <w:p w14:paraId="6F1B750C" w14:textId="77777777" w:rsidR="00E34539" w:rsidRPr="00FD3A28" w:rsidRDefault="00E34539" w:rsidP="00160D57">
      <w:pPr>
        <w:widowControl w:val="0"/>
        <w:autoSpaceDE w:val="0"/>
        <w:autoSpaceDN w:val="0"/>
        <w:adjustRightInd w:val="0"/>
        <w:spacing w:after="0" w:line="200" w:lineRule="exact"/>
        <w:jc w:val="both"/>
        <w:rPr>
          <w:rFonts w:cs="Arial"/>
          <w:lang w:val="en-ZA"/>
        </w:rPr>
      </w:pPr>
    </w:p>
    <w:p w14:paraId="0B663D02" w14:textId="77777777" w:rsidR="00E34539" w:rsidRPr="00FD3A28" w:rsidRDefault="00E34539" w:rsidP="00160D57">
      <w:pPr>
        <w:widowControl w:val="0"/>
        <w:autoSpaceDE w:val="0"/>
        <w:autoSpaceDN w:val="0"/>
        <w:adjustRightInd w:val="0"/>
        <w:spacing w:after="0" w:line="200" w:lineRule="exact"/>
        <w:jc w:val="both"/>
        <w:rPr>
          <w:rFonts w:cs="Arial"/>
          <w:lang w:val="en-ZA"/>
        </w:rPr>
      </w:pPr>
    </w:p>
    <w:p w14:paraId="6C3F1BB6" w14:textId="77777777" w:rsidR="00E34539" w:rsidRPr="00FD3A28" w:rsidRDefault="00E34539" w:rsidP="00160D57">
      <w:pPr>
        <w:widowControl w:val="0"/>
        <w:autoSpaceDE w:val="0"/>
        <w:autoSpaceDN w:val="0"/>
        <w:adjustRightInd w:val="0"/>
        <w:spacing w:after="0" w:line="200" w:lineRule="exact"/>
        <w:jc w:val="both"/>
        <w:rPr>
          <w:rFonts w:cs="Arial"/>
          <w:lang w:val="en-ZA"/>
        </w:rPr>
      </w:pPr>
    </w:p>
    <w:p w14:paraId="4C1718D7" w14:textId="77777777" w:rsidR="00E34539" w:rsidRPr="00FD3A28" w:rsidRDefault="00E34539" w:rsidP="00160D57">
      <w:pPr>
        <w:widowControl w:val="0"/>
        <w:autoSpaceDE w:val="0"/>
        <w:autoSpaceDN w:val="0"/>
        <w:adjustRightInd w:val="0"/>
        <w:spacing w:after="0" w:line="200" w:lineRule="exact"/>
        <w:jc w:val="both"/>
        <w:rPr>
          <w:rFonts w:cs="Arial"/>
          <w:lang w:val="en-ZA"/>
        </w:rPr>
      </w:pPr>
    </w:p>
    <w:p w14:paraId="2D20D689" w14:textId="77777777" w:rsidR="00E34539" w:rsidRPr="00FD3A28" w:rsidRDefault="00E34539" w:rsidP="00160D57">
      <w:pPr>
        <w:widowControl w:val="0"/>
        <w:autoSpaceDE w:val="0"/>
        <w:autoSpaceDN w:val="0"/>
        <w:adjustRightInd w:val="0"/>
        <w:spacing w:after="0" w:line="200" w:lineRule="exact"/>
        <w:jc w:val="both"/>
        <w:rPr>
          <w:rFonts w:cs="Arial"/>
          <w:lang w:val="en-ZA"/>
        </w:rPr>
      </w:pPr>
    </w:p>
    <w:p w14:paraId="5FD304DC" w14:textId="77777777" w:rsidR="00E34539" w:rsidRPr="00FD3A28" w:rsidRDefault="00E34539" w:rsidP="00160D57">
      <w:pPr>
        <w:widowControl w:val="0"/>
        <w:autoSpaceDE w:val="0"/>
        <w:autoSpaceDN w:val="0"/>
        <w:adjustRightInd w:val="0"/>
        <w:spacing w:after="0" w:line="200" w:lineRule="exact"/>
        <w:jc w:val="both"/>
        <w:rPr>
          <w:rFonts w:cs="Arial"/>
          <w:lang w:val="en-ZA"/>
        </w:rPr>
      </w:pPr>
    </w:p>
    <w:p w14:paraId="3D6E4383" w14:textId="77777777" w:rsidR="00E34539" w:rsidRPr="00FD3A28" w:rsidRDefault="00E34539" w:rsidP="00160D57">
      <w:pPr>
        <w:widowControl w:val="0"/>
        <w:autoSpaceDE w:val="0"/>
        <w:autoSpaceDN w:val="0"/>
        <w:adjustRightInd w:val="0"/>
        <w:spacing w:after="0" w:line="200" w:lineRule="exact"/>
        <w:jc w:val="both"/>
        <w:rPr>
          <w:rFonts w:cs="Arial"/>
          <w:lang w:val="en-ZA"/>
        </w:rPr>
      </w:pPr>
    </w:p>
    <w:p w14:paraId="4A20DF64" w14:textId="77777777" w:rsidR="00E34539" w:rsidRPr="00FD3A28" w:rsidRDefault="00E34539" w:rsidP="00160D57">
      <w:pPr>
        <w:widowControl w:val="0"/>
        <w:autoSpaceDE w:val="0"/>
        <w:autoSpaceDN w:val="0"/>
        <w:adjustRightInd w:val="0"/>
        <w:spacing w:after="0" w:line="200" w:lineRule="exact"/>
        <w:jc w:val="both"/>
        <w:rPr>
          <w:rFonts w:cs="Arial"/>
          <w:lang w:val="en-ZA"/>
        </w:rPr>
      </w:pPr>
    </w:p>
    <w:p w14:paraId="6A26E142" w14:textId="77777777" w:rsidR="00E34539" w:rsidRPr="00FD3A28" w:rsidRDefault="00E34539" w:rsidP="00160D57">
      <w:pPr>
        <w:widowControl w:val="0"/>
        <w:autoSpaceDE w:val="0"/>
        <w:autoSpaceDN w:val="0"/>
        <w:adjustRightInd w:val="0"/>
        <w:spacing w:after="0" w:line="200" w:lineRule="exact"/>
        <w:jc w:val="both"/>
        <w:rPr>
          <w:rFonts w:cs="Arial"/>
          <w:lang w:val="en-ZA"/>
        </w:rPr>
      </w:pPr>
    </w:p>
    <w:p w14:paraId="709C8A53" w14:textId="77777777" w:rsidR="00E34539" w:rsidRPr="00FD3A28" w:rsidRDefault="00E34539" w:rsidP="00160D57">
      <w:pPr>
        <w:widowControl w:val="0"/>
        <w:autoSpaceDE w:val="0"/>
        <w:autoSpaceDN w:val="0"/>
        <w:adjustRightInd w:val="0"/>
        <w:spacing w:after="0" w:line="200" w:lineRule="exact"/>
        <w:jc w:val="both"/>
        <w:rPr>
          <w:rFonts w:cs="Arial"/>
          <w:lang w:val="en-ZA"/>
        </w:rPr>
      </w:pPr>
    </w:p>
    <w:p w14:paraId="40737AD4" w14:textId="77777777" w:rsidR="00E34539" w:rsidRPr="00FD3A28" w:rsidRDefault="00E34539" w:rsidP="00160D57">
      <w:pPr>
        <w:widowControl w:val="0"/>
        <w:autoSpaceDE w:val="0"/>
        <w:autoSpaceDN w:val="0"/>
        <w:adjustRightInd w:val="0"/>
        <w:spacing w:after="0" w:line="200" w:lineRule="exact"/>
        <w:jc w:val="both"/>
        <w:rPr>
          <w:rFonts w:cs="Arial"/>
          <w:lang w:val="en-ZA"/>
        </w:rPr>
      </w:pPr>
    </w:p>
    <w:p w14:paraId="293BE76A" w14:textId="77777777" w:rsidR="00E34539" w:rsidRPr="00FD3A28" w:rsidRDefault="00E34539" w:rsidP="00160D57">
      <w:pPr>
        <w:widowControl w:val="0"/>
        <w:autoSpaceDE w:val="0"/>
        <w:autoSpaceDN w:val="0"/>
        <w:adjustRightInd w:val="0"/>
        <w:spacing w:after="0" w:line="200" w:lineRule="exact"/>
        <w:jc w:val="both"/>
        <w:rPr>
          <w:rFonts w:cs="Arial"/>
          <w:lang w:val="en-ZA"/>
        </w:rPr>
      </w:pPr>
    </w:p>
    <w:p w14:paraId="7A29A386" w14:textId="77777777" w:rsidR="00E34539" w:rsidRPr="00FD3A28" w:rsidRDefault="00E34539" w:rsidP="00160D57">
      <w:pPr>
        <w:widowControl w:val="0"/>
        <w:autoSpaceDE w:val="0"/>
        <w:autoSpaceDN w:val="0"/>
        <w:adjustRightInd w:val="0"/>
        <w:spacing w:after="0" w:line="200" w:lineRule="exact"/>
        <w:jc w:val="both"/>
        <w:rPr>
          <w:rFonts w:cs="Arial"/>
          <w:lang w:val="en-ZA"/>
        </w:rPr>
      </w:pPr>
    </w:p>
    <w:p w14:paraId="2A73399A" w14:textId="77777777" w:rsidR="00E34539" w:rsidRPr="00FD3A28" w:rsidRDefault="00E34539" w:rsidP="00160D57">
      <w:pPr>
        <w:widowControl w:val="0"/>
        <w:autoSpaceDE w:val="0"/>
        <w:autoSpaceDN w:val="0"/>
        <w:adjustRightInd w:val="0"/>
        <w:spacing w:after="0" w:line="200" w:lineRule="exact"/>
        <w:jc w:val="both"/>
        <w:rPr>
          <w:rFonts w:cs="Arial"/>
          <w:lang w:val="en-ZA"/>
        </w:rPr>
      </w:pPr>
    </w:p>
    <w:p w14:paraId="21758E68" w14:textId="77777777" w:rsidR="00E34539" w:rsidRPr="00FD3A28" w:rsidRDefault="00E34539" w:rsidP="00160D57">
      <w:pPr>
        <w:widowControl w:val="0"/>
        <w:autoSpaceDE w:val="0"/>
        <w:autoSpaceDN w:val="0"/>
        <w:adjustRightInd w:val="0"/>
        <w:spacing w:after="0" w:line="200" w:lineRule="exact"/>
        <w:jc w:val="both"/>
        <w:rPr>
          <w:rFonts w:cs="Arial"/>
          <w:lang w:val="en-ZA"/>
        </w:rPr>
      </w:pPr>
    </w:p>
    <w:p w14:paraId="35E4EDDE" w14:textId="77777777" w:rsidR="00E34539" w:rsidRPr="00FD3A28" w:rsidRDefault="00E34539" w:rsidP="00160D57">
      <w:pPr>
        <w:widowControl w:val="0"/>
        <w:autoSpaceDE w:val="0"/>
        <w:autoSpaceDN w:val="0"/>
        <w:adjustRightInd w:val="0"/>
        <w:spacing w:after="0" w:line="200" w:lineRule="exact"/>
        <w:jc w:val="both"/>
        <w:rPr>
          <w:rFonts w:cs="Arial"/>
          <w:lang w:val="en-ZA"/>
        </w:rPr>
      </w:pPr>
    </w:p>
    <w:p w14:paraId="2A863F6E" w14:textId="77777777" w:rsidR="00E34539" w:rsidRPr="00FD3A28" w:rsidRDefault="00E34539" w:rsidP="00160D57">
      <w:pPr>
        <w:widowControl w:val="0"/>
        <w:autoSpaceDE w:val="0"/>
        <w:autoSpaceDN w:val="0"/>
        <w:adjustRightInd w:val="0"/>
        <w:spacing w:after="0" w:line="200" w:lineRule="exact"/>
        <w:jc w:val="both"/>
        <w:rPr>
          <w:rFonts w:cs="Arial"/>
          <w:lang w:val="en-ZA"/>
        </w:rPr>
      </w:pPr>
    </w:p>
    <w:p w14:paraId="7B3C3A5F" w14:textId="77777777" w:rsidR="00E34539" w:rsidRPr="00FD3A28" w:rsidRDefault="00E34539" w:rsidP="00160D57">
      <w:pPr>
        <w:widowControl w:val="0"/>
        <w:autoSpaceDE w:val="0"/>
        <w:autoSpaceDN w:val="0"/>
        <w:adjustRightInd w:val="0"/>
        <w:spacing w:after="0" w:line="200" w:lineRule="exact"/>
        <w:jc w:val="both"/>
        <w:rPr>
          <w:rFonts w:cs="Arial"/>
          <w:lang w:val="en-ZA"/>
        </w:rPr>
      </w:pPr>
    </w:p>
    <w:p w14:paraId="50983F6E" w14:textId="77777777" w:rsidR="00E34539" w:rsidRPr="00FD3A28" w:rsidRDefault="00E34539" w:rsidP="00160D57">
      <w:pPr>
        <w:widowControl w:val="0"/>
        <w:autoSpaceDE w:val="0"/>
        <w:autoSpaceDN w:val="0"/>
        <w:adjustRightInd w:val="0"/>
        <w:spacing w:after="0" w:line="200" w:lineRule="exact"/>
        <w:jc w:val="both"/>
        <w:rPr>
          <w:rFonts w:cs="Arial"/>
          <w:lang w:val="en-ZA"/>
        </w:rPr>
      </w:pPr>
    </w:p>
    <w:p w14:paraId="7BC62E9B" w14:textId="77777777" w:rsidR="00E34539" w:rsidRPr="00FD3A28" w:rsidRDefault="00E34539" w:rsidP="00160D57">
      <w:pPr>
        <w:widowControl w:val="0"/>
        <w:autoSpaceDE w:val="0"/>
        <w:autoSpaceDN w:val="0"/>
        <w:adjustRightInd w:val="0"/>
        <w:spacing w:after="0" w:line="200" w:lineRule="exact"/>
        <w:jc w:val="both"/>
        <w:rPr>
          <w:rFonts w:cs="Arial"/>
          <w:lang w:val="en-ZA"/>
        </w:rPr>
      </w:pPr>
    </w:p>
    <w:p w14:paraId="7CF6F3BB" w14:textId="77777777" w:rsidR="00E34539" w:rsidRPr="00FD3A28" w:rsidRDefault="00E34539" w:rsidP="00160D57">
      <w:pPr>
        <w:widowControl w:val="0"/>
        <w:autoSpaceDE w:val="0"/>
        <w:autoSpaceDN w:val="0"/>
        <w:adjustRightInd w:val="0"/>
        <w:spacing w:after="0" w:line="200" w:lineRule="exact"/>
        <w:jc w:val="both"/>
        <w:rPr>
          <w:rFonts w:cs="Arial"/>
          <w:lang w:val="en-ZA"/>
        </w:rPr>
      </w:pPr>
    </w:p>
    <w:p w14:paraId="28F13DDA" w14:textId="77777777" w:rsidR="00A17662" w:rsidRPr="00FD3A28" w:rsidRDefault="00A17662" w:rsidP="00160D57">
      <w:pPr>
        <w:widowControl w:val="0"/>
        <w:autoSpaceDE w:val="0"/>
        <w:autoSpaceDN w:val="0"/>
        <w:adjustRightInd w:val="0"/>
        <w:spacing w:after="0" w:line="200" w:lineRule="exact"/>
        <w:jc w:val="both"/>
        <w:rPr>
          <w:rFonts w:cs="Arial"/>
          <w:lang w:val="en-ZA"/>
        </w:rPr>
      </w:pPr>
    </w:p>
    <w:p w14:paraId="49DEA3D8" w14:textId="77777777" w:rsidR="00A17662" w:rsidRPr="00FD3A28" w:rsidRDefault="00A17662" w:rsidP="00160D57">
      <w:pPr>
        <w:widowControl w:val="0"/>
        <w:autoSpaceDE w:val="0"/>
        <w:autoSpaceDN w:val="0"/>
        <w:adjustRightInd w:val="0"/>
        <w:spacing w:after="0" w:line="200" w:lineRule="exact"/>
        <w:jc w:val="both"/>
        <w:rPr>
          <w:rFonts w:cs="Arial"/>
          <w:lang w:val="en-ZA"/>
        </w:rPr>
      </w:pPr>
    </w:p>
    <w:p w14:paraId="7D407287" w14:textId="77777777" w:rsidR="00A17662" w:rsidRPr="00FD3A28" w:rsidRDefault="00A17662" w:rsidP="00160D57">
      <w:pPr>
        <w:widowControl w:val="0"/>
        <w:autoSpaceDE w:val="0"/>
        <w:autoSpaceDN w:val="0"/>
        <w:adjustRightInd w:val="0"/>
        <w:spacing w:after="0" w:line="200" w:lineRule="exact"/>
        <w:jc w:val="both"/>
        <w:rPr>
          <w:rFonts w:cs="Arial"/>
          <w:lang w:val="en-ZA"/>
        </w:rPr>
      </w:pPr>
    </w:p>
    <w:p w14:paraId="2C7695D0" w14:textId="77777777" w:rsidR="00A17662" w:rsidRPr="00FD3A28" w:rsidRDefault="00A17662" w:rsidP="00160D57">
      <w:pPr>
        <w:widowControl w:val="0"/>
        <w:autoSpaceDE w:val="0"/>
        <w:autoSpaceDN w:val="0"/>
        <w:adjustRightInd w:val="0"/>
        <w:spacing w:after="0" w:line="200" w:lineRule="exact"/>
        <w:jc w:val="both"/>
        <w:rPr>
          <w:rFonts w:cs="Arial"/>
          <w:lang w:val="en-ZA"/>
        </w:rPr>
      </w:pPr>
    </w:p>
    <w:p w14:paraId="5C5E0E46" w14:textId="77777777" w:rsidR="00A17662" w:rsidRPr="00FD3A28" w:rsidRDefault="00A17662" w:rsidP="00160D57">
      <w:pPr>
        <w:widowControl w:val="0"/>
        <w:autoSpaceDE w:val="0"/>
        <w:autoSpaceDN w:val="0"/>
        <w:adjustRightInd w:val="0"/>
        <w:spacing w:after="0" w:line="200" w:lineRule="exact"/>
        <w:jc w:val="both"/>
        <w:rPr>
          <w:rFonts w:cs="Arial"/>
          <w:lang w:val="en-ZA"/>
        </w:rPr>
      </w:pPr>
    </w:p>
    <w:p w14:paraId="1F5678BC" w14:textId="77777777" w:rsidR="00A17662" w:rsidRPr="00FD3A28" w:rsidRDefault="00A17662" w:rsidP="00160D57">
      <w:pPr>
        <w:widowControl w:val="0"/>
        <w:autoSpaceDE w:val="0"/>
        <w:autoSpaceDN w:val="0"/>
        <w:adjustRightInd w:val="0"/>
        <w:spacing w:after="0" w:line="200" w:lineRule="exact"/>
        <w:jc w:val="both"/>
        <w:rPr>
          <w:rFonts w:cs="Arial"/>
          <w:lang w:val="en-ZA"/>
        </w:rPr>
      </w:pPr>
    </w:p>
    <w:p w14:paraId="53628DF3" w14:textId="77777777" w:rsidR="00A17662" w:rsidRPr="00FD3A28" w:rsidRDefault="00A17662" w:rsidP="00160D57">
      <w:pPr>
        <w:widowControl w:val="0"/>
        <w:autoSpaceDE w:val="0"/>
        <w:autoSpaceDN w:val="0"/>
        <w:adjustRightInd w:val="0"/>
        <w:spacing w:after="0" w:line="200" w:lineRule="exact"/>
        <w:jc w:val="both"/>
        <w:rPr>
          <w:rFonts w:cs="Arial"/>
          <w:lang w:val="en-ZA"/>
        </w:rPr>
      </w:pPr>
    </w:p>
    <w:p w14:paraId="06EC9253" w14:textId="77777777" w:rsidR="00A17662" w:rsidRPr="00FD3A28" w:rsidRDefault="00A17662" w:rsidP="00160D57">
      <w:pPr>
        <w:widowControl w:val="0"/>
        <w:autoSpaceDE w:val="0"/>
        <w:autoSpaceDN w:val="0"/>
        <w:adjustRightInd w:val="0"/>
        <w:spacing w:after="0" w:line="200" w:lineRule="exact"/>
        <w:jc w:val="both"/>
        <w:rPr>
          <w:rFonts w:cs="Arial"/>
          <w:lang w:val="en-ZA"/>
        </w:rPr>
      </w:pPr>
    </w:p>
    <w:p w14:paraId="3CB634F9" w14:textId="77777777" w:rsidR="00A17662" w:rsidRPr="00FD3A28" w:rsidRDefault="00A17662" w:rsidP="00160D57">
      <w:pPr>
        <w:widowControl w:val="0"/>
        <w:autoSpaceDE w:val="0"/>
        <w:autoSpaceDN w:val="0"/>
        <w:adjustRightInd w:val="0"/>
        <w:spacing w:after="0" w:line="200" w:lineRule="exact"/>
        <w:jc w:val="both"/>
        <w:rPr>
          <w:rFonts w:cs="Arial"/>
          <w:lang w:val="en-ZA"/>
        </w:rPr>
      </w:pPr>
    </w:p>
    <w:p w14:paraId="351AFE7D" w14:textId="77777777" w:rsidR="00A17662" w:rsidRPr="00FD3A28" w:rsidRDefault="00A17662" w:rsidP="00160D57">
      <w:pPr>
        <w:widowControl w:val="0"/>
        <w:autoSpaceDE w:val="0"/>
        <w:autoSpaceDN w:val="0"/>
        <w:adjustRightInd w:val="0"/>
        <w:spacing w:after="0" w:line="200" w:lineRule="exact"/>
        <w:jc w:val="both"/>
        <w:rPr>
          <w:rFonts w:cs="Arial"/>
          <w:lang w:val="en-ZA"/>
        </w:rPr>
      </w:pPr>
    </w:p>
    <w:p w14:paraId="67A1C691" w14:textId="77777777" w:rsidR="00A17662" w:rsidRPr="00FD3A28" w:rsidRDefault="00A17662" w:rsidP="00160D57">
      <w:pPr>
        <w:widowControl w:val="0"/>
        <w:autoSpaceDE w:val="0"/>
        <w:autoSpaceDN w:val="0"/>
        <w:adjustRightInd w:val="0"/>
        <w:spacing w:after="0" w:line="200" w:lineRule="exact"/>
        <w:jc w:val="both"/>
        <w:rPr>
          <w:rFonts w:cs="Arial"/>
          <w:lang w:val="en-ZA"/>
        </w:rPr>
      </w:pPr>
    </w:p>
    <w:p w14:paraId="444B9B9E" w14:textId="77777777" w:rsidR="00A17662" w:rsidRPr="00FD3A28" w:rsidRDefault="00A17662" w:rsidP="00160D57">
      <w:pPr>
        <w:widowControl w:val="0"/>
        <w:autoSpaceDE w:val="0"/>
        <w:autoSpaceDN w:val="0"/>
        <w:adjustRightInd w:val="0"/>
        <w:spacing w:after="0" w:line="200" w:lineRule="exact"/>
        <w:jc w:val="both"/>
        <w:rPr>
          <w:rFonts w:cs="Arial"/>
          <w:lang w:val="en-ZA"/>
        </w:rPr>
      </w:pPr>
    </w:p>
    <w:p w14:paraId="239DC84E" w14:textId="77777777" w:rsidR="00A17662" w:rsidRPr="00FD3A28" w:rsidRDefault="00A17662" w:rsidP="00160D57">
      <w:pPr>
        <w:widowControl w:val="0"/>
        <w:autoSpaceDE w:val="0"/>
        <w:autoSpaceDN w:val="0"/>
        <w:adjustRightInd w:val="0"/>
        <w:spacing w:after="0" w:line="200" w:lineRule="exact"/>
        <w:jc w:val="both"/>
        <w:rPr>
          <w:rFonts w:cs="Arial"/>
          <w:lang w:val="en-ZA"/>
        </w:rPr>
      </w:pPr>
    </w:p>
    <w:p w14:paraId="771A0BE2" w14:textId="77777777" w:rsidR="00A17662" w:rsidRPr="00FD3A28" w:rsidRDefault="00A17662" w:rsidP="00160D57">
      <w:pPr>
        <w:widowControl w:val="0"/>
        <w:autoSpaceDE w:val="0"/>
        <w:autoSpaceDN w:val="0"/>
        <w:adjustRightInd w:val="0"/>
        <w:spacing w:after="0" w:line="200" w:lineRule="exact"/>
        <w:jc w:val="both"/>
        <w:rPr>
          <w:rFonts w:cs="Arial"/>
          <w:lang w:val="en-ZA"/>
        </w:rPr>
      </w:pPr>
    </w:p>
    <w:p w14:paraId="3D46DC1B" w14:textId="77777777" w:rsidR="00A17662" w:rsidRPr="00FD3A28" w:rsidRDefault="00A17662" w:rsidP="00160D57">
      <w:pPr>
        <w:widowControl w:val="0"/>
        <w:autoSpaceDE w:val="0"/>
        <w:autoSpaceDN w:val="0"/>
        <w:adjustRightInd w:val="0"/>
        <w:spacing w:after="0" w:line="200" w:lineRule="exact"/>
        <w:jc w:val="both"/>
        <w:rPr>
          <w:rFonts w:cs="Arial"/>
          <w:lang w:val="en-ZA"/>
        </w:rPr>
      </w:pPr>
    </w:p>
    <w:p w14:paraId="6276CD26" w14:textId="77777777" w:rsidR="00E34539" w:rsidRPr="00FD3A28" w:rsidRDefault="00E34539" w:rsidP="00160D57">
      <w:pPr>
        <w:widowControl w:val="0"/>
        <w:autoSpaceDE w:val="0"/>
        <w:autoSpaceDN w:val="0"/>
        <w:adjustRightInd w:val="0"/>
        <w:spacing w:after="0" w:line="200" w:lineRule="exact"/>
        <w:jc w:val="both"/>
        <w:rPr>
          <w:rFonts w:cs="Arial"/>
          <w:lang w:val="en-ZA"/>
        </w:rPr>
      </w:pPr>
    </w:p>
    <w:p w14:paraId="02A926BD" w14:textId="77777777" w:rsidR="00E34539" w:rsidRPr="00FD3A28" w:rsidRDefault="00E34539" w:rsidP="00160D57">
      <w:pPr>
        <w:widowControl w:val="0"/>
        <w:autoSpaceDE w:val="0"/>
        <w:autoSpaceDN w:val="0"/>
        <w:adjustRightInd w:val="0"/>
        <w:spacing w:after="0" w:line="200" w:lineRule="exact"/>
        <w:jc w:val="both"/>
        <w:rPr>
          <w:rFonts w:cs="Arial"/>
          <w:lang w:val="en-ZA"/>
        </w:rPr>
      </w:pPr>
    </w:p>
    <w:p w14:paraId="2E3FE4C5" w14:textId="4698C3A9" w:rsidR="00E34539" w:rsidRPr="00FD3A28" w:rsidDel="00FD3A28" w:rsidRDefault="00E34539" w:rsidP="00160D57">
      <w:pPr>
        <w:widowControl w:val="0"/>
        <w:autoSpaceDE w:val="0"/>
        <w:autoSpaceDN w:val="0"/>
        <w:adjustRightInd w:val="0"/>
        <w:spacing w:after="0" w:line="200" w:lineRule="exact"/>
        <w:jc w:val="both"/>
        <w:rPr>
          <w:del w:id="4" w:author="Steve" w:date="2017-11-08T08:49:00Z"/>
          <w:rFonts w:cs="Arial"/>
          <w:lang w:val="en-ZA"/>
        </w:rPr>
      </w:pPr>
    </w:p>
    <w:p w14:paraId="643837AD" w14:textId="10B8E2BC" w:rsidR="00E34539" w:rsidRPr="00FD3A28" w:rsidDel="00FD3A28" w:rsidRDefault="00E34539" w:rsidP="00160D57">
      <w:pPr>
        <w:widowControl w:val="0"/>
        <w:autoSpaceDE w:val="0"/>
        <w:autoSpaceDN w:val="0"/>
        <w:adjustRightInd w:val="0"/>
        <w:spacing w:after="0" w:line="200" w:lineRule="exact"/>
        <w:jc w:val="both"/>
        <w:rPr>
          <w:del w:id="5" w:author="Steve" w:date="2017-11-08T08:49:00Z"/>
          <w:rFonts w:cs="Arial"/>
          <w:lang w:val="en-ZA"/>
        </w:rPr>
      </w:pPr>
    </w:p>
    <w:p w14:paraId="5BBCDE15" w14:textId="1FDF0E3B" w:rsidR="00E34539" w:rsidRPr="00FD3A28" w:rsidDel="00FD3A28" w:rsidRDefault="00E34539" w:rsidP="00160D57">
      <w:pPr>
        <w:widowControl w:val="0"/>
        <w:autoSpaceDE w:val="0"/>
        <w:autoSpaceDN w:val="0"/>
        <w:adjustRightInd w:val="0"/>
        <w:spacing w:after="0" w:line="200" w:lineRule="exact"/>
        <w:jc w:val="both"/>
        <w:rPr>
          <w:del w:id="6" w:author="Steve" w:date="2017-11-08T08:49:00Z"/>
          <w:rFonts w:cs="Arial"/>
          <w:lang w:val="en-ZA"/>
        </w:rPr>
      </w:pPr>
    </w:p>
    <w:p w14:paraId="77A0BD97" w14:textId="4B31AF4C" w:rsidR="00A17662" w:rsidRPr="00FD3A28" w:rsidDel="00FD3A28" w:rsidRDefault="00A17662" w:rsidP="00160D57">
      <w:pPr>
        <w:widowControl w:val="0"/>
        <w:autoSpaceDE w:val="0"/>
        <w:autoSpaceDN w:val="0"/>
        <w:adjustRightInd w:val="0"/>
        <w:spacing w:after="0" w:line="200" w:lineRule="exact"/>
        <w:jc w:val="both"/>
        <w:rPr>
          <w:del w:id="7" w:author="Steve" w:date="2017-11-08T08:49:00Z"/>
          <w:rFonts w:cs="Arial"/>
          <w:lang w:val="en-ZA"/>
        </w:rPr>
      </w:pPr>
    </w:p>
    <w:p w14:paraId="6C96549F" w14:textId="4C1EC37C" w:rsidR="00E34539" w:rsidRPr="00FD3A28" w:rsidDel="00FD3A28" w:rsidRDefault="00E34539" w:rsidP="00160D57">
      <w:pPr>
        <w:widowControl w:val="0"/>
        <w:autoSpaceDE w:val="0"/>
        <w:autoSpaceDN w:val="0"/>
        <w:adjustRightInd w:val="0"/>
        <w:spacing w:after="0" w:line="200" w:lineRule="exact"/>
        <w:jc w:val="both"/>
        <w:rPr>
          <w:del w:id="8" w:author="Steve" w:date="2017-11-08T08:49:00Z"/>
          <w:rFonts w:cs="Arial"/>
          <w:lang w:val="en-ZA"/>
        </w:rPr>
      </w:pPr>
    </w:p>
    <w:p w14:paraId="5E3940E2" w14:textId="533E53D2" w:rsidR="00E34539" w:rsidRPr="00FD3A28" w:rsidDel="00FD3A28" w:rsidRDefault="00E34539" w:rsidP="00160D57">
      <w:pPr>
        <w:widowControl w:val="0"/>
        <w:autoSpaceDE w:val="0"/>
        <w:autoSpaceDN w:val="0"/>
        <w:adjustRightInd w:val="0"/>
        <w:spacing w:after="0" w:line="200" w:lineRule="exact"/>
        <w:jc w:val="both"/>
        <w:rPr>
          <w:del w:id="9" w:author="Steve" w:date="2017-11-08T08:49:00Z"/>
          <w:rFonts w:cs="Arial"/>
          <w:lang w:val="en-ZA"/>
        </w:rPr>
      </w:pPr>
    </w:p>
    <w:p w14:paraId="557B184F" w14:textId="19228F16" w:rsidR="00E34539" w:rsidRPr="00FD3A28" w:rsidDel="00FD3A28" w:rsidRDefault="00E34539" w:rsidP="00160D57">
      <w:pPr>
        <w:widowControl w:val="0"/>
        <w:autoSpaceDE w:val="0"/>
        <w:autoSpaceDN w:val="0"/>
        <w:adjustRightInd w:val="0"/>
        <w:spacing w:after="0" w:line="200" w:lineRule="exact"/>
        <w:jc w:val="both"/>
        <w:rPr>
          <w:del w:id="10" w:author="Steve" w:date="2017-11-08T08:49:00Z"/>
          <w:rFonts w:cs="Arial"/>
          <w:lang w:val="en-ZA"/>
        </w:rPr>
      </w:pPr>
    </w:p>
    <w:p w14:paraId="6E60725A" w14:textId="5DD7F2C4" w:rsidR="00E34539" w:rsidRPr="00FD3A28" w:rsidDel="00FD3A28" w:rsidRDefault="00E34539" w:rsidP="00160D57">
      <w:pPr>
        <w:widowControl w:val="0"/>
        <w:autoSpaceDE w:val="0"/>
        <w:autoSpaceDN w:val="0"/>
        <w:adjustRightInd w:val="0"/>
        <w:spacing w:after="0" w:line="200" w:lineRule="exact"/>
        <w:jc w:val="both"/>
        <w:rPr>
          <w:del w:id="11" w:author="Steve" w:date="2017-11-08T08:49:00Z"/>
          <w:rFonts w:cs="Arial"/>
          <w:lang w:val="en-ZA"/>
        </w:rPr>
      </w:pPr>
    </w:p>
    <w:p w14:paraId="050FD6DE" w14:textId="408936C0" w:rsidR="00E34539" w:rsidRPr="00FD3A28" w:rsidDel="00FD3A28" w:rsidRDefault="00E34539" w:rsidP="00160D57">
      <w:pPr>
        <w:widowControl w:val="0"/>
        <w:autoSpaceDE w:val="0"/>
        <w:autoSpaceDN w:val="0"/>
        <w:adjustRightInd w:val="0"/>
        <w:spacing w:after="0" w:line="200" w:lineRule="exact"/>
        <w:jc w:val="both"/>
        <w:rPr>
          <w:del w:id="12" w:author="Steve" w:date="2017-11-08T08:49:00Z"/>
          <w:rFonts w:cs="Arial"/>
          <w:lang w:val="en-ZA"/>
        </w:rPr>
      </w:pPr>
    </w:p>
    <w:p w14:paraId="4BB2B2FA" w14:textId="6B062CA7" w:rsidR="00E34539" w:rsidRPr="00FD3A28" w:rsidDel="00FD3A28" w:rsidRDefault="00E34539" w:rsidP="00160D57">
      <w:pPr>
        <w:widowControl w:val="0"/>
        <w:autoSpaceDE w:val="0"/>
        <w:autoSpaceDN w:val="0"/>
        <w:adjustRightInd w:val="0"/>
        <w:spacing w:after="0" w:line="200" w:lineRule="exact"/>
        <w:jc w:val="both"/>
        <w:rPr>
          <w:del w:id="13" w:author="Steve" w:date="2017-11-08T08:49:00Z"/>
          <w:rFonts w:cs="Arial"/>
          <w:lang w:val="en-ZA"/>
        </w:rPr>
      </w:pPr>
    </w:p>
    <w:p w14:paraId="218900BB" w14:textId="77777777" w:rsidR="00E63BD1" w:rsidRPr="00FD3A28" w:rsidRDefault="006C0AB5">
      <w:pPr>
        <w:pStyle w:val="Heading1"/>
      </w:pPr>
      <w:bookmarkStart w:id="14" w:name="page3"/>
      <w:bookmarkStart w:id="15" w:name="_Toc495045569"/>
      <w:bookmarkEnd w:id="14"/>
      <w:r w:rsidRPr="00FD3A28">
        <w:t>Objective</w:t>
      </w:r>
      <w:bookmarkEnd w:id="15"/>
    </w:p>
    <w:p w14:paraId="1FEDCC98" w14:textId="77777777" w:rsidR="006C0AB5" w:rsidRPr="00FD3A28" w:rsidRDefault="006C0AB5" w:rsidP="00160D57">
      <w:pPr>
        <w:widowControl w:val="0"/>
        <w:tabs>
          <w:tab w:val="left" w:pos="403"/>
        </w:tabs>
        <w:autoSpaceDE w:val="0"/>
        <w:autoSpaceDN w:val="0"/>
        <w:adjustRightInd w:val="0"/>
        <w:spacing w:after="0" w:line="240" w:lineRule="auto"/>
        <w:ind w:left="4"/>
        <w:jc w:val="both"/>
        <w:rPr>
          <w:rFonts w:cs="Arial"/>
          <w:lang w:val="en-ZA"/>
        </w:rPr>
      </w:pPr>
    </w:p>
    <w:p w14:paraId="00CEA1B7" w14:textId="77777777" w:rsidR="006C0AB5" w:rsidRPr="00FD3A28" w:rsidRDefault="006C0AB5" w:rsidP="00160D57">
      <w:pPr>
        <w:widowControl w:val="0"/>
        <w:tabs>
          <w:tab w:val="left" w:pos="403"/>
        </w:tabs>
        <w:autoSpaceDE w:val="0"/>
        <w:autoSpaceDN w:val="0"/>
        <w:adjustRightInd w:val="0"/>
        <w:spacing w:after="0" w:line="240" w:lineRule="auto"/>
        <w:ind w:left="4"/>
        <w:jc w:val="both"/>
        <w:rPr>
          <w:rFonts w:cs="Arial"/>
          <w:lang w:val="en-ZA"/>
        </w:rPr>
      </w:pPr>
      <w:r w:rsidRPr="00FD3A28">
        <w:rPr>
          <w:rFonts w:cs="Arial"/>
          <w:lang w:val="en-ZA"/>
        </w:rPr>
        <w:t xml:space="preserve">This document contains the procedures for setting, recording and revising the SAFAS Standard. </w:t>
      </w:r>
    </w:p>
    <w:p w14:paraId="121E8954" w14:textId="77777777" w:rsidR="006C0AB5" w:rsidRPr="00FD3A28" w:rsidRDefault="006C0AB5" w:rsidP="00160D57">
      <w:pPr>
        <w:widowControl w:val="0"/>
        <w:tabs>
          <w:tab w:val="left" w:pos="403"/>
        </w:tabs>
        <w:autoSpaceDE w:val="0"/>
        <w:autoSpaceDN w:val="0"/>
        <w:adjustRightInd w:val="0"/>
        <w:spacing w:after="0" w:line="240" w:lineRule="auto"/>
        <w:ind w:left="4"/>
        <w:jc w:val="both"/>
        <w:rPr>
          <w:rFonts w:cs="Arial"/>
          <w:lang w:val="en-ZA"/>
        </w:rPr>
      </w:pPr>
    </w:p>
    <w:p w14:paraId="38871690" w14:textId="77777777" w:rsidR="00E63BD1" w:rsidRPr="00FD3A28" w:rsidRDefault="006C0AB5">
      <w:pPr>
        <w:pStyle w:val="Heading1"/>
      </w:pPr>
      <w:bookmarkStart w:id="16" w:name="_Toc495045570"/>
      <w:r w:rsidRPr="00FD3A28">
        <w:t>Scope</w:t>
      </w:r>
      <w:bookmarkEnd w:id="16"/>
    </w:p>
    <w:p w14:paraId="31795663" w14:textId="77777777" w:rsidR="00E34539" w:rsidRPr="00FD3A28" w:rsidRDefault="00E34539" w:rsidP="00160D57">
      <w:pPr>
        <w:widowControl w:val="0"/>
        <w:autoSpaceDE w:val="0"/>
        <w:autoSpaceDN w:val="0"/>
        <w:adjustRightInd w:val="0"/>
        <w:spacing w:after="0" w:line="317" w:lineRule="exact"/>
        <w:jc w:val="both"/>
        <w:rPr>
          <w:rFonts w:cs="Arial"/>
          <w:lang w:val="en-ZA"/>
        </w:rPr>
      </w:pPr>
    </w:p>
    <w:p w14:paraId="16F3DB73" w14:textId="77777777" w:rsidR="006E422B" w:rsidRPr="00FD3A28" w:rsidRDefault="00E34539" w:rsidP="00160D57">
      <w:pPr>
        <w:widowControl w:val="0"/>
        <w:overflowPunct w:val="0"/>
        <w:autoSpaceDE w:val="0"/>
        <w:autoSpaceDN w:val="0"/>
        <w:adjustRightInd w:val="0"/>
        <w:spacing w:after="0" w:line="254" w:lineRule="auto"/>
        <w:ind w:left="4" w:right="1060"/>
        <w:jc w:val="both"/>
        <w:rPr>
          <w:rFonts w:cs="Arial"/>
          <w:lang w:val="en-ZA"/>
        </w:rPr>
      </w:pPr>
      <w:r w:rsidRPr="00FD3A28">
        <w:rPr>
          <w:rFonts w:cs="Arial"/>
          <w:lang w:val="en-ZA"/>
        </w:rPr>
        <w:t xml:space="preserve">This </w:t>
      </w:r>
      <w:r w:rsidR="003E2C85" w:rsidRPr="00FD3A28">
        <w:rPr>
          <w:rFonts w:cs="Arial"/>
          <w:lang w:val="en-ZA"/>
        </w:rPr>
        <w:t xml:space="preserve">document was adopted by the SAFAS Council on </w:t>
      </w:r>
      <w:r w:rsidR="00201238" w:rsidRPr="00FD3A28">
        <w:rPr>
          <w:rFonts w:cs="Arial"/>
          <w:lang w:val="en-ZA"/>
        </w:rPr>
        <w:t>2017-10-06</w:t>
      </w:r>
      <w:r w:rsidR="006E422B" w:rsidRPr="00FD3A28">
        <w:rPr>
          <w:rFonts w:cs="Arial"/>
          <w:lang w:val="en-ZA"/>
        </w:rPr>
        <w:t>.</w:t>
      </w:r>
    </w:p>
    <w:p w14:paraId="24368932" w14:textId="77777777" w:rsidR="00E34539" w:rsidRPr="00FD3A28" w:rsidRDefault="00E34539" w:rsidP="00160D57">
      <w:pPr>
        <w:widowControl w:val="0"/>
        <w:overflowPunct w:val="0"/>
        <w:autoSpaceDE w:val="0"/>
        <w:autoSpaceDN w:val="0"/>
        <w:adjustRightInd w:val="0"/>
        <w:spacing w:after="0" w:line="254" w:lineRule="auto"/>
        <w:ind w:left="4" w:right="1060"/>
        <w:jc w:val="both"/>
        <w:rPr>
          <w:rFonts w:cs="Arial"/>
          <w:lang w:val="en-ZA"/>
        </w:rPr>
      </w:pPr>
    </w:p>
    <w:p w14:paraId="5B3A0267" w14:textId="77777777" w:rsidR="00E34539" w:rsidRPr="00FD3A28" w:rsidRDefault="00E34539" w:rsidP="00160D57">
      <w:pPr>
        <w:widowControl w:val="0"/>
        <w:overflowPunct w:val="0"/>
        <w:autoSpaceDE w:val="0"/>
        <w:autoSpaceDN w:val="0"/>
        <w:adjustRightInd w:val="0"/>
        <w:spacing w:after="0" w:line="236" w:lineRule="auto"/>
        <w:ind w:left="4" w:right="480"/>
        <w:jc w:val="both"/>
        <w:rPr>
          <w:rFonts w:cs="Arial"/>
          <w:lang w:val="en-ZA"/>
        </w:rPr>
      </w:pPr>
      <w:r w:rsidRPr="00FD3A28">
        <w:rPr>
          <w:rFonts w:cs="Arial"/>
          <w:lang w:val="en-ZA"/>
        </w:rPr>
        <w:t>This document</w:t>
      </w:r>
      <w:r w:rsidR="003E2C85" w:rsidRPr="00FD3A28">
        <w:rPr>
          <w:rFonts w:cs="Arial"/>
          <w:lang w:val="en-ZA"/>
        </w:rPr>
        <w:t xml:space="preserve"> covers the setting, </w:t>
      </w:r>
      <w:r w:rsidRPr="00FD3A28">
        <w:rPr>
          <w:rFonts w:cs="Arial"/>
          <w:lang w:val="en-ZA"/>
        </w:rPr>
        <w:t>review and the formal approval</w:t>
      </w:r>
      <w:r w:rsidR="003E2C85" w:rsidRPr="00FD3A28">
        <w:rPr>
          <w:rFonts w:cs="Arial"/>
          <w:lang w:val="en-ZA"/>
        </w:rPr>
        <w:t xml:space="preserve"> of the SAF</w:t>
      </w:r>
      <w:r w:rsidR="007A6304" w:rsidRPr="00FD3A28">
        <w:rPr>
          <w:rFonts w:cs="Arial"/>
          <w:lang w:val="en-ZA"/>
        </w:rPr>
        <w:t>AS Standard by t</w:t>
      </w:r>
      <w:r w:rsidR="003E2C85" w:rsidRPr="00FD3A28">
        <w:rPr>
          <w:rFonts w:cs="Arial"/>
          <w:lang w:val="en-ZA"/>
        </w:rPr>
        <w:t>he Standards Setting Body of SAF</w:t>
      </w:r>
      <w:r w:rsidR="007A6304" w:rsidRPr="00FD3A28">
        <w:rPr>
          <w:rFonts w:cs="Arial"/>
          <w:lang w:val="en-ZA"/>
        </w:rPr>
        <w:t>AS.</w:t>
      </w:r>
    </w:p>
    <w:p w14:paraId="5B7B0EF2" w14:textId="77777777" w:rsidR="00B87D2E" w:rsidRPr="00FD3A28" w:rsidRDefault="00B87D2E" w:rsidP="00160D57">
      <w:pPr>
        <w:widowControl w:val="0"/>
        <w:overflowPunct w:val="0"/>
        <w:autoSpaceDE w:val="0"/>
        <w:autoSpaceDN w:val="0"/>
        <w:adjustRightInd w:val="0"/>
        <w:spacing w:after="0" w:line="236" w:lineRule="auto"/>
        <w:ind w:left="4" w:right="480"/>
        <w:jc w:val="both"/>
        <w:rPr>
          <w:rFonts w:cs="Arial"/>
          <w:lang w:val="en-ZA"/>
        </w:rPr>
      </w:pPr>
    </w:p>
    <w:p w14:paraId="1AF9387A" w14:textId="77777777" w:rsidR="00E63BD1" w:rsidRPr="00FD3A28" w:rsidRDefault="00A22DC2">
      <w:pPr>
        <w:pStyle w:val="Heading1"/>
      </w:pPr>
      <w:r w:rsidRPr="00FD3A28">
        <w:t xml:space="preserve"> </w:t>
      </w:r>
      <w:bookmarkStart w:id="17" w:name="_Toc495045571"/>
      <w:r w:rsidRPr="00FD3A28">
        <w:t>References</w:t>
      </w:r>
      <w:bookmarkEnd w:id="17"/>
    </w:p>
    <w:p w14:paraId="65F85CA3" w14:textId="77777777" w:rsidR="00585646" w:rsidRPr="00FD3A28" w:rsidRDefault="00585646" w:rsidP="00160D57">
      <w:pPr>
        <w:widowControl w:val="0"/>
        <w:overflowPunct w:val="0"/>
        <w:autoSpaceDE w:val="0"/>
        <w:autoSpaceDN w:val="0"/>
        <w:adjustRightInd w:val="0"/>
        <w:spacing w:after="0" w:line="236" w:lineRule="auto"/>
        <w:ind w:left="4" w:right="480"/>
        <w:jc w:val="both"/>
        <w:rPr>
          <w:rFonts w:cs="Arial"/>
          <w:lang w:val="en-ZA"/>
        </w:rPr>
      </w:pPr>
    </w:p>
    <w:p w14:paraId="7165D1B5" w14:textId="77777777" w:rsidR="00FD3A28" w:rsidRPr="00FD3A28" w:rsidRDefault="00FD3A28" w:rsidP="00FD3A28">
      <w:pPr>
        <w:widowControl w:val="0"/>
        <w:tabs>
          <w:tab w:val="left" w:pos="403"/>
        </w:tabs>
        <w:autoSpaceDE w:val="0"/>
        <w:autoSpaceDN w:val="0"/>
        <w:adjustRightInd w:val="0"/>
        <w:spacing w:after="0" w:line="240" w:lineRule="auto"/>
        <w:jc w:val="both"/>
        <w:rPr>
          <w:ins w:id="18" w:author="Steve" w:date="2017-11-08T08:56:00Z"/>
          <w:rFonts w:cs="Arial"/>
          <w:lang w:val="en-ZA"/>
        </w:rPr>
      </w:pPr>
      <w:ins w:id="19" w:author="Steve" w:date="2017-11-08T08:56:00Z">
        <w:r w:rsidRPr="00FD3A28">
          <w:rPr>
            <w:rFonts w:cs="Arial"/>
            <w:lang w:val="en-ZA"/>
          </w:rPr>
          <w:t>The SAFAS Scheme comprises the following documents:</w:t>
        </w:r>
      </w:ins>
    </w:p>
    <w:p w14:paraId="6A2AF653" w14:textId="77777777" w:rsidR="00FD3A28" w:rsidRPr="00FD3A28" w:rsidRDefault="00FD3A28" w:rsidP="00FD3A28">
      <w:pPr>
        <w:tabs>
          <w:tab w:val="left" w:pos="403"/>
        </w:tabs>
        <w:autoSpaceDE w:val="0"/>
        <w:autoSpaceDN w:val="0"/>
        <w:adjustRightInd w:val="0"/>
        <w:ind w:left="360"/>
        <w:jc w:val="both"/>
        <w:rPr>
          <w:ins w:id="20" w:author="Steve" w:date="2017-11-08T08:56:00Z"/>
          <w:rFonts w:cs="Arial"/>
          <w:lang w:val="en-ZA"/>
        </w:rPr>
      </w:pPr>
    </w:p>
    <w:p w14:paraId="0D38CBCF" w14:textId="77777777" w:rsidR="00FD3A28" w:rsidRPr="00FD3A28" w:rsidRDefault="00FD3A28" w:rsidP="00FD3A28">
      <w:pPr>
        <w:widowControl w:val="0"/>
        <w:numPr>
          <w:ilvl w:val="1"/>
          <w:numId w:val="45"/>
        </w:numPr>
        <w:tabs>
          <w:tab w:val="left" w:pos="403"/>
        </w:tabs>
        <w:autoSpaceDE w:val="0"/>
        <w:autoSpaceDN w:val="0"/>
        <w:adjustRightInd w:val="0"/>
        <w:spacing w:after="0" w:line="360" w:lineRule="auto"/>
        <w:jc w:val="both"/>
        <w:rPr>
          <w:ins w:id="21" w:author="Steve" w:date="2017-11-08T08:56:00Z"/>
          <w:rFonts w:cs="Arial"/>
          <w:lang w:val="en-ZA"/>
        </w:rPr>
      </w:pPr>
      <w:ins w:id="22" w:author="Steve" w:date="2017-11-08T08:56:00Z">
        <w:r w:rsidRPr="00FD3A28">
          <w:rPr>
            <w:rFonts w:cs="Arial"/>
            <w:lang w:val="en-ZA"/>
          </w:rPr>
          <w:t>SAFAS 1:2017 SAFAS Council Statutes</w:t>
        </w:r>
      </w:ins>
    </w:p>
    <w:p w14:paraId="56EF8F20" w14:textId="77777777" w:rsidR="00FD3A28" w:rsidRPr="00FD3A28" w:rsidRDefault="00FD3A28" w:rsidP="00FD3A28">
      <w:pPr>
        <w:widowControl w:val="0"/>
        <w:numPr>
          <w:ilvl w:val="1"/>
          <w:numId w:val="45"/>
        </w:numPr>
        <w:tabs>
          <w:tab w:val="left" w:pos="403"/>
        </w:tabs>
        <w:autoSpaceDE w:val="0"/>
        <w:autoSpaceDN w:val="0"/>
        <w:adjustRightInd w:val="0"/>
        <w:spacing w:after="0" w:line="360" w:lineRule="auto"/>
        <w:jc w:val="both"/>
        <w:rPr>
          <w:ins w:id="23" w:author="Steve" w:date="2017-11-08T08:56:00Z"/>
          <w:rFonts w:cs="Arial"/>
          <w:lang w:val="en-ZA"/>
        </w:rPr>
      </w:pPr>
      <w:ins w:id="24" w:author="Steve" w:date="2017-11-08T08:56:00Z">
        <w:r w:rsidRPr="00FD3A28">
          <w:rPr>
            <w:rFonts w:cs="Arial"/>
            <w:lang w:val="en-ZA"/>
          </w:rPr>
          <w:t>SAFAS 2:2017 Standard Setting Procedure</w:t>
        </w:r>
      </w:ins>
    </w:p>
    <w:p w14:paraId="3F52B10A" w14:textId="77777777" w:rsidR="00FD3A28" w:rsidRPr="00FD3A28" w:rsidRDefault="00FD3A28" w:rsidP="00FD3A28">
      <w:pPr>
        <w:widowControl w:val="0"/>
        <w:numPr>
          <w:ilvl w:val="1"/>
          <w:numId w:val="45"/>
        </w:numPr>
        <w:tabs>
          <w:tab w:val="left" w:pos="403"/>
        </w:tabs>
        <w:autoSpaceDE w:val="0"/>
        <w:autoSpaceDN w:val="0"/>
        <w:adjustRightInd w:val="0"/>
        <w:spacing w:after="0" w:line="360" w:lineRule="auto"/>
        <w:jc w:val="both"/>
        <w:rPr>
          <w:ins w:id="25" w:author="Steve" w:date="2017-11-08T08:56:00Z"/>
          <w:rFonts w:cs="Arial"/>
          <w:lang w:val="en-ZA"/>
        </w:rPr>
      </w:pPr>
      <w:ins w:id="26" w:author="Steve" w:date="2017-11-08T08:56:00Z">
        <w:r w:rsidRPr="00FD3A28">
          <w:rPr>
            <w:rFonts w:cs="Arial"/>
            <w:lang w:val="en-ZA"/>
          </w:rPr>
          <w:t xml:space="preserve">SAFAS 3:2017 Standard Development Report </w:t>
        </w:r>
      </w:ins>
    </w:p>
    <w:p w14:paraId="625EB47B" w14:textId="77777777" w:rsidR="00FD3A28" w:rsidRPr="00FD3A28" w:rsidRDefault="00FD3A28" w:rsidP="00FD3A28">
      <w:pPr>
        <w:widowControl w:val="0"/>
        <w:numPr>
          <w:ilvl w:val="1"/>
          <w:numId w:val="45"/>
        </w:numPr>
        <w:tabs>
          <w:tab w:val="left" w:pos="403"/>
        </w:tabs>
        <w:autoSpaceDE w:val="0"/>
        <w:autoSpaceDN w:val="0"/>
        <w:adjustRightInd w:val="0"/>
        <w:spacing w:after="0" w:line="360" w:lineRule="auto"/>
        <w:jc w:val="both"/>
        <w:rPr>
          <w:ins w:id="27" w:author="Steve" w:date="2017-11-08T08:56:00Z"/>
          <w:rFonts w:cs="Arial"/>
          <w:lang w:val="en-ZA"/>
        </w:rPr>
      </w:pPr>
      <w:ins w:id="28" w:author="Steve" w:date="2017-11-08T08:56:00Z">
        <w:r w:rsidRPr="00FD3A28">
          <w:rPr>
            <w:rFonts w:cs="Arial"/>
            <w:lang w:val="en-ZA"/>
          </w:rPr>
          <w:t>SAFAS 4:2017 Forest Management Standard</w:t>
        </w:r>
        <w:bookmarkStart w:id="29" w:name="_GoBack"/>
        <w:bookmarkEnd w:id="29"/>
      </w:ins>
    </w:p>
    <w:p w14:paraId="663EC971" w14:textId="77777777" w:rsidR="00FD3A28" w:rsidRPr="00FD3A28" w:rsidRDefault="00FD3A28" w:rsidP="00FD3A28">
      <w:pPr>
        <w:widowControl w:val="0"/>
        <w:numPr>
          <w:ilvl w:val="1"/>
          <w:numId w:val="45"/>
        </w:numPr>
        <w:tabs>
          <w:tab w:val="left" w:pos="403"/>
        </w:tabs>
        <w:autoSpaceDE w:val="0"/>
        <w:autoSpaceDN w:val="0"/>
        <w:adjustRightInd w:val="0"/>
        <w:spacing w:after="0" w:line="360" w:lineRule="auto"/>
        <w:jc w:val="both"/>
        <w:rPr>
          <w:ins w:id="30" w:author="Steve" w:date="2017-11-08T08:56:00Z"/>
          <w:rFonts w:cs="Arial"/>
          <w:lang w:val="en-ZA"/>
        </w:rPr>
      </w:pPr>
      <w:ins w:id="31" w:author="Steve" w:date="2017-11-08T08:56:00Z">
        <w:r w:rsidRPr="00FD3A28">
          <w:rPr>
            <w:rFonts w:cs="Arial"/>
            <w:lang w:val="en-ZA"/>
          </w:rPr>
          <w:t>SAFAS 5:2017 Group Certification Procedures</w:t>
        </w:r>
      </w:ins>
    </w:p>
    <w:p w14:paraId="11C2F06F" w14:textId="77777777" w:rsidR="00FD3A28" w:rsidRPr="00FD3A28" w:rsidRDefault="00FD3A28" w:rsidP="00FD3A28">
      <w:pPr>
        <w:widowControl w:val="0"/>
        <w:numPr>
          <w:ilvl w:val="1"/>
          <w:numId w:val="45"/>
        </w:numPr>
        <w:tabs>
          <w:tab w:val="left" w:pos="403"/>
        </w:tabs>
        <w:autoSpaceDE w:val="0"/>
        <w:autoSpaceDN w:val="0"/>
        <w:adjustRightInd w:val="0"/>
        <w:spacing w:after="0" w:line="360" w:lineRule="auto"/>
        <w:jc w:val="both"/>
        <w:rPr>
          <w:ins w:id="32" w:author="Steve" w:date="2017-11-08T08:56:00Z"/>
          <w:rFonts w:cs="Arial"/>
          <w:lang w:val="en-ZA"/>
        </w:rPr>
      </w:pPr>
      <w:ins w:id="33" w:author="Steve" w:date="2017-11-08T08:56:00Z">
        <w:r w:rsidRPr="00FD3A28">
          <w:rPr>
            <w:rFonts w:cs="Arial"/>
            <w:lang w:val="en-ZA"/>
          </w:rPr>
          <w:t>SAFAS 6:2017 Certification and Accreditation Procedures</w:t>
        </w:r>
      </w:ins>
    </w:p>
    <w:p w14:paraId="7E8E99E1" w14:textId="77777777" w:rsidR="00FD3A28" w:rsidRPr="00FD3A28" w:rsidRDefault="00FD3A28" w:rsidP="00FD3A28">
      <w:pPr>
        <w:widowControl w:val="0"/>
        <w:numPr>
          <w:ilvl w:val="1"/>
          <w:numId w:val="45"/>
        </w:numPr>
        <w:tabs>
          <w:tab w:val="left" w:pos="403"/>
        </w:tabs>
        <w:autoSpaceDE w:val="0"/>
        <w:autoSpaceDN w:val="0"/>
        <w:adjustRightInd w:val="0"/>
        <w:spacing w:after="0" w:line="360" w:lineRule="auto"/>
        <w:jc w:val="both"/>
        <w:rPr>
          <w:ins w:id="34" w:author="Steve" w:date="2017-11-08T08:56:00Z"/>
          <w:rFonts w:cs="Arial"/>
          <w:lang w:val="en-ZA"/>
        </w:rPr>
      </w:pPr>
      <w:ins w:id="35" w:author="Steve" w:date="2017-11-08T08:56:00Z">
        <w:r w:rsidRPr="00FD3A28">
          <w:rPr>
            <w:rFonts w:cs="Arial"/>
            <w:lang w:val="en-ZA"/>
          </w:rPr>
          <w:t xml:space="preserve">SAFAS7:2017 Notification of Certification Bodies for Chain of Custody and Forest Management Certification in South Africa against the requirements of the South African Forestry Assurance Scheme. </w:t>
        </w:r>
      </w:ins>
    </w:p>
    <w:p w14:paraId="3FB2387C" w14:textId="77777777" w:rsidR="00FD3A28" w:rsidRPr="00FD3A28" w:rsidRDefault="00FD3A28" w:rsidP="00FD3A28">
      <w:pPr>
        <w:widowControl w:val="0"/>
        <w:numPr>
          <w:ilvl w:val="1"/>
          <w:numId w:val="45"/>
        </w:numPr>
        <w:tabs>
          <w:tab w:val="left" w:pos="403"/>
        </w:tabs>
        <w:autoSpaceDE w:val="0"/>
        <w:autoSpaceDN w:val="0"/>
        <w:adjustRightInd w:val="0"/>
        <w:spacing w:after="0" w:line="360" w:lineRule="auto"/>
        <w:jc w:val="both"/>
        <w:rPr>
          <w:ins w:id="36" w:author="Steve" w:date="2017-11-08T08:56:00Z"/>
          <w:rFonts w:cs="Arial"/>
          <w:lang w:val="en-ZA"/>
        </w:rPr>
      </w:pPr>
      <w:ins w:id="37" w:author="Steve" w:date="2017-11-08T08:56:00Z">
        <w:r w:rsidRPr="00FD3A28">
          <w:rPr>
            <w:rFonts w:cs="Arial"/>
            <w:lang w:val="en-ZA"/>
          </w:rPr>
          <w:t>SAFAS 8:2017 Issuance of PEFC Logo use licenses by SAFAS</w:t>
        </w:r>
      </w:ins>
    </w:p>
    <w:p w14:paraId="332DCEAE" w14:textId="77777777" w:rsidR="00FD3A28" w:rsidRPr="00FD3A28" w:rsidRDefault="00FD3A28" w:rsidP="00FD3A28">
      <w:pPr>
        <w:widowControl w:val="0"/>
        <w:numPr>
          <w:ilvl w:val="1"/>
          <w:numId w:val="45"/>
        </w:numPr>
        <w:tabs>
          <w:tab w:val="left" w:pos="403"/>
        </w:tabs>
        <w:autoSpaceDE w:val="0"/>
        <w:autoSpaceDN w:val="0"/>
        <w:adjustRightInd w:val="0"/>
        <w:spacing w:after="0" w:line="360" w:lineRule="auto"/>
        <w:jc w:val="both"/>
        <w:rPr>
          <w:ins w:id="38" w:author="Steve" w:date="2017-11-08T08:56:00Z"/>
          <w:rFonts w:cs="Arial"/>
          <w:lang w:val="en-ZA"/>
        </w:rPr>
      </w:pPr>
      <w:ins w:id="39" w:author="Steve" w:date="2017-11-08T08:56:00Z">
        <w:r w:rsidRPr="00FD3A28">
          <w:rPr>
            <w:rFonts w:cs="Arial"/>
            <w:lang w:val="en-ZA"/>
          </w:rPr>
          <w:t>SAFAS 9:2017 Dispute resolution procedures</w:t>
        </w:r>
      </w:ins>
    </w:p>
    <w:p w14:paraId="7F5EB6AF" w14:textId="77777777" w:rsidR="00FD3A28" w:rsidRPr="00FD3A28" w:rsidRDefault="00FD3A28" w:rsidP="00FD3A28">
      <w:pPr>
        <w:widowControl w:val="0"/>
        <w:numPr>
          <w:ilvl w:val="1"/>
          <w:numId w:val="45"/>
        </w:numPr>
        <w:tabs>
          <w:tab w:val="left" w:pos="403"/>
        </w:tabs>
        <w:autoSpaceDE w:val="0"/>
        <w:autoSpaceDN w:val="0"/>
        <w:adjustRightInd w:val="0"/>
        <w:spacing w:after="0" w:line="360" w:lineRule="auto"/>
        <w:jc w:val="both"/>
        <w:rPr>
          <w:ins w:id="40" w:author="Steve" w:date="2017-11-08T08:56:00Z"/>
          <w:rFonts w:cs="Arial"/>
          <w:lang w:val="en-ZA"/>
        </w:rPr>
      </w:pPr>
      <w:ins w:id="41" w:author="Steve" w:date="2017-11-08T08:56:00Z">
        <w:r w:rsidRPr="00FD3A28">
          <w:rPr>
            <w:rFonts w:cs="Arial"/>
            <w:lang w:val="en-ZA"/>
          </w:rPr>
          <w:t>PEFC ST 2002:2013 Chain of Custody Standard</w:t>
        </w:r>
      </w:ins>
    </w:p>
    <w:p w14:paraId="6F9350BB" w14:textId="77777777" w:rsidR="00FD3A28" w:rsidRPr="00FD3A28" w:rsidRDefault="00FD3A28" w:rsidP="00FD3A28">
      <w:pPr>
        <w:widowControl w:val="0"/>
        <w:numPr>
          <w:ilvl w:val="1"/>
          <w:numId w:val="45"/>
        </w:numPr>
        <w:tabs>
          <w:tab w:val="left" w:pos="403"/>
        </w:tabs>
        <w:autoSpaceDE w:val="0"/>
        <w:autoSpaceDN w:val="0"/>
        <w:adjustRightInd w:val="0"/>
        <w:spacing w:after="0" w:line="360" w:lineRule="auto"/>
        <w:jc w:val="both"/>
        <w:rPr>
          <w:ins w:id="42" w:author="Steve" w:date="2017-11-08T08:56:00Z"/>
          <w:rFonts w:cs="Arial"/>
          <w:lang w:val="en-ZA"/>
        </w:rPr>
      </w:pPr>
      <w:ins w:id="43" w:author="Steve" w:date="2017-11-08T08:56:00Z">
        <w:r w:rsidRPr="00FD3A28">
          <w:rPr>
            <w:rFonts w:cs="Arial"/>
            <w:lang w:val="en-ZA"/>
          </w:rPr>
          <w:t>PEFC ST 2003:2012 CB Requirements for Chain of Custody</w:t>
        </w:r>
      </w:ins>
    </w:p>
    <w:p w14:paraId="018D0B33" w14:textId="77777777" w:rsidR="00FD3A28" w:rsidRPr="00FD3A28" w:rsidRDefault="00FD3A28" w:rsidP="00FD3A28">
      <w:pPr>
        <w:widowControl w:val="0"/>
        <w:numPr>
          <w:ilvl w:val="1"/>
          <w:numId w:val="45"/>
        </w:numPr>
        <w:tabs>
          <w:tab w:val="left" w:pos="403"/>
        </w:tabs>
        <w:autoSpaceDE w:val="0"/>
        <w:autoSpaceDN w:val="0"/>
        <w:adjustRightInd w:val="0"/>
        <w:spacing w:after="0" w:line="360" w:lineRule="auto"/>
        <w:jc w:val="both"/>
        <w:rPr>
          <w:ins w:id="44" w:author="Steve" w:date="2017-11-08T08:56:00Z"/>
          <w:rFonts w:cs="Arial"/>
          <w:lang w:val="en-ZA"/>
        </w:rPr>
      </w:pPr>
      <w:ins w:id="45" w:author="Steve" w:date="2017-11-08T08:56:00Z">
        <w:r w:rsidRPr="00FD3A28">
          <w:rPr>
            <w:rFonts w:cs="Arial"/>
            <w:lang w:val="en-ZA"/>
          </w:rPr>
          <w:t>PEFC ST 2001:2008 Logo Usage</w:t>
        </w:r>
      </w:ins>
    </w:p>
    <w:p w14:paraId="0406BB86" w14:textId="15A9D5EA" w:rsidR="00E63BD1" w:rsidRPr="00FD3A28" w:rsidDel="00FD3A28" w:rsidRDefault="00B87D2E">
      <w:pPr>
        <w:widowControl w:val="0"/>
        <w:tabs>
          <w:tab w:val="left" w:pos="403"/>
        </w:tabs>
        <w:autoSpaceDE w:val="0"/>
        <w:autoSpaceDN w:val="0"/>
        <w:adjustRightInd w:val="0"/>
        <w:spacing w:after="0" w:line="240" w:lineRule="auto"/>
        <w:jc w:val="both"/>
        <w:rPr>
          <w:del w:id="46" w:author="Steve" w:date="2017-11-08T08:56:00Z"/>
          <w:rFonts w:cs="Arial"/>
          <w:lang w:val="en-ZA"/>
        </w:rPr>
      </w:pPr>
      <w:del w:id="47" w:author="Steve" w:date="2017-11-08T08:56:00Z">
        <w:r w:rsidRPr="00FD3A28" w:rsidDel="00FD3A28">
          <w:rPr>
            <w:rFonts w:cs="Arial"/>
            <w:lang w:val="en-ZA"/>
          </w:rPr>
          <w:delText>The Scheme comprises the following documents</w:delText>
        </w:r>
        <w:r w:rsidR="005710C2" w:rsidRPr="00FD3A28" w:rsidDel="00FD3A28">
          <w:rPr>
            <w:rFonts w:cs="Arial"/>
            <w:lang w:val="en-ZA"/>
          </w:rPr>
          <w:delText>:</w:delText>
        </w:r>
      </w:del>
    </w:p>
    <w:p w14:paraId="1154C326" w14:textId="77777777" w:rsidR="00B87D2E" w:rsidRPr="00FD3A28" w:rsidRDefault="00B87D2E" w:rsidP="00B87D2E">
      <w:pPr>
        <w:widowControl w:val="0"/>
        <w:tabs>
          <w:tab w:val="left" w:pos="403"/>
        </w:tabs>
        <w:autoSpaceDE w:val="0"/>
        <w:autoSpaceDN w:val="0"/>
        <w:adjustRightInd w:val="0"/>
        <w:spacing w:after="0" w:line="240" w:lineRule="auto"/>
        <w:ind w:left="360"/>
        <w:jc w:val="both"/>
        <w:rPr>
          <w:rFonts w:cs="Arial"/>
          <w:lang w:val="en-ZA"/>
        </w:rPr>
      </w:pPr>
    </w:p>
    <w:p w14:paraId="7BCF3682" w14:textId="77777777" w:rsidR="006E3912" w:rsidRPr="00FD3A28" w:rsidRDefault="006E3912" w:rsidP="006E3912">
      <w:pPr>
        <w:pStyle w:val="ListParagraph"/>
        <w:widowControl w:val="0"/>
        <w:numPr>
          <w:ilvl w:val="0"/>
          <w:numId w:val="35"/>
        </w:numPr>
        <w:tabs>
          <w:tab w:val="left" w:pos="403"/>
        </w:tabs>
        <w:autoSpaceDE w:val="0"/>
        <w:autoSpaceDN w:val="0"/>
        <w:adjustRightInd w:val="0"/>
        <w:spacing w:after="0" w:line="240" w:lineRule="auto"/>
        <w:jc w:val="both"/>
        <w:rPr>
          <w:rFonts w:cs="Arial"/>
          <w:vanish/>
          <w:lang w:val="en-ZA"/>
        </w:rPr>
      </w:pPr>
    </w:p>
    <w:p w14:paraId="576B11C9" w14:textId="77777777" w:rsidR="006E3912" w:rsidRPr="00FD3A28" w:rsidRDefault="006E3912" w:rsidP="006E3912">
      <w:pPr>
        <w:pStyle w:val="ListParagraph"/>
        <w:widowControl w:val="0"/>
        <w:numPr>
          <w:ilvl w:val="0"/>
          <w:numId w:val="35"/>
        </w:numPr>
        <w:tabs>
          <w:tab w:val="left" w:pos="403"/>
        </w:tabs>
        <w:autoSpaceDE w:val="0"/>
        <w:autoSpaceDN w:val="0"/>
        <w:adjustRightInd w:val="0"/>
        <w:spacing w:after="0" w:line="240" w:lineRule="auto"/>
        <w:jc w:val="both"/>
        <w:rPr>
          <w:rFonts w:cs="Arial"/>
          <w:vanish/>
          <w:lang w:val="en-ZA"/>
        </w:rPr>
      </w:pPr>
    </w:p>
    <w:p w14:paraId="41962FE6" w14:textId="77777777" w:rsidR="006E3912" w:rsidRPr="00FD3A28" w:rsidRDefault="006E3912" w:rsidP="006E3912">
      <w:pPr>
        <w:pStyle w:val="ListParagraph"/>
        <w:widowControl w:val="0"/>
        <w:numPr>
          <w:ilvl w:val="0"/>
          <w:numId w:val="35"/>
        </w:numPr>
        <w:tabs>
          <w:tab w:val="left" w:pos="403"/>
        </w:tabs>
        <w:autoSpaceDE w:val="0"/>
        <w:autoSpaceDN w:val="0"/>
        <w:adjustRightInd w:val="0"/>
        <w:spacing w:after="0" w:line="240" w:lineRule="auto"/>
        <w:jc w:val="both"/>
        <w:rPr>
          <w:rFonts w:cs="Arial"/>
          <w:vanish/>
          <w:lang w:val="en-ZA"/>
        </w:rPr>
      </w:pPr>
    </w:p>
    <w:p w14:paraId="39B86944" w14:textId="2698DB7E" w:rsidR="00E63BD1" w:rsidRPr="00FD3A28" w:rsidDel="00FD3A28" w:rsidRDefault="00A22DC2">
      <w:pPr>
        <w:widowControl w:val="0"/>
        <w:numPr>
          <w:ilvl w:val="0"/>
          <w:numId w:val="35"/>
        </w:numPr>
        <w:tabs>
          <w:tab w:val="left" w:pos="403"/>
        </w:tabs>
        <w:autoSpaceDE w:val="0"/>
        <w:autoSpaceDN w:val="0"/>
        <w:adjustRightInd w:val="0"/>
        <w:spacing w:after="0" w:line="240" w:lineRule="auto"/>
        <w:ind w:left="0"/>
        <w:jc w:val="both"/>
        <w:rPr>
          <w:del w:id="48" w:author="Steve" w:date="2017-11-08T08:56:00Z"/>
          <w:rFonts w:cs="Arial"/>
          <w:lang w:val="en-ZA"/>
        </w:rPr>
        <w:pPrChange w:id="49" w:author="Steve" w:date="2017-11-08T08:56:00Z">
          <w:pPr>
            <w:pStyle w:val="ListParagraph"/>
            <w:widowControl w:val="0"/>
            <w:numPr>
              <w:ilvl w:val="1"/>
              <w:numId w:val="35"/>
            </w:numPr>
            <w:tabs>
              <w:tab w:val="left" w:pos="403"/>
            </w:tabs>
            <w:autoSpaceDE w:val="0"/>
            <w:autoSpaceDN w:val="0"/>
            <w:adjustRightInd w:val="0"/>
            <w:spacing w:after="0" w:line="240" w:lineRule="auto"/>
            <w:ind w:left="765" w:hanging="360"/>
            <w:jc w:val="both"/>
          </w:pPr>
        </w:pPrChange>
      </w:pPr>
      <w:del w:id="50" w:author="Steve" w:date="2017-11-08T08:56:00Z">
        <w:r w:rsidRPr="00FD3A28" w:rsidDel="00FD3A28">
          <w:rPr>
            <w:rFonts w:cs="Arial"/>
            <w:lang w:val="en-ZA"/>
          </w:rPr>
          <w:delText xml:space="preserve">SAFAS 1:2017 SAFAS </w:delText>
        </w:r>
        <w:r w:rsidR="006E422B" w:rsidRPr="00FD3A28" w:rsidDel="00FD3A28">
          <w:rPr>
            <w:rFonts w:cs="Arial"/>
            <w:lang w:val="en-ZA"/>
          </w:rPr>
          <w:delText>C</w:delText>
        </w:r>
        <w:r w:rsidRPr="00FD3A28" w:rsidDel="00FD3A28">
          <w:rPr>
            <w:rFonts w:cs="Arial"/>
            <w:lang w:val="en-ZA"/>
          </w:rPr>
          <w:delText>ouncil Statutes</w:delText>
        </w:r>
      </w:del>
    </w:p>
    <w:p w14:paraId="72AB1FF4" w14:textId="328B9AFC" w:rsidR="00E63BD1" w:rsidRPr="00FD3A28" w:rsidDel="00FD3A28" w:rsidRDefault="00A22DC2">
      <w:pPr>
        <w:rPr>
          <w:del w:id="51" w:author="Steve" w:date="2017-11-08T08:56:00Z"/>
          <w:lang w:val="en-ZA"/>
          <w:rPrChange w:id="52" w:author="Steve" w:date="2017-11-08T08:49:00Z">
            <w:rPr>
              <w:del w:id="53" w:author="Steve" w:date="2017-11-08T08:56:00Z"/>
              <w:rFonts w:cs="Arial"/>
              <w:lang w:val="en-ZA"/>
            </w:rPr>
          </w:rPrChange>
        </w:rPr>
        <w:pPrChange w:id="54" w:author="Steve" w:date="2017-11-08T08:56:00Z">
          <w:pPr>
            <w:pStyle w:val="ListParagraph"/>
            <w:widowControl w:val="0"/>
            <w:numPr>
              <w:ilvl w:val="1"/>
              <w:numId w:val="35"/>
            </w:numPr>
            <w:tabs>
              <w:tab w:val="left" w:pos="403"/>
            </w:tabs>
            <w:autoSpaceDE w:val="0"/>
            <w:autoSpaceDN w:val="0"/>
            <w:adjustRightInd w:val="0"/>
            <w:spacing w:after="0" w:line="240" w:lineRule="auto"/>
            <w:ind w:left="765" w:hanging="360"/>
            <w:jc w:val="both"/>
          </w:pPr>
        </w:pPrChange>
      </w:pPr>
      <w:del w:id="55" w:author="Steve" w:date="2017-11-08T08:56:00Z">
        <w:r w:rsidRPr="00FD3A28" w:rsidDel="00FD3A28">
          <w:rPr>
            <w:lang w:val="en-ZA"/>
            <w:rPrChange w:id="56" w:author="Steve" w:date="2017-11-08T08:49:00Z">
              <w:rPr>
                <w:rFonts w:cs="Arial"/>
                <w:lang w:val="en-ZA"/>
              </w:rPr>
            </w:rPrChange>
          </w:rPr>
          <w:delText>SAFAS 2:2017 Standard Setting Procedure</w:delText>
        </w:r>
      </w:del>
    </w:p>
    <w:p w14:paraId="29F5D412" w14:textId="2285A3E5" w:rsidR="00E63BD1" w:rsidRPr="00FD3A28" w:rsidDel="00FD3A28" w:rsidRDefault="00B87D2E">
      <w:pPr>
        <w:rPr>
          <w:del w:id="57" w:author="Steve" w:date="2017-11-08T08:56:00Z"/>
          <w:lang w:val="en-ZA"/>
          <w:rPrChange w:id="58" w:author="Steve" w:date="2017-11-08T08:49:00Z">
            <w:rPr>
              <w:del w:id="59" w:author="Steve" w:date="2017-11-08T08:56:00Z"/>
              <w:rFonts w:cs="Arial"/>
              <w:lang w:val="en-ZA"/>
            </w:rPr>
          </w:rPrChange>
        </w:rPr>
        <w:pPrChange w:id="60" w:author="Steve" w:date="2017-11-08T08:56:00Z">
          <w:pPr>
            <w:widowControl w:val="0"/>
            <w:numPr>
              <w:ilvl w:val="1"/>
              <w:numId w:val="35"/>
            </w:numPr>
            <w:tabs>
              <w:tab w:val="left" w:pos="403"/>
            </w:tabs>
            <w:autoSpaceDE w:val="0"/>
            <w:autoSpaceDN w:val="0"/>
            <w:adjustRightInd w:val="0"/>
            <w:spacing w:after="0" w:line="240" w:lineRule="auto"/>
            <w:ind w:left="765" w:hanging="360"/>
            <w:jc w:val="both"/>
          </w:pPr>
        </w:pPrChange>
      </w:pPr>
      <w:del w:id="61" w:author="Steve" w:date="2017-11-08T08:56:00Z">
        <w:r w:rsidRPr="00FD3A28" w:rsidDel="00FD3A28">
          <w:rPr>
            <w:lang w:val="en-ZA"/>
            <w:rPrChange w:id="62" w:author="Steve" w:date="2017-11-08T08:49:00Z">
              <w:rPr>
                <w:rFonts w:cs="Arial"/>
                <w:lang w:val="en-ZA"/>
              </w:rPr>
            </w:rPrChange>
          </w:rPr>
          <w:delText xml:space="preserve">SAFAS 3:2017 Standard Development Report </w:delText>
        </w:r>
      </w:del>
    </w:p>
    <w:p w14:paraId="56D576E7" w14:textId="11C2D4E4" w:rsidR="00E63BD1" w:rsidRPr="00FD3A28" w:rsidDel="00FD3A28" w:rsidRDefault="00B87D2E">
      <w:pPr>
        <w:rPr>
          <w:del w:id="63" w:author="Steve" w:date="2017-11-08T08:56:00Z"/>
          <w:lang w:val="en-ZA"/>
          <w:rPrChange w:id="64" w:author="Steve" w:date="2017-11-08T08:49:00Z">
            <w:rPr>
              <w:del w:id="65" w:author="Steve" w:date="2017-11-08T08:56:00Z"/>
              <w:rFonts w:cs="Arial"/>
              <w:lang w:val="en-ZA"/>
            </w:rPr>
          </w:rPrChange>
        </w:rPr>
        <w:pPrChange w:id="66" w:author="Steve" w:date="2017-11-08T08:56:00Z">
          <w:pPr>
            <w:widowControl w:val="0"/>
            <w:numPr>
              <w:ilvl w:val="1"/>
              <w:numId w:val="35"/>
            </w:numPr>
            <w:tabs>
              <w:tab w:val="left" w:pos="403"/>
            </w:tabs>
            <w:autoSpaceDE w:val="0"/>
            <w:autoSpaceDN w:val="0"/>
            <w:adjustRightInd w:val="0"/>
            <w:spacing w:after="0" w:line="240" w:lineRule="auto"/>
            <w:ind w:left="765" w:hanging="360"/>
            <w:jc w:val="both"/>
          </w:pPr>
        </w:pPrChange>
      </w:pPr>
      <w:del w:id="67" w:author="Steve" w:date="2017-11-08T08:56:00Z">
        <w:r w:rsidRPr="00FD3A28" w:rsidDel="00FD3A28">
          <w:rPr>
            <w:lang w:val="en-ZA"/>
            <w:rPrChange w:id="68" w:author="Steve" w:date="2017-11-08T08:49:00Z">
              <w:rPr>
                <w:rFonts w:cs="Arial"/>
                <w:lang w:val="en-ZA"/>
              </w:rPr>
            </w:rPrChange>
          </w:rPr>
          <w:delText>SAFAS 4:2017 Forest Management Standard</w:delText>
        </w:r>
      </w:del>
    </w:p>
    <w:p w14:paraId="563F56E1" w14:textId="65787188" w:rsidR="00E63BD1" w:rsidRPr="00FD3A28" w:rsidDel="00FD3A28" w:rsidRDefault="00B87D2E">
      <w:pPr>
        <w:rPr>
          <w:del w:id="69" w:author="Steve" w:date="2017-11-08T08:56:00Z"/>
          <w:lang w:val="en-ZA"/>
          <w:rPrChange w:id="70" w:author="Steve" w:date="2017-11-08T08:49:00Z">
            <w:rPr>
              <w:del w:id="71" w:author="Steve" w:date="2017-11-08T08:56:00Z"/>
              <w:rFonts w:cs="Arial"/>
              <w:lang w:val="en-ZA"/>
            </w:rPr>
          </w:rPrChange>
        </w:rPr>
        <w:pPrChange w:id="72" w:author="Steve" w:date="2017-11-08T08:56:00Z">
          <w:pPr>
            <w:widowControl w:val="0"/>
            <w:numPr>
              <w:ilvl w:val="1"/>
              <w:numId w:val="35"/>
            </w:numPr>
            <w:tabs>
              <w:tab w:val="left" w:pos="403"/>
            </w:tabs>
            <w:autoSpaceDE w:val="0"/>
            <w:autoSpaceDN w:val="0"/>
            <w:adjustRightInd w:val="0"/>
            <w:spacing w:after="0" w:line="240" w:lineRule="auto"/>
            <w:ind w:left="765" w:hanging="360"/>
            <w:jc w:val="both"/>
          </w:pPr>
        </w:pPrChange>
      </w:pPr>
      <w:del w:id="73" w:author="Steve" w:date="2017-11-08T08:56:00Z">
        <w:r w:rsidRPr="00FD3A28" w:rsidDel="00FD3A28">
          <w:rPr>
            <w:lang w:val="en-ZA"/>
            <w:rPrChange w:id="74" w:author="Steve" w:date="2017-11-08T08:49:00Z">
              <w:rPr>
                <w:rFonts w:cs="Arial"/>
                <w:lang w:val="en-ZA"/>
              </w:rPr>
            </w:rPrChange>
          </w:rPr>
          <w:delText>SAFAS 5:2017 Group Certification Procedures</w:delText>
        </w:r>
      </w:del>
    </w:p>
    <w:p w14:paraId="56F4E335" w14:textId="71F33AD6" w:rsidR="00E63BD1" w:rsidRPr="00FD3A28" w:rsidDel="00FD3A28" w:rsidRDefault="00B87D2E">
      <w:pPr>
        <w:rPr>
          <w:del w:id="75" w:author="Steve" w:date="2017-11-08T08:56:00Z"/>
          <w:lang w:val="en-ZA"/>
          <w:rPrChange w:id="76" w:author="Steve" w:date="2017-11-08T08:49:00Z">
            <w:rPr>
              <w:del w:id="77" w:author="Steve" w:date="2017-11-08T08:56:00Z"/>
              <w:rFonts w:cs="Arial"/>
              <w:lang w:val="en-ZA"/>
            </w:rPr>
          </w:rPrChange>
        </w:rPr>
        <w:pPrChange w:id="78" w:author="Steve" w:date="2017-11-08T08:56:00Z">
          <w:pPr>
            <w:widowControl w:val="0"/>
            <w:numPr>
              <w:ilvl w:val="1"/>
              <w:numId w:val="35"/>
            </w:numPr>
            <w:tabs>
              <w:tab w:val="left" w:pos="403"/>
            </w:tabs>
            <w:autoSpaceDE w:val="0"/>
            <w:autoSpaceDN w:val="0"/>
            <w:adjustRightInd w:val="0"/>
            <w:spacing w:after="0" w:line="240" w:lineRule="auto"/>
            <w:ind w:left="765" w:hanging="360"/>
            <w:jc w:val="both"/>
          </w:pPr>
        </w:pPrChange>
      </w:pPr>
      <w:del w:id="79" w:author="Steve" w:date="2017-11-08T08:56:00Z">
        <w:r w:rsidRPr="00FD3A28" w:rsidDel="00FD3A28">
          <w:rPr>
            <w:lang w:val="en-ZA"/>
            <w:rPrChange w:id="80" w:author="Steve" w:date="2017-11-08T08:49:00Z">
              <w:rPr>
                <w:rFonts w:cs="Arial"/>
                <w:lang w:val="en-ZA"/>
              </w:rPr>
            </w:rPrChange>
          </w:rPr>
          <w:delText xml:space="preserve">SAFAS 6:2017 Certification and Accreditation </w:delText>
        </w:r>
        <w:r w:rsidR="006E422B" w:rsidRPr="00FD3A28" w:rsidDel="00FD3A28">
          <w:rPr>
            <w:lang w:val="en-ZA"/>
            <w:rPrChange w:id="81" w:author="Steve" w:date="2017-11-08T08:49:00Z">
              <w:rPr>
                <w:rFonts w:cs="Arial"/>
                <w:lang w:val="en-ZA"/>
              </w:rPr>
            </w:rPrChange>
          </w:rPr>
          <w:delText>P</w:delText>
        </w:r>
        <w:r w:rsidRPr="00FD3A28" w:rsidDel="00FD3A28">
          <w:rPr>
            <w:lang w:val="en-ZA"/>
            <w:rPrChange w:id="82" w:author="Steve" w:date="2017-11-08T08:49:00Z">
              <w:rPr>
                <w:rFonts w:cs="Arial"/>
                <w:lang w:val="en-ZA"/>
              </w:rPr>
            </w:rPrChange>
          </w:rPr>
          <w:delText>rocedures</w:delText>
        </w:r>
      </w:del>
    </w:p>
    <w:p w14:paraId="0BBD508F" w14:textId="7B25C98E" w:rsidR="00E63BD1" w:rsidRPr="00FD3A28" w:rsidDel="00FD3A28" w:rsidRDefault="00B87D2E">
      <w:pPr>
        <w:rPr>
          <w:del w:id="83" w:author="Steve" w:date="2017-11-08T08:56:00Z"/>
          <w:lang w:val="en-ZA"/>
          <w:rPrChange w:id="84" w:author="Steve" w:date="2017-11-08T08:49:00Z">
            <w:rPr>
              <w:del w:id="85" w:author="Steve" w:date="2017-11-08T08:56:00Z"/>
              <w:rFonts w:cs="Arial"/>
              <w:lang w:val="en-ZA"/>
            </w:rPr>
          </w:rPrChange>
        </w:rPr>
        <w:pPrChange w:id="86" w:author="Steve" w:date="2017-11-08T08:56:00Z">
          <w:pPr>
            <w:widowControl w:val="0"/>
            <w:numPr>
              <w:ilvl w:val="1"/>
              <w:numId w:val="35"/>
            </w:numPr>
            <w:tabs>
              <w:tab w:val="left" w:pos="403"/>
            </w:tabs>
            <w:autoSpaceDE w:val="0"/>
            <w:autoSpaceDN w:val="0"/>
            <w:adjustRightInd w:val="0"/>
            <w:spacing w:after="0" w:line="240" w:lineRule="auto"/>
            <w:ind w:left="765" w:hanging="360"/>
            <w:jc w:val="both"/>
          </w:pPr>
        </w:pPrChange>
      </w:pPr>
      <w:del w:id="87" w:author="Steve" w:date="2017-11-08T08:56:00Z">
        <w:r w:rsidRPr="00FD3A28" w:rsidDel="00FD3A28">
          <w:rPr>
            <w:lang w:val="en-ZA"/>
            <w:rPrChange w:id="88" w:author="Steve" w:date="2017-11-08T08:49:00Z">
              <w:rPr>
                <w:rFonts w:cs="Arial"/>
                <w:lang w:val="en-ZA"/>
              </w:rPr>
            </w:rPrChange>
          </w:rPr>
          <w:delText>PEFC ST 2002:2013 Chain of Custody Standard</w:delText>
        </w:r>
      </w:del>
    </w:p>
    <w:p w14:paraId="78C82B6D" w14:textId="5266C4D2" w:rsidR="00E63BD1" w:rsidRPr="00FD3A28" w:rsidDel="00FD3A28" w:rsidRDefault="00B87D2E">
      <w:pPr>
        <w:rPr>
          <w:del w:id="89" w:author="Steve" w:date="2017-11-08T08:56:00Z"/>
          <w:lang w:val="en-ZA"/>
          <w:rPrChange w:id="90" w:author="Steve" w:date="2017-11-08T08:49:00Z">
            <w:rPr>
              <w:del w:id="91" w:author="Steve" w:date="2017-11-08T08:56:00Z"/>
              <w:rFonts w:cs="Arial"/>
              <w:lang w:val="en-ZA"/>
            </w:rPr>
          </w:rPrChange>
        </w:rPr>
        <w:pPrChange w:id="92" w:author="Steve" w:date="2017-11-08T08:56:00Z">
          <w:pPr>
            <w:widowControl w:val="0"/>
            <w:numPr>
              <w:ilvl w:val="1"/>
              <w:numId w:val="35"/>
            </w:numPr>
            <w:tabs>
              <w:tab w:val="left" w:pos="403"/>
            </w:tabs>
            <w:autoSpaceDE w:val="0"/>
            <w:autoSpaceDN w:val="0"/>
            <w:adjustRightInd w:val="0"/>
            <w:spacing w:after="0" w:line="240" w:lineRule="auto"/>
            <w:ind w:left="765" w:hanging="360"/>
            <w:jc w:val="both"/>
          </w:pPr>
        </w:pPrChange>
      </w:pPr>
      <w:del w:id="93" w:author="Steve" w:date="2017-11-08T08:56:00Z">
        <w:r w:rsidRPr="00FD3A28" w:rsidDel="00FD3A28">
          <w:rPr>
            <w:lang w:val="en-ZA"/>
            <w:rPrChange w:id="94" w:author="Steve" w:date="2017-11-08T08:49:00Z">
              <w:rPr>
                <w:rFonts w:cs="Arial"/>
                <w:lang w:val="en-ZA"/>
              </w:rPr>
            </w:rPrChange>
          </w:rPr>
          <w:delText xml:space="preserve">PEFC ST 2003:2012 CB </w:delText>
        </w:r>
        <w:r w:rsidR="006E422B" w:rsidRPr="00FD3A28" w:rsidDel="00FD3A28">
          <w:rPr>
            <w:lang w:val="en-ZA"/>
            <w:rPrChange w:id="95" w:author="Steve" w:date="2017-11-08T08:49:00Z">
              <w:rPr>
                <w:rFonts w:cs="Arial"/>
                <w:lang w:val="en-ZA"/>
              </w:rPr>
            </w:rPrChange>
          </w:rPr>
          <w:delText>R</w:delText>
        </w:r>
        <w:r w:rsidRPr="00FD3A28" w:rsidDel="00FD3A28">
          <w:rPr>
            <w:lang w:val="en-ZA"/>
            <w:rPrChange w:id="96" w:author="Steve" w:date="2017-11-08T08:49:00Z">
              <w:rPr>
                <w:rFonts w:cs="Arial"/>
                <w:lang w:val="en-ZA"/>
              </w:rPr>
            </w:rPrChange>
          </w:rPr>
          <w:delText>equirements for Chain of Custody</w:delText>
        </w:r>
      </w:del>
    </w:p>
    <w:p w14:paraId="15FC4F63" w14:textId="4BDE7D31" w:rsidR="00FD3A28" w:rsidRPr="00FD3A28" w:rsidDel="00FD3A28" w:rsidRDefault="00B87D2E">
      <w:pPr>
        <w:rPr>
          <w:del w:id="97" w:author="Steve" w:date="2017-11-08T08:56:00Z"/>
          <w:lang w:val="en-ZA"/>
        </w:rPr>
        <w:pPrChange w:id="98" w:author="Steve" w:date="2017-11-08T08:56:00Z">
          <w:pPr>
            <w:widowControl w:val="0"/>
            <w:numPr>
              <w:ilvl w:val="1"/>
              <w:numId w:val="35"/>
            </w:numPr>
            <w:tabs>
              <w:tab w:val="left" w:pos="403"/>
            </w:tabs>
            <w:autoSpaceDE w:val="0"/>
            <w:autoSpaceDN w:val="0"/>
            <w:adjustRightInd w:val="0"/>
            <w:spacing w:after="0" w:line="240" w:lineRule="auto"/>
            <w:ind w:left="765" w:hanging="360"/>
            <w:jc w:val="both"/>
          </w:pPr>
        </w:pPrChange>
      </w:pPr>
      <w:del w:id="99" w:author="Steve" w:date="2017-11-08T08:56:00Z">
        <w:r w:rsidRPr="00FD3A28" w:rsidDel="00FD3A28">
          <w:rPr>
            <w:lang w:val="en-ZA"/>
            <w:rPrChange w:id="100" w:author="Steve" w:date="2017-11-08T08:49:00Z">
              <w:rPr>
                <w:rFonts w:cs="Arial"/>
                <w:lang w:val="en-ZA"/>
              </w:rPr>
            </w:rPrChange>
          </w:rPr>
          <w:delText>PEFC ST 2001:2008 Logo Usage</w:delText>
        </w:r>
      </w:del>
    </w:p>
    <w:p w14:paraId="02D2BD5B" w14:textId="31759206" w:rsidR="00E34539" w:rsidRPr="00FD3A28" w:rsidDel="00FD3A28" w:rsidRDefault="00E34539">
      <w:pPr>
        <w:rPr>
          <w:del w:id="101" w:author="Steve" w:date="2017-11-08T08:57:00Z"/>
          <w:rFonts w:cs="Arial"/>
          <w:lang w:val="en-ZA"/>
        </w:rPr>
        <w:pPrChange w:id="102" w:author="Steve" w:date="2017-11-08T08:56:00Z">
          <w:pPr>
            <w:widowControl w:val="0"/>
            <w:autoSpaceDE w:val="0"/>
            <w:autoSpaceDN w:val="0"/>
            <w:adjustRightInd w:val="0"/>
            <w:spacing w:after="0" w:line="315" w:lineRule="exact"/>
            <w:jc w:val="both"/>
          </w:pPr>
        </w:pPrChange>
      </w:pPr>
    </w:p>
    <w:p w14:paraId="69B70A3F" w14:textId="77777777" w:rsidR="00E63BD1" w:rsidRPr="00FD3A28" w:rsidRDefault="00A22DC2">
      <w:pPr>
        <w:pStyle w:val="Heading1"/>
      </w:pPr>
      <w:bookmarkStart w:id="103" w:name="_Toc495045572"/>
      <w:r w:rsidRPr="00FD3A28">
        <w:t>Procedures</w:t>
      </w:r>
      <w:r w:rsidR="00877F7D" w:rsidRPr="00FD3A28">
        <w:t xml:space="preserve"> for installing </w:t>
      </w:r>
      <w:r w:rsidR="006C0AB5" w:rsidRPr="00FD3A28">
        <w:t>the SAFAS Working Group</w:t>
      </w:r>
      <w:bookmarkEnd w:id="103"/>
    </w:p>
    <w:p w14:paraId="2E1109F4" w14:textId="77777777" w:rsidR="009F5E93" w:rsidRPr="00FD3A28" w:rsidRDefault="009F5E93">
      <w:pPr>
        <w:widowControl w:val="0"/>
        <w:autoSpaceDE w:val="0"/>
        <w:autoSpaceDN w:val="0"/>
        <w:adjustRightInd w:val="0"/>
        <w:spacing w:after="0" w:line="316" w:lineRule="exact"/>
        <w:jc w:val="both"/>
        <w:rPr>
          <w:rFonts w:cs="Arial"/>
          <w:lang w:val="en-ZA"/>
        </w:rPr>
      </w:pPr>
    </w:p>
    <w:p w14:paraId="5EB791CE" w14:textId="77777777" w:rsidR="00E63BD1" w:rsidRPr="00FD3A28" w:rsidRDefault="00670997">
      <w:pPr>
        <w:widowControl w:val="0"/>
        <w:overflowPunct w:val="0"/>
        <w:autoSpaceDE w:val="0"/>
        <w:autoSpaceDN w:val="0"/>
        <w:adjustRightInd w:val="0"/>
        <w:spacing w:after="0" w:line="232" w:lineRule="auto"/>
        <w:ind w:right="460"/>
        <w:jc w:val="both"/>
        <w:rPr>
          <w:rFonts w:cs="Arial"/>
          <w:lang w:val="en-ZA"/>
        </w:rPr>
      </w:pPr>
      <w:r w:rsidRPr="00FD3A28">
        <w:rPr>
          <w:rFonts w:cs="Arial"/>
          <w:lang w:val="en-ZA"/>
        </w:rPr>
        <w:t>According to Article 2 of the SAFAS Statutes</w:t>
      </w:r>
      <w:r w:rsidR="006E422B" w:rsidRPr="00FD3A28">
        <w:rPr>
          <w:rFonts w:cs="Arial"/>
          <w:lang w:val="en-ZA"/>
        </w:rPr>
        <w:t>,</w:t>
      </w:r>
      <w:r w:rsidRPr="00FD3A28">
        <w:rPr>
          <w:rFonts w:cs="Arial"/>
          <w:lang w:val="en-ZA"/>
        </w:rPr>
        <w:t xml:space="preserve"> t</w:t>
      </w:r>
      <w:r w:rsidR="00E34539" w:rsidRPr="00FD3A28">
        <w:rPr>
          <w:rFonts w:cs="Arial"/>
          <w:lang w:val="en-ZA"/>
        </w:rPr>
        <w:t xml:space="preserve">he </w:t>
      </w:r>
      <w:r w:rsidR="00001304" w:rsidRPr="00FD3A28">
        <w:rPr>
          <w:rFonts w:cs="Arial"/>
          <w:lang w:val="en-ZA"/>
        </w:rPr>
        <w:t>SAFAS C</w:t>
      </w:r>
      <w:r w:rsidR="003E2C85" w:rsidRPr="00FD3A28">
        <w:rPr>
          <w:rFonts w:cs="Arial"/>
          <w:lang w:val="en-ZA"/>
        </w:rPr>
        <w:t xml:space="preserve">ouncil </w:t>
      </w:r>
      <w:r w:rsidRPr="00FD3A28">
        <w:rPr>
          <w:rFonts w:cs="Arial"/>
          <w:lang w:val="en-ZA"/>
        </w:rPr>
        <w:t xml:space="preserve">will act as the </w:t>
      </w:r>
      <w:r w:rsidR="00001304" w:rsidRPr="00FD3A28">
        <w:rPr>
          <w:rFonts w:cs="Arial"/>
          <w:lang w:val="en-ZA"/>
        </w:rPr>
        <w:t>S</w:t>
      </w:r>
      <w:r w:rsidR="00615E43" w:rsidRPr="00FD3A28">
        <w:rPr>
          <w:rFonts w:cs="Arial"/>
          <w:lang w:val="en-ZA"/>
        </w:rPr>
        <w:t>tandardis</w:t>
      </w:r>
      <w:r w:rsidRPr="00FD3A28">
        <w:rPr>
          <w:rFonts w:cs="Arial"/>
          <w:lang w:val="en-ZA"/>
        </w:rPr>
        <w:t xml:space="preserve">ing </w:t>
      </w:r>
      <w:r w:rsidR="00001304" w:rsidRPr="00FD3A28">
        <w:rPr>
          <w:rFonts w:cs="Arial"/>
          <w:lang w:val="en-ZA"/>
        </w:rPr>
        <w:t>B</w:t>
      </w:r>
      <w:r w:rsidRPr="00FD3A28">
        <w:rPr>
          <w:rFonts w:cs="Arial"/>
          <w:lang w:val="en-ZA"/>
        </w:rPr>
        <w:t xml:space="preserve">ody for </w:t>
      </w:r>
      <w:r w:rsidR="00E34539" w:rsidRPr="00FD3A28">
        <w:rPr>
          <w:rFonts w:cs="Arial"/>
          <w:lang w:val="en-ZA"/>
        </w:rPr>
        <w:t xml:space="preserve">the development </w:t>
      </w:r>
      <w:r w:rsidR="00870D1F" w:rsidRPr="00FD3A28">
        <w:rPr>
          <w:rFonts w:cs="Arial"/>
          <w:lang w:val="en-ZA"/>
        </w:rPr>
        <w:t>of the SAFAS standard and for the periodic, 5</w:t>
      </w:r>
      <w:r w:rsidR="006E422B" w:rsidRPr="00FD3A28">
        <w:rPr>
          <w:rFonts w:cs="Arial"/>
          <w:lang w:val="en-ZA"/>
        </w:rPr>
        <w:t>-</w:t>
      </w:r>
      <w:r w:rsidR="00870D1F" w:rsidRPr="00FD3A28">
        <w:rPr>
          <w:rFonts w:cs="Arial"/>
          <w:lang w:val="en-ZA"/>
        </w:rPr>
        <w:t>yearly</w:t>
      </w:r>
      <w:r w:rsidR="00E34539" w:rsidRPr="00FD3A28">
        <w:rPr>
          <w:rFonts w:cs="Arial"/>
          <w:lang w:val="en-ZA"/>
        </w:rPr>
        <w:t xml:space="preserve"> revision of this standard.</w:t>
      </w:r>
      <w:r w:rsidR="00160D57" w:rsidRPr="00FD3A28">
        <w:rPr>
          <w:rFonts w:cs="Arial"/>
          <w:lang w:val="en-ZA"/>
        </w:rPr>
        <w:t xml:space="preserve"> The C</w:t>
      </w:r>
      <w:r w:rsidRPr="00FD3A28">
        <w:rPr>
          <w:rFonts w:cs="Arial"/>
          <w:lang w:val="en-ZA"/>
        </w:rPr>
        <w:t xml:space="preserve">ouncil may also establish a separate </w:t>
      </w:r>
      <w:r w:rsidR="00001304" w:rsidRPr="00FD3A28">
        <w:rPr>
          <w:rFonts w:cs="Arial"/>
          <w:lang w:val="en-ZA"/>
        </w:rPr>
        <w:t>Standardis</w:t>
      </w:r>
      <w:r w:rsidRPr="00FD3A28">
        <w:rPr>
          <w:rFonts w:cs="Arial"/>
          <w:lang w:val="en-ZA"/>
        </w:rPr>
        <w:t xml:space="preserve">ing </w:t>
      </w:r>
      <w:r w:rsidR="00001304" w:rsidRPr="00FD3A28">
        <w:rPr>
          <w:rFonts w:cs="Arial"/>
          <w:lang w:val="en-ZA"/>
        </w:rPr>
        <w:t>B</w:t>
      </w:r>
      <w:r w:rsidRPr="00FD3A28">
        <w:rPr>
          <w:rFonts w:cs="Arial"/>
          <w:lang w:val="en-ZA"/>
        </w:rPr>
        <w:t xml:space="preserve">ody in the future. </w:t>
      </w:r>
      <w:r w:rsidR="000E36B2" w:rsidRPr="00FD3A28">
        <w:rPr>
          <w:rFonts w:cs="Arial"/>
          <w:lang w:val="en-ZA"/>
        </w:rPr>
        <w:t xml:space="preserve">The SAFAS </w:t>
      </w:r>
      <w:r w:rsidR="00001304" w:rsidRPr="00FD3A28">
        <w:rPr>
          <w:rFonts w:cs="Arial"/>
          <w:lang w:val="en-ZA"/>
        </w:rPr>
        <w:t>Standardi</w:t>
      </w:r>
      <w:r w:rsidR="006E422B" w:rsidRPr="00FD3A28">
        <w:rPr>
          <w:rFonts w:cs="Arial"/>
          <w:lang w:val="en-ZA"/>
        </w:rPr>
        <w:t>s</w:t>
      </w:r>
      <w:r w:rsidR="00001304" w:rsidRPr="00FD3A28">
        <w:rPr>
          <w:rFonts w:cs="Arial"/>
          <w:lang w:val="en-ZA"/>
        </w:rPr>
        <w:t>ing B</w:t>
      </w:r>
      <w:r w:rsidR="000E36B2" w:rsidRPr="00FD3A28">
        <w:rPr>
          <w:rFonts w:cs="Arial"/>
          <w:lang w:val="en-ZA"/>
        </w:rPr>
        <w:t xml:space="preserve">ody shall establish a </w:t>
      </w:r>
      <w:r w:rsidR="006E422B" w:rsidRPr="00FD3A28">
        <w:rPr>
          <w:rFonts w:cs="Arial"/>
          <w:lang w:val="en-ZA"/>
        </w:rPr>
        <w:t>W</w:t>
      </w:r>
      <w:r w:rsidR="000E36B2" w:rsidRPr="00FD3A28">
        <w:rPr>
          <w:rFonts w:cs="Arial"/>
          <w:lang w:val="en-ZA"/>
        </w:rPr>
        <w:t xml:space="preserve">orking </w:t>
      </w:r>
      <w:r w:rsidR="006E422B" w:rsidRPr="00FD3A28">
        <w:rPr>
          <w:rFonts w:cs="Arial"/>
          <w:lang w:val="en-ZA"/>
        </w:rPr>
        <w:t>G</w:t>
      </w:r>
      <w:r w:rsidR="000E36B2" w:rsidRPr="00FD3A28">
        <w:rPr>
          <w:rFonts w:cs="Arial"/>
          <w:lang w:val="en-ZA"/>
        </w:rPr>
        <w:t xml:space="preserve">roup for the development of the standard.  </w:t>
      </w:r>
      <w:r w:rsidR="00E34539" w:rsidRPr="00FD3A28">
        <w:rPr>
          <w:rFonts w:cs="Arial"/>
          <w:lang w:val="en-ZA"/>
        </w:rPr>
        <w:t>Fo</w:t>
      </w:r>
      <w:r w:rsidRPr="00FD3A28">
        <w:rPr>
          <w:rFonts w:cs="Arial"/>
          <w:lang w:val="en-ZA"/>
        </w:rPr>
        <w:t>r the purpose of the</w:t>
      </w:r>
      <w:r w:rsidR="00870D1F" w:rsidRPr="00FD3A28">
        <w:rPr>
          <w:rFonts w:cs="Arial"/>
          <w:lang w:val="en-ZA"/>
        </w:rPr>
        <w:t xml:space="preserve"> 5</w:t>
      </w:r>
      <w:r w:rsidR="006E422B" w:rsidRPr="00FD3A28">
        <w:rPr>
          <w:rFonts w:cs="Arial"/>
          <w:lang w:val="en-ZA"/>
        </w:rPr>
        <w:t>-</w:t>
      </w:r>
      <w:r w:rsidR="00870D1F" w:rsidRPr="00FD3A28">
        <w:rPr>
          <w:rFonts w:cs="Arial"/>
          <w:lang w:val="en-ZA"/>
        </w:rPr>
        <w:t>yearly</w:t>
      </w:r>
      <w:r w:rsidRPr="00FD3A28">
        <w:rPr>
          <w:rFonts w:cs="Arial"/>
          <w:lang w:val="en-ZA"/>
        </w:rPr>
        <w:t xml:space="preserve"> </w:t>
      </w:r>
      <w:r w:rsidR="00E34539" w:rsidRPr="00FD3A28">
        <w:rPr>
          <w:rFonts w:cs="Arial"/>
          <w:lang w:val="en-ZA"/>
        </w:rPr>
        <w:t>rev</w:t>
      </w:r>
      <w:r w:rsidRPr="00FD3A28">
        <w:rPr>
          <w:rFonts w:cs="Arial"/>
          <w:lang w:val="en-ZA"/>
        </w:rPr>
        <w:t xml:space="preserve">ision of the standard, </w:t>
      </w:r>
      <w:r w:rsidR="00603C3A" w:rsidRPr="00FD3A28">
        <w:rPr>
          <w:rFonts w:cs="Arial"/>
          <w:lang w:val="en-ZA"/>
        </w:rPr>
        <w:t xml:space="preserve">the </w:t>
      </w:r>
      <w:r w:rsidR="00001304" w:rsidRPr="00FD3A28">
        <w:rPr>
          <w:rFonts w:cs="Arial"/>
          <w:lang w:val="en-ZA"/>
        </w:rPr>
        <w:t>Standardis</w:t>
      </w:r>
      <w:r w:rsidR="00870D1F" w:rsidRPr="00FD3A28">
        <w:rPr>
          <w:rFonts w:cs="Arial"/>
          <w:lang w:val="en-ZA"/>
        </w:rPr>
        <w:t xml:space="preserve">ing </w:t>
      </w:r>
      <w:r w:rsidR="00001304" w:rsidRPr="00FD3A28">
        <w:rPr>
          <w:rFonts w:cs="Arial"/>
          <w:lang w:val="en-ZA"/>
        </w:rPr>
        <w:t>B</w:t>
      </w:r>
      <w:r w:rsidR="00160D57" w:rsidRPr="00FD3A28">
        <w:rPr>
          <w:rFonts w:cs="Arial"/>
          <w:lang w:val="en-ZA"/>
        </w:rPr>
        <w:t>ody</w:t>
      </w:r>
      <w:r w:rsidR="00870D1F" w:rsidRPr="00FD3A28">
        <w:rPr>
          <w:rFonts w:cs="Arial"/>
          <w:lang w:val="en-ZA"/>
        </w:rPr>
        <w:t xml:space="preserve"> </w:t>
      </w:r>
      <w:r w:rsidR="00E34539" w:rsidRPr="00FD3A28">
        <w:rPr>
          <w:rFonts w:cs="Arial"/>
          <w:lang w:val="en-ZA"/>
        </w:rPr>
        <w:t xml:space="preserve">shall assemble </w:t>
      </w:r>
      <w:r w:rsidR="000E36B2" w:rsidRPr="00FD3A28">
        <w:rPr>
          <w:rFonts w:cs="Arial"/>
          <w:lang w:val="en-ZA"/>
        </w:rPr>
        <w:t xml:space="preserve">a </w:t>
      </w:r>
      <w:r w:rsidR="00001304" w:rsidRPr="00FD3A28">
        <w:rPr>
          <w:rFonts w:cs="Arial"/>
          <w:lang w:val="en-ZA"/>
        </w:rPr>
        <w:t>W</w:t>
      </w:r>
      <w:r w:rsidR="000E36B2" w:rsidRPr="00FD3A28">
        <w:rPr>
          <w:rFonts w:cs="Arial"/>
          <w:lang w:val="en-ZA"/>
        </w:rPr>
        <w:t xml:space="preserve">orking </w:t>
      </w:r>
      <w:r w:rsidR="00001304" w:rsidRPr="00FD3A28">
        <w:rPr>
          <w:rFonts w:cs="Arial"/>
          <w:lang w:val="en-ZA"/>
        </w:rPr>
        <w:t>G</w:t>
      </w:r>
      <w:r w:rsidR="000E36B2" w:rsidRPr="00FD3A28">
        <w:rPr>
          <w:rFonts w:cs="Arial"/>
          <w:lang w:val="en-ZA"/>
        </w:rPr>
        <w:t xml:space="preserve">roup responsible for the standard setting activities </w:t>
      </w:r>
      <w:r w:rsidR="00E34539" w:rsidRPr="00FD3A28">
        <w:rPr>
          <w:rFonts w:cs="Arial"/>
          <w:lang w:val="en-ZA"/>
        </w:rPr>
        <w:t>4 years after the endorsement of the latest version.</w:t>
      </w:r>
    </w:p>
    <w:p w14:paraId="43618692" w14:textId="77777777" w:rsidR="00E03330" w:rsidRPr="00FD3A28" w:rsidRDefault="00E03330" w:rsidP="00C64E10">
      <w:pPr>
        <w:widowControl w:val="0"/>
        <w:overflowPunct w:val="0"/>
        <w:autoSpaceDE w:val="0"/>
        <w:autoSpaceDN w:val="0"/>
        <w:adjustRightInd w:val="0"/>
        <w:spacing w:after="0" w:line="232" w:lineRule="auto"/>
        <w:ind w:left="584" w:right="460"/>
        <w:jc w:val="both"/>
        <w:rPr>
          <w:rFonts w:cs="Arial"/>
          <w:lang w:val="en-ZA"/>
        </w:rPr>
      </w:pPr>
    </w:p>
    <w:p w14:paraId="0F7456C0" w14:textId="77777777" w:rsidR="00A22DC2" w:rsidRPr="00FD3A28" w:rsidRDefault="00A22DC2" w:rsidP="00943740">
      <w:pPr>
        <w:pStyle w:val="ListParagraph"/>
        <w:widowControl w:val="0"/>
        <w:numPr>
          <w:ilvl w:val="1"/>
          <w:numId w:val="37"/>
        </w:numPr>
        <w:overflowPunct w:val="0"/>
        <w:autoSpaceDE w:val="0"/>
        <w:autoSpaceDN w:val="0"/>
        <w:adjustRightInd w:val="0"/>
        <w:spacing w:after="0" w:line="232" w:lineRule="auto"/>
        <w:ind w:left="810" w:right="460"/>
        <w:jc w:val="both"/>
        <w:rPr>
          <w:rFonts w:cs="Arial"/>
          <w:lang w:val="en-ZA"/>
        </w:rPr>
      </w:pPr>
      <w:r w:rsidRPr="00FD3A28">
        <w:rPr>
          <w:rFonts w:cs="Arial"/>
          <w:lang w:val="en-ZA"/>
        </w:rPr>
        <w:t xml:space="preserve">The </w:t>
      </w:r>
      <w:r w:rsidR="006E422B" w:rsidRPr="00FD3A28">
        <w:rPr>
          <w:rFonts w:cs="Arial"/>
          <w:lang w:val="en-ZA"/>
        </w:rPr>
        <w:t xml:space="preserve">Standardising Body </w:t>
      </w:r>
      <w:r w:rsidRPr="00FD3A28">
        <w:rPr>
          <w:rFonts w:cs="Arial"/>
          <w:lang w:val="en-ZA"/>
        </w:rPr>
        <w:t>shall make its standard setting procedures publicly available and shall regularly review its standard</w:t>
      </w:r>
      <w:r w:rsidR="006E422B" w:rsidRPr="00FD3A28">
        <w:rPr>
          <w:rFonts w:cs="Arial"/>
          <w:lang w:val="en-ZA"/>
        </w:rPr>
        <w:t xml:space="preserve"> </w:t>
      </w:r>
      <w:r w:rsidRPr="00FD3A28">
        <w:rPr>
          <w:rFonts w:cs="Arial"/>
          <w:lang w:val="en-ZA"/>
        </w:rPr>
        <w:t>setting procedures</w:t>
      </w:r>
      <w:r w:rsidR="006E422B" w:rsidRPr="00FD3A28">
        <w:rPr>
          <w:rFonts w:cs="Arial"/>
          <w:lang w:val="en-ZA"/>
        </w:rPr>
        <w:t>,</w:t>
      </w:r>
      <w:r w:rsidRPr="00FD3A28">
        <w:rPr>
          <w:rFonts w:cs="Arial"/>
          <w:lang w:val="en-ZA"/>
        </w:rPr>
        <w:t xml:space="preserve"> including consideration of comments from stakeholders. </w:t>
      </w:r>
    </w:p>
    <w:p w14:paraId="7D30B0B4" w14:textId="77777777" w:rsidR="00E03330" w:rsidRPr="00FD3A28" w:rsidRDefault="00E03330" w:rsidP="00943740">
      <w:pPr>
        <w:widowControl w:val="0"/>
        <w:overflowPunct w:val="0"/>
        <w:autoSpaceDE w:val="0"/>
        <w:autoSpaceDN w:val="0"/>
        <w:adjustRightInd w:val="0"/>
        <w:spacing w:after="0" w:line="232" w:lineRule="auto"/>
        <w:ind w:left="810" w:right="460"/>
        <w:jc w:val="both"/>
        <w:rPr>
          <w:rFonts w:cs="Arial"/>
          <w:lang w:val="en-ZA"/>
        </w:rPr>
      </w:pPr>
    </w:p>
    <w:p w14:paraId="4FF7E8FE" w14:textId="77777777" w:rsidR="00A22DC2" w:rsidRPr="00FD3A28" w:rsidRDefault="00A22DC2" w:rsidP="00943740">
      <w:pPr>
        <w:pStyle w:val="ListParagraph"/>
        <w:widowControl w:val="0"/>
        <w:numPr>
          <w:ilvl w:val="1"/>
          <w:numId w:val="37"/>
        </w:numPr>
        <w:overflowPunct w:val="0"/>
        <w:autoSpaceDE w:val="0"/>
        <w:autoSpaceDN w:val="0"/>
        <w:adjustRightInd w:val="0"/>
        <w:spacing w:after="0" w:line="231" w:lineRule="auto"/>
        <w:ind w:left="810" w:right="360"/>
        <w:jc w:val="both"/>
        <w:rPr>
          <w:rFonts w:cs="Arial"/>
          <w:lang w:val="en-ZA"/>
        </w:rPr>
      </w:pPr>
      <w:r w:rsidRPr="00FD3A28">
        <w:rPr>
          <w:rFonts w:cs="Arial"/>
          <w:lang w:val="en-ZA"/>
        </w:rPr>
        <w:lastRenderedPageBreak/>
        <w:t xml:space="preserve">The SAFAS Working Group consists of organizations associated with forestry in South Africa that have an interest in sustainable forest management through certification under SAFAS. It is preferred that the SAFAS Working Group comprises representative organizations at the national level.  The working group must: </w:t>
      </w:r>
    </w:p>
    <w:p w14:paraId="74B23EFF" w14:textId="77777777" w:rsidR="00CE4F79" w:rsidRPr="00FD3A28" w:rsidRDefault="00CE4F79">
      <w:pPr>
        <w:pStyle w:val="ListParagraph"/>
        <w:rPr>
          <w:rFonts w:cs="Arial"/>
          <w:lang w:val="en-ZA"/>
        </w:rPr>
      </w:pPr>
    </w:p>
    <w:p w14:paraId="7527BDF6" w14:textId="77777777" w:rsidR="00A22DC2" w:rsidRPr="00FD3A28" w:rsidRDefault="00A22DC2" w:rsidP="00A22DC2">
      <w:pPr>
        <w:pStyle w:val="ListParagraph"/>
        <w:widowControl w:val="0"/>
        <w:numPr>
          <w:ilvl w:val="0"/>
          <w:numId w:val="44"/>
        </w:numPr>
        <w:overflowPunct w:val="0"/>
        <w:autoSpaceDE w:val="0"/>
        <w:autoSpaceDN w:val="0"/>
        <w:adjustRightInd w:val="0"/>
        <w:spacing w:after="0" w:line="239" w:lineRule="auto"/>
        <w:ind w:left="1350"/>
        <w:jc w:val="both"/>
        <w:rPr>
          <w:rFonts w:cs="Arial"/>
          <w:lang w:val="en-ZA"/>
        </w:rPr>
      </w:pPr>
      <w:r w:rsidRPr="00FD3A28">
        <w:rPr>
          <w:rFonts w:cs="Arial"/>
          <w:lang w:val="en-ZA"/>
        </w:rPr>
        <w:t xml:space="preserve">be accessible to materially and directly affected stakeholders, </w:t>
      </w:r>
    </w:p>
    <w:p w14:paraId="10AF73FE" w14:textId="77777777" w:rsidR="00E165E2" w:rsidRPr="00FD3A28" w:rsidRDefault="00E165E2" w:rsidP="005F3F8A">
      <w:pPr>
        <w:widowControl w:val="0"/>
        <w:autoSpaceDE w:val="0"/>
        <w:autoSpaceDN w:val="0"/>
        <w:adjustRightInd w:val="0"/>
        <w:spacing w:after="0" w:line="162" w:lineRule="exact"/>
        <w:ind w:left="1350"/>
        <w:jc w:val="both"/>
        <w:rPr>
          <w:rFonts w:cs="Arial"/>
          <w:lang w:val="en-ZA"/>
        </w:rPr>
      </w:pPr>
    </w:p>
    <w:p w14:paraId="360180DC" w14:textId="77777777" w:rsidR="00A22DC2" w:rsidRPr="00FD3A28" w:rsidRDefault="00E165E2" w:rsidP="00A22DC2">
      <w:pPr>
        <w:widowControl w:val="0"/>
        <w:numPr>
          <w:ilvl w:val="0"/>
          <w:numId w:val="44"/>
        </w:numPr>
        <w:overflowPunct w:val="0"/>
        <w:autoSpaceDE w:val="0"/>
        <w:autoSpaceDN w:val="0"/>
        <w:adjustRightInd w:val="0"/>
        <w:spacing w:after="0" w:line="226" w:lineRule="auto"/>
        <w:ind w:left="1350"/>
        <w:jc w:val="both"/>
        <w:rPr>
          <w:rFonts w:cs="Arial"/>
          <w:lang w:val="en-ZA"/>
        </w:rPr>
      </w:pPr>
      <w:r w:rsidRPr="00FD3A28">
        <w:rPr>
          <w:rFonts w:cs="Arial"/>
          <w:lang w:val="en-ZA"/>
        </w:rPr>
        <w:t>have balanced representation and decision</w:t>
      </w:r>
      <w:r w:rsidR="000F2249" w:rsidRPr="00FD3A28">
        <w:rPr>
          <w:rFonts w:cs="Arial"/>
          <w:lang w:val="en-ZA"/>
        </w:rPr>
        <w:t xml:space="preserve"> </w:t>
      </w:r>
      <w:r w:rsidRPr="00FD3A28">
        <w:rPr>
          <w:rFonts w:cs="Arial"/>
          <w:lang w:val="en-ZA"/>
        </w:rPr>
        <w:t xml:space="preserve">making by stakeholder categories relevant to the subject matter and geographical scope of the standard where single concerned interests shall not dominate nor be dominated in the process, and </w:t>
      </w:r>
    </w:p>
    <w:p w14:paraId="72B94A7D" w14:textId="77777777" w:rsidR="00A22DC2" w:rsidRPr="00FD3A28" w:rsidRDefault="00A22DC2" w:rsidP="00A22DC2">
      <w:pPr>
        <w:pStyle w:val="ListParagraph"/>
        <w:spacing w:after="0"/>
        <w:ind w:left="1350"/>
        <w:rPr>
          <w:rFonts w:cs="Arial"/>
          <w:lang w:val="en-ZA"/>
        </w:rPr>
      </w:pPr>
    </w:p>
    <w:p w14:paraId="496BA40E" w14:textId="77777777" w:rsidR="00A22DC2" w:rsidRPr="00FD3A28" w:rsidRDefault="00E165E2" w:rsidP="00A22DC2">
      <w:pPr>
        <w:widowControl w:val="0"/>
        <w:numPr>
          <w:ilvl w:val="0"/>
          <w:numId w:val="44"/>
        </w:numPr>
        <w:overflowPunct w:val="0"/>
        <w:autoSpaceDE w:val="0"/>
        <w:autoSpaceDN w:val="0"/>
        <w:adjustRightInd w:val="0"/>
        <w:spacing w:after="0" w:line="231" w:lineRule="auto"/>
        <w:ind w:left="1350" w:right="360"/>
        <w:jc w:val="both"/>
        <w:rPr>
          <w:rFonts w:cs="Arial"/>
          <w:lang w:val="en-ZA"/>
        </w:rPr>
      </w:pPr>
      <w:r w:rsidRPr="00FD3A28">
        <w:rPr>
          <w:rFonts w:cs="Arial"/>
          <w:lang w:val="en-ZA"/>
        </w:rPr>
        <w:t>include</w:t>
      </w:r>
      <w:r w:rsidR="003A3394" w:rsidRPr="00FD3A28">
        <w:rPr>
          <w:rFonts w:cs="Arial"/>
          <w:lang w:val="en-ZA"/>
        </w:rPr>
        <w:t xml:space="preserve"> </w:t>
      </w:r>
      <w:r w:rsidRPr="00FD3A28">
        <w:rPr>
          <w:rFonts w:cs="Arial"/>
          <w:lang w:val="en-ZA"/>
        </w:rPr>
        <w:t xml:space="preserve">stakeholders with expertise relevant to the subject matter of the standard, those </w:t>
      </w:r>
      <w:r w:rsidR="006E422B" w:rsidRPr="00FD3A28">
        <w:rPr>
          <w:rFonts w:cs="Arial"/>
          <w:lang w:val="en-ZA"/>
        </w:rPr>
        <w:t xml:space="preserve">who </w:t>
      </w:r>
      <w:r w:rsidRPr="00FD3A28">
        <w:rPr>
          <w:rFonts w:cs="Arial"/>
          <w:lang w:val="en-ZA"/>
        </w:rPr>
        <w:t xml:space="preserve">are materially affected by the standard, and those </w:t>
      </w:r>
      <w:r w:rsidR="006E422B" w:rsidRPr="00FD3A28">
        <w:rPr>
          <w:rFonts w:cs="Arial"/>
          <w:lang w:val="en-ZA"/>
        </w:rPr>
        <w:t xml:space="preserve">who </w:t>
      </w:r>
      <w:r w:rsidRPr="00FD3A28">
        <w:rPr>
          <w:rFonts w:cs="Arial"/>
          <w:lang w:val="en-ZA"/>
        </w:rPr>
        <w:t xml:space="preserve">can influence the implementation of the standard. The materially affected stakeholders shall represent a meaningful segment of the participants. </w:t>
      </w:r>
    </w:p>
    <w:p w14:paraId="418196A9" w14:textId="77777777" w:rsidR="00E34539" w:rsidRPr="00FD3A28" w:rsidRDefault="00E34539" w:rsidP="00160D57">
      <w:pPr>
        <w:widowControl w:val="0"/>
        <w:autoSpaceDE w:val="0"/>
        <w:autoSpaceDN w:val="0"/>
        <w:adjustRightInd w:val="0"/>
        <w:spacing w:after="0" w:line="202" w:lineRule="exact"/>
        <w:jc w:val="both"/>
        <w:rPr>
          <w:rFonts w:cs="Arial"/>
          <w:lang w:val="en-ZA"/>
        </w:rPr>
      </w:pPr>
    </w:p>
    <w:p w14:paraId="237DA89D" w14:textId="77777777" w:rsidR="00A22DC2" w:rsidRPr="00FD3A28" w:rsidRDefault="007726EF" w:rsidP="00943740">
      <w:pPr>
        <w:widowControl w:val="0"/>
        <w:overflowPunct w:val="0"/>
        <w:autoSpaceDE w:val="0"/>
        <w:autoSpaceDN w:val="0"/>
        <w:adjustRightInd w:val="0"/>
        <w:spacing w:after="0" w:line="240" w:lineRule="auto"/>
        <w:ind w:left="810" w:hanging="450"/>
        <w:jc w:val="both"/>
        <w:rPr>
          <w:rFonts w:cs="Arial"/>
          <w:lang w:val="en-ZA"/>
        </w:rPr>
      </w:pPr>
      <w:r w:rsidRPr="00FD3A28">
        <w:rPr>
          <w:rFonts w:cs="Arial"/>
          <w:lang w:val="en-ZA"/>
        </w:rPr>
        <w:t xml:space="preserve">4.3 </w:t>
      </w:r>
      <w:r w:rsidR="00A22DC2" w:rsidRPr="00FD3A28">
        <w:rPr>
          <w:rFonts w:cs="Arial"/>
          <w:lang w:val="en-ZA"/>
        </w:rPr>
        <w:t xml:space="preserve">The SAFAS Standardising Body shall invite all relevant interested organizations to participate in the SAFAS Working Group.  </w:t>
      </w:r>
    </w:p>
    <w:p w14:paraId="26BA52FF" w14:textId="77777777" w:rsidR="00E34539" w:rsidRPr="00FD3A28" w:rsidRDefault="00E34539" w:rsidP="00943740">
      <w:pPr>
        <w:widowControl w:val="0"/>
        <w:autoSpaceDE w:val="0"/>
        <w:autoSpaceDN w:val="0"/>
        <w:adjustRightInd w:val="0"/>
        <w:spacing w:after="0" w:line="245" w:lineRule="exact"/>
        <w:ind w:left="720"/>
        <w:jc w:val="both"/>
        <w:rPr>
          <w:rFonts w:cs="Arial"/>
          <w:lang w:val="en-ZA"/>
        </w:rPr>
      </w:pPr>
    </w:p>
    <w:p w14:paraId="550ED0CF" w14:textId="77777777" w:rsidR="00A22DC2" w:rsidRPr="00FD3A28" w:rsidRDefault="00B83FCD" w:rsidP="00943740">
      <w:pPr>
        <w:widowControl w:val="0"/>
        <w:overflowPunct w:val="0"/>
        <w:autoSpaceDE w:val="0"/>
        <w:autoSpaceDN w:val="0"/>
        <w:adjustRightInd w:val="0"/>
        <w:spacing w:after="0" w:line="226" w:lineRule="auto"/>
        <w:ind w:left="720" w:right="280" w:hanging="360"/>
        <w:jc w:val="both"/>
        <w:rPr>
          <w:rFonts w:cs="Arial"/>
          <w:lang w:val="en-ZA"/>
        </w:rPr>
      </w:pPr>
      <w:r w:rsidRPr="00FD3A28">
        <w:rPr>
          <w:rFonts w:cs="Arial"/>
          <w:lang w:val="en-ZA"/>
        </w:rPr>
        <w:t xml:space="preserve">4.4 </w:t>
      </w:r>
      <w:r w:rsidR="00E34539" w:rsidRPr="00FD3A28">
        <w:rPr>
          <w:rFonts w:cs="Arial"/>
          <w:lang w:val="en-ZA"/>
        </w:rPr>
        <w:t xml:space="preserve">Any organization, complying with clause </w:t>
      </w:r>
      <w:commentRangeStart w:id="104"/>
      <w:r w:rsidR="00E34539" w:rsidRPr="00FD3A28">
        <w:rPr>
          <w:rFonts w:cs="Arial"/>
          <w:lang w:val="en-ZA"/>
        </w:rPr>
        <w:t>3.2</w:t>
      </w:r>
      <w:commentRangeEnd w:id="104"/>
      <w:r w:rsidR="000F2249" w:rsidRPr="00FD3A28">
        <w:rPr>
          <w:rStyle w:val="CommentReference"/>
          <w:szCs w:val="20"/>
        </w:rPr>
        <w:commentReference w:id="104"/>
      </w:r>
      <w:r w:rsidR="00E34539" w:rsidRPr="00FD3A28">
        <w:rPr>
          <w:rFonts w:cs="Arial"/>
          <w:lang w:val="en-ZA"/>
        </w:rPr>
        <w:t>, that h</w:t>
      </w:r>
      <w:r w:rsidR="00001304" w:rsidRPr="00FD3A28">
        <w:rPr>
          <w:rFonts w:cs="Arial"/>
          <w:lang w:val="en-ZA"/>
        </w:rPr>
        <w:t>as not been invited can apply to the SAFAS Council</w:t>
      </w:r>
      <w:r w:rsidR="00E34539" w:rsidRPr="00FD3A28">
        <w:rPr>
          <w:rFonts w:cs="Arial"/>
          <w:lang w:val="en-ZA"/>
        </w:rPr>
        <w:t>, should they wish to participate in th</w:t>
      </w:r>
      <w:r w:rsidR="00603C3A" w:rsidRPr="00FD3A28">
        <w:rPr>
          <w:rFonts w:cs="Arial"/>
          <w:lang w:val="en-ZA"/>
        </w:rPr>
        <w:t>e SAFAS Working Group</w:t>
      </w:r>
      <w:r w:rsidR="00001304" w:rsidRPr="00FD3A28">
        <w:rPr>
          <w:rFonts w:cs="Arial"/>
          <w:lang w:val="en-ZA"/>
        </w:rPr>
        <w:t>. The council</w:t>
      </w:r>
      <w:r w:rsidR="00E34539" w:rsidRPr="00FD3A28">
        <w:rPr>
          <w:rFonts w:cs="Arial"/>
          <w:lang w:val="en-ZA"/>
        </w:rPr>
        <w:t xml:space="preserve"> will decide on their participation. </w:t>
      </w:r>
    </w:p>
    <w:p w14:paraId="346D7CAD" w14:textId="77777777" w:rsidR="00E34539" w:rsidRPr="00FD3A28" w:rsidRDefault="00E34539" w:rsidP="00943740">
      <w:pPr>
        <w:widowControl w:val="0"/>
        <w:autoSpaceDE w:val="0"/>
        <w:autoSpaceDN w:val="0"/>
        <w:adjustRightInd w:val="0"/>
        <w:spacing w:after="0" w:line="245" w:lineRule="exact"/>
        <w:ind w:left="810"/>
        <w:jc w:val="both"/>
        <w:rPr>
          <w:rFonts w:cs="Arial"/>
          <w:lang w:val="en-ZA"/>
        </w:rPr>
      </w:pPr>
    </w:p>
    <w:p w14:paraId="6754CCC4" w14:textId="77777777" w:rsidR="00A22DC2" w:rsidRPr="00FD3A28" w:rsidRDefault="00B83FCD" w:rsidP="00943740">
      <w:pPr>
        <w:widowControl w:val="0"/>
        <w:overflowPunct w:val="0"/>
        <w:autoSpaceDE w:val="0"/>
        <w:autoSpaceDN w:val="0"/>
        <w:adjustRightInd w:val="0"/>
        <w:spacing w:after="0" w:line="242" w:lineRule="exact"/>
        <w:ind w:left="810" w:right="140" w:hanging="450"/>
        <w:jc w:val="both"/>
        <w:rPr>
          <w:rFonts w:cs="Arial"/>
          <w:lang w:val="en-ZA"/>
        </w:rPr>
      </w:pPr>
      <w:r w:rsidRPr="00FD3A28">
        <w:rPr>
          <w:rFonts w:cs="Arial"/>
          <w:lang w:val="en-ZA"/>
        </w:rPr>
        <w:t xml:space="preserve">4.5 </w:t>
      </w:r>
      <w:r w:rsidR="00DB077E" w:rsidRPr="00FD3A28">
        <w:rPr>
          <w:rFonts w:cs="Arial"/>
          <w:lang w:val="en-ZA"/>
        </w:rPr>
        <w:t>The council</w:t>
      </w:r>
      <w:r w:rsidR="00E34539" w:rsidRPr="00FD3A28">
        <w:rPr>
          <w:rFonts w:cs="Arial"/>
          <w:lang w:val="en-ZA"/>
        </w:rPr>
        <w:t xml:space="preserve"> shall announce the assembly of the </w:t>
      </w:r>
      <w:r w:rsidR="00DB077E" w:rsidRPr="00FD3A28">
        <w:rPr>
          <w:rFonts w:cs="Arial"/>
          <w:lang w:val="en-ZA"/>
        </w:rPr>
        <w:t>SAFAS WG at</w:t>
      </w:r>
      <w:r w:rsidR="00E34539" w:rsidRPr="00FD3A28">
        <w:rPr>
          <w:rFonts w:cs="Arial"/>
          <w:lang w:val="en-ZA"/>
        </w:rPr>
        <w:t xml:space="preserve"> the start of the standard setting and revision process through the website </w:t>
      </w:r>
      <w:r w:rsidR="00DB077E" w:rsidRPr="00FD3A28">
        <w:rPr>
          <w:rFonts w:cs="Arial"/>
          <w:lang w:val="en-ZA"/>
        </w:rPr>
        <w:t>of SAFAS</w:t>
      </w:r>
      <w:r w:rsidR="00603C3A" w:rsidRPr="00FD3A28">
        <w:rPr>
          <w:rFonts w:cs="Arial"/>
          <w:lang w:val="en-ZA"/>
        </w:rPr>
        <w:t xml:space="preserve"> or</w:t>
      </w:r>
      <w:r w:rsidR="00DB544D" w:rsidRPr="00FD3A28">
        <w:rPr>
          <w:rFonts w:cs="Arial"/>
          <w:lang w:val="en-ZA"/>
        </w:rPr>
        <w:t xml:space="preserve"> other suitable pubic media.</w:t>
      </w:r>
      <w:r w:rsidR="00476DBA" w:rsidRPr="00FD3A28">
        <w:rPr>
          <w:rFonts w:cs="Arial"/>
          <w:lang w:val="en-ZA"/>
        </w:rPr>
        <w:t xml:space="preserve">  </w:t>
      </w:r>
    </w:p>
    <w:p w14:paraId="3B4065D4" w14:textId="77777777" w:rsidR="00E03330" w:rsidRPr="00FD3A28" w:rsidRDefault="00E03330" w:rsidP="00943740">
      <w:pPr>
        <w:pStyle w:val="ListParagraph"/>
        <w:ind w:left="810"/>
        <w:rPr>
          <w:rFonts w:cs="Arial"/>
          <w:sz w:val="14"/>
          <w:lang w:val="en-ZA"/>
        </w:rPr>
      </w:pPr>
    </w:p>
    <w:p w14:paraId="308F3BB3" w14:textId="77777777" w:rsidR="00A22DC2" w:rsidRPr="00FD3A28" w:rsidRDefault="00B83FCD" w:rsidP="00943740">
      <w:pPr>
        <w:widowControl w:val="0"/>
        <w:overflowPunct w:val="0"/>
        <w:autoSpaceDE w:val="0"/>
        <w:autoSpaceDN w:val="0"/>
        <w:adjustRightInd w:val="0"/>
        <w:spacing w:after="0" w:line="242" w:lineRule="exact"/>
        <w:ind w:left="810" w:right="140" w:hanging="450"/>
        <w:jc w:val="both"/>
        <w:rPr>
          <w:rFonts w:cs="Arial"/>
          <w:lang w:val="en-ZA"/>
        </w:rPr>
      </w:pPr>
      <w:r w:rsidRPr="00FD3A28">
        <w:rPr>
          <w:rFonts w:cs="Arial"/>
          <w:lang w:val="en-ZA"/>
        </w:rPr>
        <w:t xml:space="preserve">4.6 </w:t>
      </w:r>
      <w:r w:rsidR="00E34539" w:rsidRPr="00FD3A28">
        <w:rPr>
          <w:rFonts w:cs="Arial"/>
          <w:lang w:val="en-ZA"/>
        </w:rPr>
        <w:t xml:space="preserve">The list of organizations participating in the </w:t>
      </w:r>
      <w:r w:rsidR="00DB544D" w:rsidRPr="00FD3A28">
        <w:rPr>
          <w:rFonts w:cs="Arial"/>
          <w:lang w:val="en-ZA"/>
        </w:rPr>
        <w:t xml:space="preserve">SAFAS Working </w:t>
      </w:r>
      <w:r w:rsidR="000F2249" w:rsidRPr="00FD3A28">
        <w:rPr>
          <w:rFonts w:cs="Arial"/>
          <w:lang w:val="en-ZA"/>
        </w:rPr>
        <w:t>G</w:t>
      </w:r>
      <w:r w:rsidR="00DB544D" w:rsidRPr="00FD3A28">
        <w:rPr>
          <w:rFonts w:cs="Arial"/>
          <w:lang w:val="en-ZA"/>
        </w:rPr>
        <w:t xml:space="preserve">roup will be </w:t>
      </w:r>
      <w:r w:rsidR="00E34539" w:rsidRPr="00FD3A28">
        <w:rPr>
          <w:rFonts w:cs="Arial"/>
          <w:lang w:val="en-ZA"/>
        </w:rPr>
        <w:t>published on the we</w:t>
      </w:r>
      <w:r w:rsidR="00DB544D" w:rsidRPr="00FD3A28">
        <w:rPr>
          <w:rFonts w:cs="Arial"/>
          <w:lang w:val="en-ZA"/>
        </w:rPr>
        <w:t>bsite of SAFAS.</w:t>
      </w:r>
    </w:p>
    <w:p w14:paraId="01F21906" w14:textId="77777777" w:rsidR="00E34539" w:rsidRPr="00FD3A28" w:rsidRDefault="00E34539" w:rsidP="00943740">
      <w:pPr>
        <w:widowControl w:val="0"/>
        <w:autoSpaceDE w:val="0"/>
        <w:autoSpaceDN w:val="0"/>
        <w:adjustRightInd w:val="0"/>
        <w:spacing w:after="0" w:line="200" w:lineRule="exact"/>
        <w:ind w:left="810"/>
        <w:jc w:val="both"/>
        <w:rPr>
          <w:rFonts w:cs="Arial"/>
          <w:lang w:val="en-ZA"/>
        </w:rPr>
      </w:pPr>
    </w:p>
    <w:p w14:paraId="3FB6AA3C" w14:textId="77777777" w:rsidR="00A22DC2" w:rsidRPr="00FD3A28" w:rsidRDefault="00B83FCD" w:rsidP="00943740">
      <w:pPr>
        <w:widowControl w:val="0"/>
        <w:overflowPunct w:val="0"/>
        <w:autoSpaceDE w:val="0"/>
        <w:autoSpaceDN w:val="0"/>
        <w:adjustRightInd w:val="0"/>
        <w:spacing w:after="0" w:line="240" w:lineRule="auto"/>
        <w:ind w:left="360"/>
        <w:jc w:val="both"/>
        <w:rPr>
          <w:rFonts w:cs="Arial"/>
          <w:lang w:val="en-ZA"/>
        </w:rPr>
      </w:pPr>
      <w:r w:rsidRPr="00FD3A28">
        <w:rPr>
          <w:rFonts w:cs="Arial"/>
          <w:lang w:val="en-ZA"/>
        </w:rPr>
        <w:t xml:space="preserve">4.7 </w:t>
      </w:r>
      <w:r w:rsidR="00DB544D" w:rsidRPr="00FD3A28">
        <w:rPr>
          <w:rFonts w:cs="Arial"/>
          <w:lang w:val="en-ZA"/>
        </w:rPr>
        <w:t xml:space="preserve">The SAFAS Council chairperson will </w:t>
      </w:r>
      <w:r w:rsidR="00E34539" w:rsidRPr="00FD3A28">
        <w:rPr>
          <w:rFonts w:cs="Arial"/>
          <w:lang w:val="en-ZA"/>
        </w:rPr>
        <w:t xml:space="preserve">act as the central point of contact </w:t>
      </w:r>
    </w:p>
    <w:p w14:paraId="5DAD9C56" w14:textId="77777777" w:rsidR="00E03330" w:rsidRPr="00FD3A28" w:rsidRDefault="00E03330" w:rsidP="00C64E10">
      <w:pPr>
        <w:pStyle w:val="ListParagraph"/>
        <w:rPr>
          <w:rFonts w:cs="Arial"/>
          <w:sz w:val="14"/>
          <w:lang w:val="en-ZA"/>
        </w:rPr>
      </w:pPr>
    </w:p>
    <w:p w14:paraId="6853663B" w14:textId="77777777" w:rsidR="00E63BD1" w:rsidRPr="00FD3A28" w:rsidRDefault="00E34539">
      <w:pPr>
        <w:pStyle w:val="Heading1"/>
      </w:pPr>
      <w:bookmarkStart w:id="105" w:name="_Toc495045573"/>
      <w:r w:rsidRPr="00FD3A28">
        <w:t>Balanced representation of interests</w:t>
      </w:r>
      <w:bookmarkEnd w:id="105"/>
    </w:p>
    <w:p w14:paraId="6285E137" w14:textId="77777777" w:rsidR="00E34539" w:rsidRPr="00FD3A28" w:rsidRDefault="00E34539" w:rsidP="00160D57">
      <w:pPr>
        <w:widowControl w:val="0"/>
        <w:autoSpaceDE w:val="0"/>
        <w:autoSpaceDN w:val="0"/>
        <w:adjustRightInd w:val="0"/>
        <w:spacing w:after="0" w:line="314" w:lineRule="exact"/>
        <w:jc w:val="both"/>
        <w:rPr>
          <w:rFonts w:cs="Arial"/>
          <w:lang w:val="en-ZA"/>
        </w:rPr>
      </w:pPr>
    </w:p>
    <w:p w14:paraId="451DD784" w14:textId="77777777" w:rsidR="00A22DC2" w:rsidRPr="00FD3A28" w:rsidRDefault="00B3694F" w:rsidP="00943740">
      <w:pPr>
        <w:widowControl w:val="0"/>
        <w:overflowPunct w:val="0"/>
        <w:autoSpaceDE w:val="0"/>
        <w:autoSpaceDN w:val="0"/>
        <w:adjustRightInd w:val="0"/>
        <w:spacing w:after="0" w:line="239" w:lineRule="auto"/>
        <w:ind w:left="720" w:right="160" w:hanging="356"/>
        <w:jc w:val="both"/>
        <w:rPr>
          <w:rFonts w:cs="Arial"/>
          <w:lang w:val="en-ZA"/>
        </w:rPr>
      </w:pPr>
      <w:r w:rsidRPr="00FD3A28">
        <w:rPr>
          <w:rFonts w:cs="Arial"/>
          <w:lang w:val="en-ZA"/>
        </w:rPr>
        <w:t>5</w:t>
      </w:r>
      <w:r w:rsidR="00476DBA" w:rsidRPr="00FD3A28">
        <w:rPr>
          <w:rFonts w:cs="Arial"/>
          <w:lang w:val="en-ZA"/>
        </w:rPr>
        <w:t>.1</w:t>
      </w:r>
      <w:r w:rsidR="009E6910" w:rsidRPr="00FD3A28">
        <w:rPr>
          <w:rFonts w:cs="Arial"/>
          <w:lang w:val="en-ZA"/>
        </w:rPr>
        <w:t xml:space="preserve"> </w:t>
      </w:r>
      <w:r w:rsidR="00E34539" w:rsidRPr="00FD3A28">
        <w:rPr>
          <w:rFonts w:cs="Arial"/>
          <w:lang w:val="en-ZA"/>
        </w:rPr>
        <w:t xml:space="preserve">The </w:t>
      </w:r>
      <w:r w:rsidR="00E165E2" w:rsidRPr="00FD3A28">
        <w:rPr>
          <w:rFonts w:cs="Arial"/>
          <w:lang w:val="en-ZA"/>
        </w:rPr>
        <w:t xml:space="preserve">SAFAS Working Group </w:t>
      </w:r>
      <w:r w:rsidR="00E34539" w:rsidRPr="00FD3A28">
        <w:rPr>
          <w:rFonts w:cs="Arial"/>
          <w:lang w:val="en-ZA"/>
        </w:rPr>
        <w:t xml:space="preserve">shall have a balanced representation of interest groups and will be set up in such a way that no single interest group can dominate the decision making process. </w:t>
      </w:r>
      <w:bookmarkStart w:id="106" w:name="page4"/>
      <w:bookmarkEnd w:id="106"/>
      <w:r w:rsidR="00603C3A" w:rsidRPr="00FD3A28">
        <w:rPr>
          <w:rFonts w:cs="Arial"/>
          <w:lang w:val="en-ZA"/>
        </w:rPr>
        <w:t>T</w:t>
      </w:r>
      <w:r w:rsidR="00E34539" w:rsidRPr="00FD3A28">
        <w:rPr>
          <w:rFonts w:cs="Arial"/>
          <w:lang w:val="en-ZA"/>
        </w:rPr>
        <w:t xml:space="preserve">he interest groups </w:t>
      </w:r>
      <w:r w:rsidR="00603C3A" w:rsidRPr="00FD3A28">
        <w:rPr>
          <w:rFonts w:cs="Arial"/>
          <w:lang w:val="en-ZA"/>
        </w:rPr>
        <w:t>invited to be part of the</w:t>
      </w:r>
      <w:r w:rsidR="00E34539" w:rsidRPr="00FD3A28">
        <w:rPr>
          <w:rFonts w:cs="Arial"/>
          <w:lang w:val="en-ZA"/>
        </w:rPr>
        <w:t xml:space="preserve"> </w:t>
      </w:r>
      <w:r w:rsidR="00E165E2" w:rsidRPr="00FD3A28">
        <w:rPr>
          <w:rFonts w:cs="Arial"/>
          <w:lang w:val="en-ZA"/>
        </w:rPr>
        <w:t xml:space="preserve">SAFAS Working Group </w:t>
      </w:r>
      <w:r w:rsidR="00E34539" w:rsidRPr="00FD3A28">
        <w:rPr>
          <w:rFonts w:cs="Arial"/>
          <w:lang w:val="en-ZA"/>
        </w:rPr>
        <w:t>are</w:t>
      </w:r>
      <w:r w:rsidR="00A92406" w:rsidRPr="00FD3A28">
        <w:rPr>
          <w:rFonts w:cs="Arial"/>
          <w:lang w:val="en-ZA"/>
        </w:rPr>
        <w:t xml:space="preserve">: </w:t>
      </w:r>
    </w:p>
    <w:p w14:paraId="24E1C94F" w14:textId="77777777" w:rsidR="00E34539" w:rsidRPr="00FD3A28" w:rsidRDefault="00E34539" w:rsidP="00943740">
      <w:pPr>
        <w:widowControl w:val="0"/>
        <w:tabs>
          <w:tab w:val="num" w:pos="584"/>
        </w:tabs>
        <w:overflowPunct w:val="0"/>
        <w:autoSpaceDE w:val="0"/>
        <w:autoSpaceDN w:val="0"/>
        <w:adjustRightInd w:val="0"/>
        <w:spacing w:after="0" w:line="239" w:lineRule="auto"/>
        <w:ind w:left="948" w:right="160"/>
        <w:jc w:val="both"/>
        <w:rPr>
          <w:rFonts w:cs="Arial"/>
          <w:lang w:val="en-ZA"/>
        </w:rPr>
      </w:pPr>
      <w:r w:rsidRPr="00FD3A28">
        <w:rPr>
          <w:rFonts w:cs="Arial"/>
          <w:lang w:val="en-ZA"/>
        </w:rPr>
        <w:t xml:space="preserve"> </w:t>
      </w:r>
    </w:p>
    <w:p w14:paraId="04F493D3" w14:textId="77777777" w:rsidR="00E34539" w:rsidRPr="00FD3A28" w:rsidRDefault="00E34539" w:rsidP="00943740">
      <w:pPr>
        <w:widowControl w:val="0"/>
        <w:autoSpaceDE w:val="0"/>
        <w:autoSpaceDN w:val="0"/>
        <w:adjustRightInd w:val="0"/>
        <w:spacing w:after="0" w:line="2" w:lineRule="exact"/>
        <w:ind w:left="364"/>
        <w:jc w:val="both"/>
        <w:rPr>
          <w:rFonts w:cs="Arial"/>
          <w:lang w:val="en-ZA"/>
        </w:rPr>
      </w:pPr>
    </w:p>
    <w:p w14:paraId="35D7BB01" w14:textId="77777777" w:rsidR="00A22DC2" w:rsidRPr="00FD3A28" w:rsidRDefault="00A22DC2" w:rsidP="00943740">
      <w:pPr>
        <w:pStyle w:val="ListParagraph"/>
        <w:widowControl w:val="0"/>
        <w:numPr>
          <w:ilvl w:val="0"/>
          <w:numId w:val="43"/>
        </w:numPr>
        <w:overflowPunct w:val="0"/>
        <w:autoSpaceDE w:val="0"/>
        <w:autoSpaceDN w:val="0"/>
        <w:adjustRightInd w:val="0"/>
        <w:spacing w:after="0" w:line="239" w:lineRule="auto"/>
        <w:ind w:left="1080"/>
        <w:jc w:val="both"/>
        <w:rPr>
          <w:rFonts w:cs="Arial"/>
          <w:lang w:val="en-ZA"/>
        </w:rPr>
      </w:pPr>
      <w:r w:rsidRPr="00FD3A28">
        <w:rPr>
          <w:rFonts w:cs="Arial"/>
          <w:lang w:val="en-ZA"/>
        </w:rPr>
        <w:t>Forest owners and forest managers at all scales</w:t>
      </w:r>
    </w:p>
    <w:p w14:paraId="302DD56E" w14:textId="77777777" w:rsidR="00E34539" w:rsidRPr="00FD3A28" w:rsidRDefault="00E34539" w:rsidP="00943740">
      <w:pPr>
        <w:widowControl w:val="0"/>
        <w:autoSpaceDE w:val="0"/>
        <w:autoSpaceDN w:val="0"/>
        <w:adjustRightInd w:val="0"/>
        <w:spacing w:after="0" w:line="38" w:lineRule="exact"/>
        <w:ind w:left="1080"/>
        <w:jc w:val="both"/>
        <w:rPr>
          <w:rFonts w:cs="Arial"/>
          <w:lang w:val="en-ZA"/>
        </w:rPr>
      </w:pPr>
    </w:p>
    <w:p w14:paraId="69619C0C" w14:textId="77777777" w:rsidR="00A22DC2" w:rsidRPr="00FD3A28" w:rsidRDefault="00A22DC2" w:rsidP="00943740">
      <w:pPr>
        <w:pStyle w:val="ListParagraph"/>
        <w:widowControl w:val="0"/>
        <w:numPr>
          <w:ilvl w:val="0"/>
          <w:numId w:val="43"/>
        </w:numPr>
        <w:overflowPunct w:val="0"/>
        <w:autoSpaceDE w:val="0"/>
        <w:autoSpaceDN w:val="0"/>
        <w:adjustRightInd w:val="0"/>
        <w:spacing w:after="0" w:line="239" w:lineRule="auto"/>
        <w:ind w:left="1080"/>
        <w:jc w:val="both"/>
        <w:rPr>
          <w:rFonts w:cs="Arial"/>
          <w:lang w:val="en-ZA"/>
        </w:rPr>
      </w:pPr>
      <w:r w:rsidRPr="00FD3A28">
        <w:rPr>
          <w:rFonts w:cs="Arial"/>
          <w:lang w:val="en-ZA"/>
        </w:rPr>
        <w:t xml:space="preserve">Supply chain from harvest to end user </w:t>
      </w:r>
    </w:p>
    <w:p w14:paraId="60AC7650" w14:textId="77777777" w:rsidR="00A22DC2" w:rsidRPr="00FD3A28" w:rsidRDefault="00A22DC2" w:rsidP="00943740">
      <w:pPr>
        <w:pStyle w:val="ListParagraph"/>
        <w:widowControl w:val="0"/>
        <w:numPr>
          <w:ilvl w:val="0"/>
          <w:numId w:val="43"/>
        </w:numPr>
        <w:overflowPunct w:val="0"/>
        <w:autoSpaceDE w:val="0"/>
        <w:autoSpaceDN w:val="0"/>
        <w:adjustRightInd w:val="0"/>
        <w:spacing w:after="0" w:line="239" w:lineRule="auto"/>
        <w:ind w:left="1080"/>
        <w:jc w:val="both"/>
        <w:rPr>
          <w:rFonts w:cs="Arial"/>
          <w:lang w:val="en-ZA"/>
        </w:rPr>
      </w:pPr>
      <w:r w:rsidRPr="00FD3A28">
        <w:rPr>
          <w:rFonts w:cs="Arial"/>
          <w:lang w:val="en-ZA"/>
        </w:rPr>
        <w:t xml:space="preserve">Environmental organizations </w:t>
      </w:r>
    </w:p>
    <w:p w14:paraId="5343C1DD" w14:textId="77777777" w:rsidR="00A22DC2" w:rsidRPr="00FD3A28" w:rsidRDefault="00A22DC2" w:rsidP="00943740">
      <w:pPr>
        <w:pStyle w:val="ListParagraph"/>
        <w:widowControl w:val="0"/>
        <w:numPr>
          <w:ilvl w:val="0"/>
          <w:numId w:val="43"/>
        </w:numPr>
        <w:overflowPunct w:val="0"/>
        <w:autoSpaceDE w:val="0"/>
        <w:autoSpaceDN w:val="0"/>
        <w:adjustRightInd w:val="0"/>
        <w:spacing w:after="0" w:line="239" w:lineRule="auto"/>
        <w:ind w:left="1080"/>
        <w:jc w:val="both"/>
        <w:rPr>
          <w:rFonts w:cs="Arial"/>
          <w:lang w:val="en-ZA"/>
        </w:rPr>
      </w:pPr>
      <w:r w:rsidRPr="00FD3A28">
        <w:rPr>
          <w:rFonts w:cs="Arial"/>
          <w:lang w:val="en-ZA"/>
        </w:rPr>
        <w:t>Government</w:t>
      </w:r>
    </w:p>
    <w:p w14:paraId="69711D37" w14:textId="77777777" w:rsidR="00A22DC2" w:rsidRPr="00FD3A28" w:rsidRDefault="00A22DC2" w:rsidP="00943740">
      <w:pPr>
        <w:pStyle w:val="ListParagraph"/>
        <w:widowControl w:val="0"/>
        <w:numPr>
          <w:ilvl w:val="0"/>
          <w:numId w:val="43"/>
        </w:numPr>
        <w:overflowPunct w:val="0"/>
        <w:autoSpaceDE w:val="0"/>
        <w:autoSpaceDN w:val="0"/>
        <w:adjustRightInd w:val="0"/>
        <w:spacing w:after="0" w:line="239" w:lineRule="auto"/>
        <w:ind w:left="1080"/>
        <w:jc w:val="both"/>
        <w:rPr>
          <w:rFonts w:cs="Arial"/>
          <w:lang w:val="en-ZA"/>
        </w:rPr>
      </w:pPr>
      <w:r w:rsidRPr="00FD3A28">
        <w:rPr>
          <w:rFonts w:cs="Arial"/>
          <w:lang w:val="en-ZA"/>
        </w:rPr>
        <w:t xml:space="preserve">Research </w:t>
      </w:r>
    </w:p>
    <w:p w14:paraId="337AB055" w14:textId="77777777" w:rsidR="00A22DC2" w:rsidRPr="00FD3A28" w:rsidRDefault="00A22DC2" w:rsidP="00943740">
      <w:pPr>
        <w:pStyle w:val="ListParagraph"/>
        <w:widowControl w:val="0"/>
        <w:numPr>
          <w:ilvl w:val="0"/>
          <w:numId w:val="43"/>
        </w:numPr>
        <w:overflowPunct w:val="0"/>
        <w:autoSpaceDE w:val="0"/>
        <w:autoSpaceDN w:val="0"/>
        <w:adjustRightInd w:val="0"/>
        <w:spacing w:after="0" w:line="239" w:lineRule="auto"/>
        <w:ind w:left="1080"/>
        <w:jc w:val="both"/>
        <w:rPr>
          <w:rFonts w:cs="Arial"/>
          <w:lang w:val="en-ZA"/>
        </w:rPr>
      </w:pPr>
      <w:r w:rsidRPr="00FD3A28">
        <w:rPr>
          <w:rFonts w:cs="Arial"/>
          <w:lang w:val="en-ZA"/>
        </w:rPr>
        <w:t xml:space="preserve">Community interests </w:t>
      </w:r>
    </w:p>
    <w:p w14:paraId="04CB6F32" w14:textId="77777777" w:rsidR="00476DBA" w:rsidRPr="00FD3A28" w:rsidRDefault="00476DBA" w:rsidP="00943740">
      <w:pPr>
        <w:widowControl w:val="0"/>
        <w:autoSpaceDE w:val="0"/>
        <w:autoSpaceDN w:val="0"/>
        <w:adjustRightInd w:val="0"/>
        <w:spacing w:after="0" w:line="282" w:lineRule="exact"/>
        <w:ind w:left="364"/>
        <w:jc w:val="both"/>
        <w:rPr>
          <w:rFonts w:cs="Arial"/>
          <w:lang w:val="en-ZA"/>
        </w:rPr>
      </w:pPr>
    </w:p>
    <w:p w14:paraId="0B757B21" w14:textId="77777777" w:rsidR="00A22DC2" w:rsidRPr="00FD3A28" w:rsidRDefault="00B3694F" w:rsidP="00943740">
      <w:pPr>
        <w:widowControl w:val="0"/>
        <w:overflowPunct w:val="0"/>
        <w:autoSpaceDE w:val="0"/>
        <w:autoSpaceDN w:val="0"/>
        <w:adjustRightInd w:val="0"/>
        <w:spacing w:after="0" w:line="226" w:lineRule="auto"/>
        <w:ind w:left="810" w:right="220" w:hanging="446"/>
        <w:jc w:val="both"/>
        <w:rPr>
          <w:rFonts w:cs="Arial"/>
          <w:lang w:val="en-ZA"/>
        </w:rPr>
      </w:pPr>
      <w:r w:rsidRPr="00FD3A28">
        <w:rPr>
          <w:rFonts w:cs="Arial"/>
          <w:lang w:val="en-ZA"/>
        </w:rPr>
        <w:t>5</w:t>
      </w:r>
      <w:r w:rsidR="00476DBA" w:rsidRPr="00FD3A28">
        <w:rPr>
          <w:rFonts w:cs="Arial"/>
          <w:lang w:val="en-ZA"/>
        </w:rPr>
        <w:t>.2</w:t>
      </w:r>
      <w:r w:rsidR="00B83FCD" w:rsidRPr="00FD3A28">
        <w:rPr>
          <w:rFonts w:cs="Arial"/>
          <w:lang w:val="en-ZA"/>
        </w:rPr>
        <w:t xml:space="preserve"> </w:t>
      </w:r>
      <w:r w:rsidR="00E34539" w:rsidRPr="00FD3A28">
        <w:rPr>
          <w:rFonts w:cs="Arial"/>
          <w:lang w:val="en-ZA"/>
        </w:rPr>
        <w:t xml:space="preserve">The </w:t>
      </w:r>
      <w:r w:rsidR="00A92406" w:rsidRPr="00FD3A28">
        <w:rPr>
          <w:rFonts w:cs="Arial"/>
          <w:lang w:val="en-ZA"/>
        </w:rPr>
        <w:t>SAFAS Working Group determines</w:t>
      </w:r>
      <w:r w:rsidR="00E34539" w:rsidRPr="00FD3A28">
        <w:rPr>
          <w:rFonts w:cs="Arial"/>
          <w:lang w:val="en-ZA"/>
        </w:rPr>
        <w:t xml:space="preserve"> which interest group an organization belongs </w:t>
      </w:r>
      <w:r w:rsidR="00A92406" w:rsidRPr="00FD3A28">
        <w:rPr>
          <w:rFonts w:cs="Arial"/>
          <w:lang w:val="en-ZA"/>
        </w:rPr>
        <w:t xml:space="preserve">to </w:t>
      </w:r>
      <w:r w:rsidR="00E34539" w:rsidRPr="00FD3A28">
        <w:rPr>
          <w:rFonts w:cs="Arial"/>
          <w:lang w:val="en-ZA"/>
        </w:rPr>
        <w:t xml:space="preserve">and informs </w:t>
      </w:r>
      <w:r w:rsidR="00A92406" w:rsidRPr="00FD3A28">
        <w:rPr>
          <w:rFonts w:cs="Arial"/>
          <w:lang w:val="en-ZA"/>
        </w:rPr>
        <w:t xml:space="preserve">them </w:t>
      </w:r>
      <w:r w:rsidR="00E34539" w:rsidRPr="00FD3A28">
        <w:rPr>
          <w:rFonts w:cs="Arial"/>
          <w:lang w:val="en-ZA"/>
        </w:rPr>
        <w:t xml:space="preserve">about this in the invitation. In consultation with the </w:t>
      </w:r>
      <w:r w:rsidR="00A92406" w:rsidRPr="00FD3A28">
        <w:rPr>
          <w:rFonts w:cs="Arial"/>
          <w:lang w:val="en-ZA"/>
        </w:rPr>
        <w:t xml:space="preserve">SAFAS Working </w:t>
      </w:r>
      <w:r w:rsidR="000F2249" w:rsidRPr="00FD3A28">
        <w:rPr>
          <w:rFonts w:cs="Arial"/>
          <w:lang w:val="en-ZA"/>
        </w:rPr>
        <w:t>G</w:t>
      </w:r>
      <w:r w:rsidR="00A92406" w:rsidRPr="00FD3A28">
        <w:rPr>
          <w:rFonts w:cs="Arial"/>
          <w:lang w:val="en-ZA"/>
        </w:rPr>
        <w:t xml:space="preserve">roup </w:t>
      </w:r>
      <w:r w:rsidR="00E34539" w:rsidRPr="00FD3A28">
        <w:rPr>
          <w:rFonts w:cs="Arial"/>
          <w:lang w:val="en-ZA"/>
        </w:rPr>
        <w:t>and other interest groups</w:t>
      </w:r>
      <w:r w:rsidR="000F2249" w:rsidRPr="00FD3A28">
        <w:rPr>
          <w:rFonts w:cs="Arial"/>
          <w:lang w:val="en-ZA"/>
        </w:rPr>
        <w:t>,</w:t>
      </w:r>
      <w:r w:rsidR="00E34539" w:rsidRPr="00FD3A28">
        <w:rPr>
          <w:rFonts w:cs="Arial"/>
          <w:lang w:val="en-ZA"/>
        </w:rPr>
        <w:t xml:space="preserve"> an organization can request a transfer to a different interest group. </w:t>
      </w:r>
    </w:p>
    <w:p w14:paraId="350149AD" w14:textId="77777777" w:rsidR="00E34539" w:rsidRPr="00FD3A28" w:rsidRDefault="00E34539" w:rsidP="00943740">
      <w:pPr>
        <w:widowControl w:val="0"/>
        <w:autoSpaceDE w:val="0"/>
        <w:autoSpaceDN w:val="0"/>
        <w:adjustRightInd w:val="0"/>
        <w:spacing w:after="0" w:line="245" w:lineRule="exact"/>
        <w:ind w:left="364"/>
        <w:jc w:val="both"/>
        <w:rPr>
          <w:rFonts w:cs="Arial"/>
          <w:lang w:val="en-ZA"/>
        </w:rPr>
      </w:pPr>
    </w:p>
    <w:p w14:paraId="0D743D87" w14:textId="77777777" w:rsidR="00A22DC2" w:rsidRPr="00FD3A28" w:rsidRDefault="00B3694F" w:rsidP="00943740">
      <w:pPr>
        <w:widowControl w:val="0"/>
        <w:overflowPunct w:val="0"/>
        <w:autoSpaceDE w:val="0"/>
        <w:autoSpaceDN w:val="0"/>
        <w:adjustRightInd w:val="0"/>
        <w:spacing w:after="0" w:line="226" w:lineRule="auto"/>
        <w:ind w:left="810" w:right="440" w:hanging="446"/>
        <w:jc w:val="both"/>
        <w:rPr>
          <w:rFonts w:cs="Arial"/>
          <w:lang w:val="en-ZA"/>
        </w:rPr>
      </w:pPr>
      <w:r w:rsidRPr="00FD3A28">
        <w:rPr>
          <w:rFonts w:cs="Arial"/>
          <w:lang w:val="en-ZA"/>
        </w:rPr>
        <w:t>5</w:t>
      </w:r>
      <w:r w:rsidR="003A3394" w:rsidRPr="00FD3A28">
        <w:rPr>
          <w:rFonts w:cs="Arial"/>
          <w:lang w:val="en-ZA"/>
        </w:rPr>
        <w:t>.</w:t>
      </w:r>
      <w:r w:rsidR="00476DBA" w:rsidRPr="00FD3A28">
        <w:rPr>
          <w:rFonts w:cs="Arial"/>
          <w:lang w:val="en-ZA"/>
        </w:rPr>
        <w:t>3</w:t>
      </w:r>
      <w:r w:rsidR="00B83FCD" w:rsidRPr="00FD3A28">
        <w:rPr>
          <w:rFonts w:cs="Arial"/>
          <w:lang w:val="en-ZA"/>
        </w:rPr>
        <w:t xml:space="preserve"> </w:t>
      </w:r>
      <w:r w:rsidR="00E34539" w:rsidRPr="00FD3A28">
        <w:rPr>
          <w:rFonts w:cs="Arial"/>
          <w:lang w:val="en-ZA"/>
        </w:rPr>
        <w:t xml:space="preserve">Every participant in an interest group is allowed to be accompanied by one or </w:t>
      </w:r>
      <w:r w:rsidR="00E34539" w:rsidRPr="00FD3A28">
        <w:rPr>
          <w:rFonts w:cs="Arial"/>
          <w:lang w:val="en-ZA"/>
        </w:rPr>
        <w:lastRenderedPageBreak/>
        <w:t>more experts from e.g. government, research, educational facilities or an umbrella organization</w:t>
      </w:r>
      <w:r w:rsidR="000F2249" w:rsidRPr="00FD3A28">
        <w:rPr>
          <w:rFonts w:cs="Arial"/>
          <w:lang w:val="en-ZA"/>
        </w:rPr>
        <w:t>.</w:t>
      </w:r>
      <w:r w:rsidR="00E34539" w:rsidRPr="00FD3A28">
        <w:rPr>
          <w:rFonts w:cs="Arial"/>
          <w:lang w:val="en-ZA"/>
        </w:rPr>
        <w:t xml:space="preserve"> </w:t>
      </w:r>
    </w:p>
    <w:p w14:paraId="3F69290D" w14:textId="77777777" w:rsidR="00A17662" w:rsidRPr="00FD3A28" w:rsidRDefault="00A17662" w:rsidP="00943740">
      <w:pPr>
        <w:widowControl w:val="0"/>
        <w:overflowPunct w:val="0"/>
        <w:autoSpaceDE w:val="0"/>
        <w:autoSpaceDN w:val="0"/>
        <w:adjustRightInd w:val="0"/>
        <w:spacing w:after="0" w:line="226" w:lineRule="auto"/>
        <w:ind w:left="364" w:right="440"/>
        <w:jc w:val="both"/>
        <w:rPr>
          <w:rFonts w:cs="Arial"/>
          <w:lang w:val="en-ZA"/>
        </w:rPr>
      </w:pPr>
    </w:p>
    <w:p w14:paraId="4058BCBA" w14:textId="77777777" w:rsidR="00A22DC2" w:rsidRPr="00FD3A28" w:rsidRDefault="00B3694F" w:rsidP="00943740">
      <w:pPr>
        <w:widowControl w:val="0"/>
        <w:overflowPunct w:val="0"/>
        <w:autoSpaceDE w:val="0"/>
        <w:autoSpaceDN w:val="0"/>
        <w:adjustRightInd w:val="0"/>
        <w:spacing w:after="0" w:line="226" w:lineRule="auto"/>
        <w:ind w:left="810" w:right="440" w:hanging="446"/>
        <w:jc w:val="both"/>
        <w:rPr>
          <w:rFonts w:cs="Arial"/>
          <w:lang w:val="en-ZA"/>
        </w:rPr>
      </w:pPr>
      <w:r w:rsidRPr="00FD3A28">
        <w:rPr>
          <w:rFonts w:cs="Arial"/>
          <w:lang w:val="en-ZA"/>
        </w:rPr>
        <w:t>5</w:t>
      </w:r>
      <w:r w:rsidR="00476DBA" w:rsidRPr="00FD3A28">
        <w:rPr>
          <w:rFonts w:cs="Arial"/>
          <w:lang w:val="en-ZA"/>
        </w:rPr>
        <w:t>.4</w:t>
      </w:r>
      <w:r w:rsidR="009E6910" w:rsidRPr="00FD3A28">
        <w:rPr>
          <w:rFonts w:cs="Arial"/>
          <w:lang w:val="en-ZA"/>
        </w:rPr>
        <w:t xml:space="preserve"> </w:t>
      </w:r>
      <w:r w:rsidR="006C0AB5" w:rsidRPr="00FD3A28">
        <w:rPr>
          <w:rFonts w:cs="Arial"/>
          <w:lang w:val="en-ZA"/>
        </w:rPr>
        <w:t>The Standardising B</w:t>
      </w:r>
      <w:r w:rsidR="00AD5650" w:rsidRPr="00FD3A28">
        <w:rPr>
          <w:rFonts w:cs="Arial"/>
          <w:lang w:val="en-ZA"/>
        </w:rPr>
        <w:t>ody shall identify disadvant</w:t>
      </w:r>
      <w:r w:rsidR="006C0AB5" w:rsidRPr="00FD3A28">
        <w:rPr>
          <w:rFonts w:cs="Arial"/>
          <w:lang w:val="en-ZA"/>
        </w:rPr>
        <w:t>aged and key stakeholders. The</w:t>
      </w:r>
      <w:r w:rsidR="00B83FCD" w:rsidRPr="00FD3A28">
        <w:rPr>
          <w:rFonts w:cs="Arial"/>
          <w:lang w:val="en-ZA"/>
        </w:rPr>
        <w:t xml:space="preserve"> </w:t>
      </w:r>
      <w:r w:rsidR="006C0AB5" w:rsidRPr="00FD3A28">
        <w:rPr>
          <w:rFonts w:cs="Arial"/>
          <w:lang w:val="en-ZA"/>
        </w:rPr>
        <w:t>Standardising B</w:t>
      </w:r>
      <w:r w:rsidR="00AD5650" w:rsidRPr="00FD3A28">
        <w:rPr>
          <w:rFonts w:cs="Arial"/>
          <w:lang w:val="en-ZA"/>
        </w:rPr>
        <w:t>ody shall address the constraints of their participation and proactively seek their participation and contribution in the standard</w:t>
      </w:r>
      <w:r w:rsidR="000F2249" w:rsidRPr="00FD3A28">
        <w:rPr>
          <w:rFonts w:cs="Arial"/>
          <w:lang w:val="en-ZA"/>
        </w:rPr>
        <w:t xml:space="preserve"> </w:t>
      </w:r>
      <w:r w:rsidR="00AD5650" w:rsidRPr="00FD3A28">
        <w:rPr>
          <w:rFonts w:cs="Arial"/>
          <w:lang w:val="en-ZA"/>
        </w:rPr>
        <w:t xml:space="preserve">setting activities. </w:t>
      </w:r>
    </w:p>
    <w:p w14:paraId="274CFFB7" w14:textId="77777777" w:rsidR="00E34539" w:rsidRPr="00FD3A28" w:rsidRDefault="00E34539" w:rsidP="00160D57">
      <w:pPr>
        <w:widowControl w:val="0"/>
        <w:autoSpaceDE w:val="0"/>
        <w:autoSpaceDN w:val="0"/>
        <w:adjustRightInd w:val="0"/>
        <w:spacing w:after="0" w:line="200" w:lineRule="exact"/>
        <w:jc w:val="both"/>
        <w:rPr>
          <w:rFonts w:cs="Arial"/>
          <w:lang w:val="en-ZA"/>
        </w:rPr>
      </w:pPr>
    </w:p>
    <w:p w14:paraId="4FFAE8A5" w14:textId="77777777" w:rsidR="00E63BD1" w:rsidRPr="00FD3A28" w:rsidRDefault="00E34539">
      <w:pPr>
        <w:pStyle w:val="Heading1"/>
      </w:pPr>
      <w:bookmarkStart w:id="107" w:name="_Toc495045574"/>
      <w:r w:rsidRPr="00FD3A28">
        <w:t>Decision making</w:t>
      </w:r>
      <w:bookmarkEnd w:id="107"/>
    </w:p>
    <w:p w14:paraId="67BBE19F" w14:textId="77777777" w:rsidR="00E34539" w:rsidRPr="00FD3A28" w:rsidRDefault="00E34539" w:rsidP="00160D57">
      <w:pPr>
        <w:widowControl w:val="0"/>
        <w:autoSpaceDE w:val="0"/>
        <w:autoSpaceDN w:val="0"/>
        <w:adjustRightInd w:val="0"/>
        <w:spacing w:after="0" w:line="245" w:lineRule="exact"/>
        <w:jc w:val="both"/>
        <w:rPr>
          <w:rFonts w:cs="Arial"/>
          <w:lang w:val="en-ZA"/>
        </w:rPr>
      </w:pPr>
    </w:p>
    <w:p w14:paraId="2DCB8F3E" w14:textId="77777777" w:rsidR="00A22DC2" w:rsidRPr="00FD3A28" w:rsidRDefault="00A22DC2" w:rsidP="00943740">
      <w:pPr>
        <w:pStyle w:val="ListParagraph"/>
        <w:widowControl w:val="0"/>
        <w:numPr>
          <w:ilvl w:val="1"/>
          <w:numId w:val="37"/>
        </w:numPr>
        <w:overflowPunct w:val="0"/>
        <w:autoSpaceDE w:val="0"/>
        <w:autoSpaceDN w:val="0"/>
        <w:adjustRightInd w:val="0"/>
        <w:spacing w:after="0" w:line="219" w:lineRule="auto"/>
        <w:ind w:left="784" w:right="540"/>
        <w:jc w:val="both"/>
        <w:rPr>
          <w:rFonts w:cs="Arial"/>
          <w:lang w:val="en-ZA"/>
        </w:rPr>
      </w:pPr>
      <w:r w:rsidRPr="00FD3A28">
        <w:rPr>
          <w:rFonts w:cs="Arial"/>
          <w:lang w:val="en-ZA"/>
        </w:rPr>
        <w:t xml:space="preserve">Meetings of the SAFAS Working Group are chaired by the chairperson of the SAFAS Council or by a person assigned by the council. </w:t>
      </w:r>
    </w:p>
    <w:p w14:paraId="75430860" w14:textId="77777777" w:rsidR="00E34539" w:rsidRPr="00FD3A28" w:rsidRDefault="00E34539" w:rsidP="00943740">
      <w:pPr>
        <w:widowControl w:val="0"/>
        <w:autoSpaceDE w:val="0"/>
        <w:autoSpaceDN w:val="0"/>
        <w:adjustRightInd w:val="0"/>
        <w:spacing w:after="0" w:line="246" w:lineRule="exact"/>
        <w:ind w:left="424"/>
        <w:jc w:val="both"/>
        <w:rPr>
          <w:rFonts w:cs="Arial"/>
          <w:lang w:val="en-ZA"/>
        </w:rPr>
      </w:pPr>
    </w:p>
    <w:p w14:paraId="27A53653" w14:textId="77777777" w:rsidR="00A22DC2" w:rsidRPr="00FD3A28" w:rsidRDefault="002A65DC" w:rsidP="00943740">
      <w:pPr>
        <w:widowControl w:val="0"/>
        <w:overflowPunct w:val="0"/>
        <w:autoSpaceDE w:val="0"/>
        <w:autoSpaceDN w:val="0"/>
        <w:adjustRightInd w:val="0"/>
        <w:spacing w:after="0" w:line="228" w:lineRule="auto"/>
        <w:ind w:left="810" w:right="720" w:hanging="386"/>
        <w:jc w:val="both"/>
        <w:rPr>
          <w:rFonts w:cs="Arial"/>
          <w:lang w:val="en-ZA"/>
        </w:rPr>
      </w:pPr>
      <w:r w:rsidRPr="00FD3A28">
        <w:rPr>
          <w:rFonts w:cs="Arial"/>
          <w:lang w:val="en-ZA"/>
        </w:rPr>
        <w:t>6.2</w:t>
      </w:r>
      <w:r w:rsidR="00777373" w:rsidRPr="00FD3A28">
        <w:rPr>
          <w:rFonts w:cs="Arial"/>
          <w:lang w:val="en-ZA"/>
        </w:rPr>
        <w:t xml:space="preserve"> </w:t>
      </w:r>
      <w:r w:rsidR="00A22DC2" w:rsidRPr="00FD3A28">
        <w:rPr>
          <w:rFonts w:cs="Arial"/>
          <w:lang w:val="en-ZA"/>
        </w:rPr>
        <w:t xml:space="preserve">The decision of the </w:t>
      </w:r>
      <w:r w:rsidR="000F2249" w:rsidRPr="00FD3A28">
        <w:rPr>
          <w:rFonts w:cs="Arial"/>
          <w:lang w:val="en-ZA"/>
        </w:rPr>
        <w:t>W</w:t>
      </w:r>
      <w:r w:rsidR="00A22DC2" w:rsidRPr="00FD3A28">
        <w:rPr>
          <w:rFonts w:cs="Arial"/>
          <w:lang w:val="en-ZA"/>
        </w:rPr>
        <w:t xml:space="preserve">orking </w:t>
      </w:r>
      <w:r w:rsidR="000F2249" w:rsidRPr="00FD3A28">
        <w:rPr>
          <w:rFonts w:cs="Arial"/>
          <w:lang w:val="en-ZA"/>
        </w:rPr>
        <w:t>G</w:t>
      </w:r>
      <w:r w:rsidR="00A22DC2" w:rsidRPr="00FD3A28">
        <w:rPr>
          <w:rFonts w:cs="Arial"/>
          <w:lang w:val="en-ZA"/>
        </w:rPr>
        <w:t>roup to recommend the final draft for formal approval shall be taken on the basis of consensus. In order to reach consensus</w:t>
      </w:r>
      <w:r w:rsidR="000F2249" w:rsidRPr="00FD3A28">
        <w:rPr>
          <w:rFonts w:cs="Arial"/>
          <w:lang w:val="en-ZA"/>
        </w:rPr>
        <w:t>,</w:t>
      </w:r>
      <w:r w:rsidR="00A22DC2" w:rsidRPr="00FD3A28">
        <w:rPr>
          <w:rFonts w:cs="Arial"/>
          <w:lang w:val="en-ZA"/>
        </w:rPr>
        <w:t xml:space="preserve"> the </w:t>
      </w:r>
      <w:r w:rsidR="000F2249" w:rsidRPr="00FD3A28">
        <w:rPr>
          <w:rFonts w:cs="Arial"/>
          <w:lang w:val="en-ZA"/>
        </w:rPr>
        <w:t>W</w:t>
      </w:r>
      <w:r w:rsidR="00A22DC2" w:rsidRPr="00FD3A28">
        <w:rPr>
          <w:rFonts w:cs="Arial"/>
          <w:lang w:val="en-ZA"/>
        </w:rPr>
        <w:t xml:space="preserve">orking </w:t>
      </w:r>
      <w:r w:rsidR="000F2249" w:rsidRPr="00FD3A28">
        <w:rPr>
          <w:rFonts w:cs="Arial"/>
          <w:lang w:val="en-ZA"/>
        </w:rPr>
        <w:t>G</w:t>
      </w:r>
      <w:r w:rsidR="00A22DC2" w:rsidRPr="00FD3A28">
        <w:rPr>
          <w:rFonts w:cs="Arial"/>
          <w:lang w:val="en-ZA"/>
        </w:rPr>
        <w:t>roup</w:t>
      </w:r>
      <w:r w:rsidR="000F2249" w:rsidRPr="00FD3A28">
        <w:rPr>
          <w:rFonts w:cs="Arial"/>
          <w:lang w:val="en-ZA"/>
        </w:rPr>
        <w:t xml:space="preserve"> </w:t>
      </w:r>
      <w:r w:rsidR="00A22DC2" w:rsidRPr="00FD3A28">
        <w:rPr>
          <w:rFonts w:cs="Arial"/>
          <w:lang w:val="en-ZA"/>
        </w:rPr>
        <w:t>/</w:t>
      </w:r>
      <w:r w:rsidR="000F2249" w:rsidRPr="00FD3A28">
        <w:rPr>
          <w:rFonts w:cs="Arial"/>
          <w:lang w:val="en-ZA"/>
        </w:rPr>
        <w:t xml:space="preserve"> </w:t>
      </w:r>
      <w:r w:rsidR="00A22DC2" w:rsidRPr="00FD3A28">
        <w:rPr>
          <w:rFonts w:cs="Arial"/>
          <w:lang w:val="en-ZA"/>
        </w:rPr>
        <w:t>committee can use the following alternative processes to establish whether there is opposition:</w:t>
      </w:r>
    </w:p>
    <w:p w14:paraId="0821D3EA" w14:textId="77777777" w:rsidR="00DD5D5C" w:rsidRPr="00FD3A28" w:rsidRDefault="00DD5D5C" w:rsidP="00160D57">
      <w:pPr>
        <w:widowControl w:val="0"/>
        <w:autoSpaceDE w:val="0"/>
        <w:autoSpaceDN w:val="0"/>
        <w:adjustRightInd w:val="0"/>
        <w:spacing w:after="0" w:line="164" w:lineRule="exact"/>
        <w:jc w:val="both"/>
        <w:rPr>
          <w:rFonts w:cs="Arial"/>
          <w:lang w:val="en-ZA"/>
        </w:rPr>
      </w:pPr>
    </w:p>
    <w:p w14:paraId="14CB6F9C" w14:textId="77777777" w:rsidR="00A22DC2" w:rsidRPr="00FD3A28" w:rsidRDefault="00A22DC2" w:rsidP="00A22DC2">
      <w:pPr>
        <w:pStyle w:val="ListParagraph"/>
        <w:widowControl w:val="0"/>
        <w:numPr>
          <w:ilvl w:val="0"/>
          <w:numId w:val="42"/>
        </w:numPr>
        <w:overflowPunct w:val="0"/>
        <w:autoSpaceDE w:val="0"/>
        <w:autoSpaceDN w:val="0"/>
        <w:adjustRightInd w:val="0"/>
        <w:spacing w:after="0" w:line="226" w:lineRule="auto"/>
        <w:ind w:left="1170" w:right="20"/>
        <w:jc w:val="both"/>
        <w:rPr>
          <w:rFonts w:cs="Arial"/>
          <w:lang w:val="en-ZA"/>
        </w:rPr>
      </w:pPr>
      <w:r w:rsidRPr="00FD3A28">
        <w:rPr>
          <w:rFonts w:cs="Arial"/>
          <w:lang w:val="en-ZA"/>
        </w:rPr>
        <w:t>a face-to</w:t>
      </w:r>
      <w:r w:rsidR="00604CFE" w:rsidRPr="00FD3A28">
        <w:rPr>
          <w:rFonts w:cs="Arial"/>
          <w:lang w:val="en-ZA"/>
        </w:rPr>
        <w:t>-</w:t>
      </w:r>
      <w:r w:rsidRPr="00FD3A28">
        <w:rPr>
          <w:rFonts w:cs="Arial"/>
          <w:lang w:val="en-ZA"/>
        </w:rPr>
        <w:t xml:space="preserve">face meeting where there is a verbal yes/no vote, </w:t>
      </w:r>
      <w:r w:rsidR="000F2249" w:rsidRPr="00FD3A28">
        <w:rPr>
          <w:rFonts w:cs="Arial"/>
          <w:lang w:val="en-ZA"/>
        </w:rPr>
        <w:t xml:space="preserve">a </w:t>
      </w:r>
      <w:r w:rsidRPr="00FD3A28">
        <w:rPr>
          <w:rFonts w:cs="Arial"/>
          <w:lang w:val="en-ZA"/>
        </w:rPr>
        <w:t>show of hands for a yes/no vote</w:t>
      </w:r>
      <w:r w:rsidR="000F2249" w:rsidRPr="00FD3A28">
        <w:rPr>
          <w:rFonts w:cs="Arial"/>
          <w:lang w:val="en-ZA"/>
        </w:rPr>
        <w:t>,</w:t>
      </w:r>
      <w:r w:rsidRPr="00FD3A28">
        <w:rPr>
          <w:rFonts w:cs="Arial"/>
          <w:lang w:val="en-ZA"/>
        </w:rPr>
        <w:t xml:space="preserve"> a statement on consensus from the Chair where there are no dissenting voices or hands (votes)</w:t>
      </w:r>
      <w:r w:rsidR="000F2249" w:rsidRPr="00FD3A28">
        <w:rPr>
          <w:rFonts w:cs="Arial"/>
          <w:lang w:val="en-ZA"/>
        </w:rPr>
        <w:t>,</w:t>
      </w:r>
      <w:r w:rsidRPr="00FD3A28">
        <w:rPr>
          <w:rFonts w:cs="Arial"/>
          <w:lang w:val="en-ZA"/>
        </w:rPr>
        <w:t xml:space="preserve"> a formal balloting process, etc., </w:t>
      </w:r>
    </w:p>
    <w:p w14:paraId="5B855E9B" w14:textId="77777777" w:rsidR="00DD5D5C" w:rsidRPr="00FD3A28" w:rsidRDefault="00DD5D5C" w:rsidP="00160D57">
      <w:pPr>
        <w:widowControl w:val="0"/>
        <w:autoSpaceDE w:val="0"/>
        <w:autoSpaceDN w:val="0"/>
        <w:adjustRightInd w:val="0"/>
        <w:spacing w:after="0" w:line="117" w:lineRule="exact"/>
        <w:ind w:left="720"/>
        <w:jc w:val="both"/>
        <w:rPr>
          <w:rFonts w:cs="Arial"/>
          <w:lang w:val="en-ZA"/>
        </w:rPr>
      </w:pPr>
    </w:p>
    <w:p w14:paraId="268B3D39" w14:textId="77777777" w:rsidR="00A22DC2" w:rsidRPr="00FD3A28" w:rsidRDefault="00A22DC2" w:rsidP="00A22DC2">
      <w:pPr>
        <w:pStyle w:val="ListParagraph"/>
        <w:widowControl w:val="0"/>
        <w:numPr>
          <w:ilvl w:val="0"/>
          <w:numId w:val="42"/>
        </w:numPr>
        <w:overflowPunct w:val="0"/>
        <w:autoSpaceDE w:val="0"/>
        <w:autoSpaceDN w:val="0"/>
        <w:adjustRightInd w:val="0"/>
        <w:spacing w:after="0" w:line="239" w:lineRule="auto"/>
        <w:ind w:left="1170"/>
        <w:jc w:val="both"/>
        <w:rPr>
          <w:rFonts w:cs="Arial"/>
          <w:lang w:val="en-ZA"/>
        </w:rPr>
      </w:pPr>
      <w:r w:rsidRPr="00FD3A28">
        <w:rPr>
          <w:rFonts w:cs="Arial"/>
          <w:lang w:val="en-ZA"/>
        </w:rPr>
        <w:t xml:space="preserve">a telephone conference meeting where there is a verbal yes/no vote, </w:t>
      </w:r>
    </w:p>
    <w:p w14:paraId="46B8702D" w14:textId="77777777" w:rsidR="00DD5D5C" w:rsidRPr="00FD3A28" w:rsidRDefault="00DD5D5C" w:rsidP="009E6910">
      <w:pPr>
        <w:widowControl w:val="0"/>
        <w:autoSpaceDE w:val="0"/>
        <w:autoSpaceDN w:val="0"/>
        <w:adjustRightInd w:val="0"/>
        <w:spacing w:after="0" w:line="161" w:lineRule="exact"/>
        <w:ind w:left="1260"/>
        <w:jc w:val="both"/>
        <w:rPr>
          <w:rFonts w:cs="Arial"/>
          <w:lang w:val="en-ZA"/>
        </w:rPr>
      </w:pPr>
    </w:p>
    <w:p w14:paraId="2CB4383A" w14:textId="77777777" w:rsidR="00A22DC2" w:rsidRPr="00FD3A28" w:rsidRDefault="00DD5D5C" w:rsidP="00A22DC2">
      <w:pPr>
        <w:widowControl w:val="0"/>
        <w:numPr>
          <w:ilvl w:val="0"/>
          <w:numId w:val="42"/>
        </w:numPr>
        <w:overflowPunct w:val="0"/>
        <w:autoSpaceDE w:val="0"/>
        <w:autoSpaceDN w:val="0"/>
        <w:adjustRightInd w:val="0"/>
        <w:spacing w:after="0" w:line="219" w:lineRule="auto"/>
        <w:ind w:left="1170" w:right="20"/>
        <w:jc w:val="both"/>
        <w:rPr>
          <w:rFonts w:cs="Arial"/>
          <w:lang w:val="en-ZA"/>
        </w:rPr>
      </w:pPr>
      <w:r w:rsidRPr="00FD3A28">
        <w:rPr>
          <w:rFonts w:cs="Arial"/>
          <w:lang w:val="en-ZA"/>
        </w:rPr>
        <w:t xml:space="preserve">an email meeting where a request for agreement or objection is provided to members with the members providing a written response (a proxy for a vote), or </w:t>
      </w:r>
    </w:p>
    <w:p w14:paraId="18DDE6A9" w14:textId="77777777" w:rsidR="00A22DC2" w:rsidRPr="00FD3A28" w:rsidRDefault="00A22DC2" w:rsidP="00A22DC2">
      <w:pPr>
        <w:widowControl w:val="0"/>
        <w:overflowPunct w:val="0"/>
        <w:autoSpaceDE w:val="0"/>
        <w:autoSpaceDN w:val="0"/>
        <w:adjustRightInd w:val="0"/>
        <w:spacing w:after="0" w:line="219" w:lineRule="auto"/>
        <w:ind w:right="20"/>
        <w:jc w:val="both"/>
        <w:rPr>
          <w:rFonts w:cs="Arial"/>
          <w:lang w:val="en-ZA"/>
        </w:rPr>
      </w:pPr>
    </w:p>
    <w:p w14:paraId="13E68FDA" w14:textId="77777777" w:rsidR="00A22DC2" w:rsidRPr="00FD3A28" w:rsidRDefault="00DD5D5C" w:rsidP="00A22DC2">
      <w:pPr>
        <w:widowControl w:val="0"/>
        <w:numPr>
          <w:ilvl w:val="0"/>
          <w:numId w:val="42"/>
        </w:numPr>
        <w:overflowPunct w:val="0"/>
        <w:autoSpaceDE w:val="0"/>
        <w:autoSpaceDN w:val="0"/>
        <w:adjustRightInd w:val="0"/>
        <w:spacing w:after="0" w:line="239" w:lineRule="auto"/>
        <w:ind w:left="1170"/>
        <w:jc w:val="both"/>
        <w:rPr>
          <w:rFonts w:cs="Arial"/>
          <w:lang w:val="en-ZA"/>
        </w:rPr>
      </w:pPr>
      <w:r w:rsidRPr="00FD3A28">
        <w:rPr>
          <w:rFonts w:cs="Arial"/>
          <w:lang w:val="en-ZA"/>
        </w:rPr>
        <w:t xml:space="preserve">combinations thereof. </w:t>
      </w:r>
    </w:p>
    <w:p w14:paraId="0F29695A" w14:textId="77777777" w:rsidR="00E34539" w:rsidRPr="00FD3A28" w:rsidRDefault="00E34539" w:rsidP="00160D57">
      <w:pPr>
        <w:widowControl w:val="0"/>
        <w:autoSpaceDE w:val="0"/>
        <w:autoSpaceDN w:val="0"/>
        <w:adjustRightInd w:val="0"/>
        <w:spacing w:after="0" w:line="246" w:lineRule="exact"/>
        <w:jc w:val="both"/>
        <w:rPr>
          <w:rFonts w:cs="Arial"/>
          <w:lang w:val="en-ZA"/>
        </w:rPr>
      </w:pPr>
    </w:p>
    <w:p w14:paraId="42BB5C4A" w14:textId="77777777" w:rsidR="00A22DC2" w:rsidRPr="00FD3A28" w:rsidRDefault="002A65DC" w:rsidP="00943740">
      <w:pPr>
        <w:widowControl w:val="0"/>
        <w:overflowPunct w:val="0"/>
        <w:autoSpaceDE w:val="0"/>
        <w:autoSpaceDN w:val="0"/>
        <w:adjustRightInd w:val="0"/>
        <w:spacing w:after="0" w:line="226" w:lineRule="auto"/>
        <w:ind w:left="810" w:right="60" w:hanging="360"/>
        <w:jc w:val="both"/>
        <w:rPr>
          <w:rFonts w:cs="Arial"/>
          <w:lang w:val="en-ZA"/>
        </w:rPr>
      </w:pPr>
      <w:r w:rsidRPr="00FD3A28">
        <w:rPr>
          <w:rFonts w:cs="Arial"/>
          <w:lang w:val="en-ZA"/>
        </w:rPr>
        <w:t xml:space="preserve">6.3 </w:t>
      </w:r>
      <w:r w:rsidR="00A22DC2" w:rsidRPr="00FD3A28">
        <w:rPr>
          <w:rFonts w:cs="Arial"/>
          <w:lang w:val="en-ZA"/>
        </w:rPr>
        <w:t xml:space="preserve">When the Forum is unable to reach consensus on a certain issue, a decision will be based on voting by the interest groups. Each interest group has one vote. A decision is accepted when: </w:t>
      </w:r>
    </w:p>
    <w:p w14:paraId="28D05E5F" w14:textId="77777777" w:rsidR="00A22DC2" w:rsidRPr="00FD3A28" w:rsidRDefault="00A22DC2" w:rsidP="00A22DC2">
      <w:pPr>
        <w:widowControl w:val="0"/>
        <w:overflowPunct w:val="0"/>
        <w:autoSpaceDE w:val="0"/>
        <w:autoSpaceDN w:val="0"/>
        <w:adjustRightInd w:val="0"/>
        <w:spacing w:after="0" w:line="239" w:lineRule="auto"/>
        <w:ind w:left="844"/>
        <w:jc w:val="both"/>
        <w:rPr>
          <w:rFonts w:cs="Arial"/>
          <w:lang w:val="en-ZA"/>
        </w:rPr>
      </w:pPr>
    </w:p>
    <w:p w14:paraId="5CC13408" w14:textId="77777777" w:rsidR="00A22DC2" w:rsidRPr="00FD3A28" w:rsidRDefault="009E6910" w:rsidP="00A22DC2">
      <w:pPr>
        <w:widowControl w:val="0"/>
        <w:tabs>
          <w:tab w:val="left" w:pos="1170"/>
        </w:tabs>
        <w:overflowPunct w:val="0"/>
        <w:autoSpaceDE w:val="0"/>
        <w:autoSpaceDN w:val="0"/>
        <w:adjustRightInd w:val="0"/>
        <w:spacing w:after="0" w:line="239" w:lineRule="auto"/>
        <w:ind w:left="900"/>
        <w:jc w:val="both"/>
        <w:rPr>
          <w:rFonts w:cs="Arial"/>
          <w:lang w:val="en-ZA"/>
        </w:rPr>
      </w:pPr>
      <w:r w:rsidRPr="00FD3A28">
        <w:rPr>
          <w:rFonts w:cs="Arial"/>
          <w:lang w:val="en-ZA"/>
        </w:rPr>
        <w:t xml:space="preserve">(a) </w:t>
      </w:r>
      <w:r w:rsidR="00E34539" w:rsidRPr="00FD3A28">
        <w:rPr>
          <w:rFonts w:cs="Arial"/>
          <w:lang w:val="en-ZA"/>
        </w:rPr>
        <w:t xml:space="preserve">4 out of 6 interest groups are in </w:t>
      </w:r>
      <w:r w:rsidR="00B83FCD" w:rsidRPr="00FD3A28">
        <w:rPr>
          <w:rFonts w:cs="Arial"/>
          <w:lang w:val="en-ZA"/>
        </w:rPr>
        <w:t>favour</w:t>
      </w:r>
      <w:r w:rsidR="00E34539" w:rsidRPr="00FD3A28">
        <w:rPr>
          <w:rFonts w:cs="Arial"/>
          <w:lang w:val="en-ZA"/>
        </w:rPr>
        <w:t xml:space="preserve"> of the proposal</w:t>
      </w:r>
      <w:r w:rsidR="000F2249" w:rsidRPr="00FD3A28">
        <w:rPr>
          <w:rFonts w:cs="Arial"/>
          <w:lang w:val="en-ZA"/>
        </w:rPr>
        <w:t>, or</w:t>
      </w:r>
    </w:p>
    <w:p w14:paraId="7AF608B8" w14:textId="77777777" w:rsidR="00541549" w:rsidRPr="00FD3A28" w:rsidRDefault="009E6910" w:rsidP="00943740">
      <w:pPr>
        <w:widowControl w:val="0"/>
        <w:tabs>
          <w:tab w:val="left" w:pos="1260"/>
        </w:tabs>
        <w:overflowPunct w:val="0"/>
        <w:autoSpaceDE w:val="0"/>
        <w:autoSpaceDN w:val="0"/>
        <w:adjustRightInd w:val="0"/>
        <w:spacing w:after="0" w:line="237" w:lineRule="auto"/>
        <w:ind w:left="1260" w:right="80" w:hanging="360"/>
        <w:jc w:val="both"/>
        <w:rPr>
          <w:rFonts w:cs="Arial"/>
          <w:lang w:val="en-ZA"/>
        </w:rPr>
      </w:pPr>
      <w:r w:rsidRPr="00FD3A28">
        <w:rPr>
          <w:rFonts w:cs="Arial"/>
          <w:lang w:val="en-ZA"/>
        </w:rPr>
        <w:t xml:space="preserve">(b) </w:t>
      </w:r>
      <w:r w:rsidR="00E34539" w:rsidRPr="00FD3A28">
        <w:rPr>
          <w:rFonts w:cs="Arial"/>
          <w:lang w:val="en-ZA"/>
        </w:rPr>
        <w:t xml:space="preserve">3 out of 6 interest groups are in </w:t>
      </w:r>
      <w:r w:rsidR="00B83FCD" w:rsidRPr="00FD3A28">
        <w:rPr>
          <w:rFonts w:cs="Arial"/>
          <w:lang w:val="en-ZA"/>
        </w:rPr>
        <w:t>favour</w:t>
      </w:r>
      <w:r w:rsidR="00E34539" w:rsidRPr="00FD3A28">
        <w:rPr>
          <w:rFonts w:cs="Arial"/>
          <w:lang w:val="en-ZA"/>
        </w:rPr>
        <w:t xml:space="preserve"> of the proposal and at least one interest group withholds its vote. </w:t>
      </w:r>
    </w:p>
    <w:p w14:paraId="4BB977AD" w14:textId="77777777" w:rsidR="00E34539" w:rsidRPr="00FD3A28" w:rsidRDefault="00E34539" w:rsidP="00160D57">
      <w:pPr>
        <w:widowControl w:val="0"/>
        <w:autoSpaceDE w:val="0"/>
        <w:autoSpaceDN w:val="0"/>
        <w:adjustRightInd w:val="0"/>
        <w:spacing w:after="0" w:line="283" w:lineRule="exact"/>
        <w:jc w:val="both"/>
        <w:rPr>
          <w:rFonts w:cs="Arial"/>
          <w:lang w:val="en-ZA"/>
        </w:rPr>
      </w:pPr>
    </w:p>
    <w:p w14:paraId="2530F301" w14:textId="77777777" w:rsidR="00A22DC2" w:rsidRPr="00FD3A28" w:rsidRDefault="002A65DC" w:rsidP="00943740">
      <w:pPr>
        <w:widowControl w:val="0"/>
        <w:overflowPunct w:val="0"/>
        <w:autoSpaceDE w:val="0"/>
        <w:autoSpaceDN w:val="0"/>
        <w:adjustRightInd w:val="0"/>
        <w:spacing w:after="0" w:line="219" w:lineRule="auto"/>
        <w:ind w:left="810" w:right="160" w:hanging="360"/>
        <w:jc w:val="both"/>
        <w:rPr>
          <w:rFonts w:cs="Arial"/>
          <w:lang w:val="en-ZA"/>
        </w:rPr>
      </w:pPr>
      <w:r w:rsidRPr="00FD3A28">
        <w:rPr>
          <w:rFonts w:cs="Arial"/>
          <w:lang w:val="en-ZA"/>
        </w:rPr>
        <w:t xml:space="preserve">6.4 </w:t>
      </w:r>
      <w:r w:rsidR="00A22DC2" w:rsidRPr="00FD3A28">
        <w:rPr>
          <w:rFonts w:cs="Arial"/>
          <w:lang w:val="en-ZA"/>
        </w:rPr>
        <w:t>Within each interest group</w:t>
      </w:r>
      <w:r w:rsidR="000F2249" w:rsidRPr="00FD3A28">
        <w:rPr>
          <w:rFonts w:cs="Arial"/>
          <w:lang w:val="en-ZA"/>
        </w:rPr>
        <w:t>,</w:t>
      </w:r>
      <w:r w:rsidR="00D50F7F" w:rsidRPr="00FD3A28">
        <w:rPr>
          <w:rFonts w:cs="Arial"/>
          <w:lang w:val="en-ZA"/>
        </w:rPr>
        <w:t xml:space="preserve"> a</w:t>
      </w:r>
      <w:r w:rsidR="00A22DC2" w:rsidRPr="00FD3A28">
        <w:rPr>
          <w:rFonts w:cs="Arial"/>
          <w:lang w:val="en-ZA"/>
        </w:rPr>
        <w:t xml:space="preserve"> decision will be made based on a majority of votes. In case of equal votes the interest group shall withhold from voting in the Forum</w:t>
      </w:r>
      <w:r w:rsidR="00D50F7F" w:rsidRPr="00FD3A28">
        <w:rPr>
          <w:rFonts w:cs="Arial"/>
          <w:lang w:val="en-ZA"/>
        </w:rPr>
        <w:t>.</w:t>
      </w:r>
      <w:r w:rsidR="00A22DC2" w:rsidRPr="00FD3A28">
        <w:rPr>
          <w:rFonts w:cs="Arial"/>
          <w:lang w:val="en-ZA"/>
        </w:rPr>
        <w:t xml:space="preserve"> </w:t>
      </w:r>
    </w:p>
    <w:p w14:paraId="61E727F5" w14:textId="77777777" w:rsidR="00D6425C" w:rsidRPr="00FD3A28" w:rsidRDefault="00D6425C" w:rsidP="00943740">
      <w:pPr>
        <w:widowControl w:val="0"/>
        <w:overflowPunct w:val="0"/>
        <w:autoSpaceDE w:val="0"/>
        <w:autoSpaceDN w:val="0"/>
        <w:adjustRightInd w:val="0"/>
        <w:spacing w:after="0" w:line="240" w:lineRule="auto"/>
        <w:ind w:left="450" w:right="160"/>
        <w:jc w:val="both"/>
        <w:rPr>
          <w:rFonts w:cs="Arial"/>
          <w:lang w:val="en-ZA"/>
        </w:rPr>
      </w:pPr>
    </w:p>
    <w:p w14:paraId="7BF4BD7D" w14:textId="77777777" w:rsidR="00A22DC2" w:rsidRPr="00FD3A28" w:rsidRDefault="00B83FCD" w:rsidP="00943740">
      <w:pPr>
        <w:widowControl w:val="0"/>
        <w:overflowPunct w:val="0"/>
        <w:autoSpaceDE w:val="0"/>
        <w:autoSpaceDN w:val="0"/>
        <w:adjustRightInd w:val="0"/>
        <w:spacing w:after="0" w:line="200" w:lineRule="exact"/>
        <w:ind w:left="900" w:right="340" w:hanging="450"/>
        <w:jc w:val="both"/>
        <w:rPr>
          <w:rFonts w:cs="Arial"/>
          <w:lang w:val="en-ZA"/>
        </w:rPr>
      </w:pPr>
      <w:r w:rsidRPr="00FD3A28">
        <w:rPr>
          <w:rFonts w:cs="Arial"/>
          <w:lang w:val="en-ZA"/>
        </w:rPr>
        <w:t xml:space="preserve">6.5 </w:t>
      </w:r>
      <w:r w:rsidR="00E34539" w:rsidRPr="00FD3A28">
        <w:rPr>
          <w:rFonts w:cs="Arial"/>
          <w:lang w:val="en-ZA"/>
        </w:rPr>
        <w:t xml:space="preserve">When needed the </w:t>
      </w:r>
      <w:r w:rsidR="00E165E2" w:rsidRPr="00FD3A28">
        <w:rPr>
          <w:rFonts w:cs="Arial"/>
          <w:lang w:val="en-ZA"/>
        </w:rPr>
        <w:t>SAFAS Working Group</w:t>
      </w:r>
      <w:r w:rsidR="00AD5650" w:rsidRPr="00FD3A28">
        <w:rPr>
          <w:rFonts w:cs="Arial"/>
          <w:lang w:val="en-ZA"/>
        </w:rPr>
        <w:t xml:space="preserve"> </w:t>
      </w:r>
      <w:r w:rsidR="00E34539" w:rsidRPr="00FD3A28">
        <w:rPr>
          <w:rFonts w:cs="Arial"/>
          <w:lang w:val="en-ZA"/>
        </w:rPr>
        <w:t>will establish internal procedures based on these principles</w:t>
      </w:r>
      <w:r w:rsidR="00D50F7F" w:rsidRPr="00FD3A28">
        <w:rPr>
          <w:rFonts w:cs="Arial"/>
          <w:lang w:val="en-ZA"/>
        </w:rPr>
        <w:t>.</w:t>
      </w:r>
      <w:r w:rsidR="00E34539" w:rsidRPr="00FD3A28">
        <w:rPr>
          <w:rFonts w:cs="Arial"/>
          <w:lang w:val="en-ZA"/>
        </w:rPr>
        <w:t xml:space="preserve"> </w:t>
      </w:r>
    </w:p>
    <w:p w14:paraId="77165C4B" w14:textId="77777777" w:rsidR="008A48FE" w:rsidRPr="00FD3A28" w:rsidRDefault="008A48FE" w:rsidP="00C64E10">
      <w:pPr>
        <w:widowControl w:val="0"/>
        <w:tabs>
          <w:tab w:val="left" w:pos="403"/>
        </w:tabs>
        <w:autoSpaceDE w:val="0"/>
        <w:autoSpaceDN w:val="0"/>
        <w:adjustRightInd w:val="0"/>
        <w:spacing w:after="0" w:line="240" w:lineRule="auto"/>
        <w:jc w:val="both"/>
        <w:rPr>
          <w:rFonts w:cs="Arial"/>
          <w:b/>
          <w:bCs/>
          <w:lang w:val="en-ZA"/>
        </w:rPr>
      </w:pPr>
    </w:p>
    <w:p w14:paraId="2FDF9B10" w14:textId="77777777" w:rsidR="00E63BD1" w:rsidRPr="00FD3A28" w:rsidRDefault="00B83FCD">
      <w:pPr>
        <w:pStyle w:val="Heading1"/>
        <w:numPr>
          <w:ilvl w:val="0"/>
          <w:numId w:val="0"/>
        </w:numPr>
        <w:ind w:left="364" w:hanging="360"/>
        <w:rPr>
          <w:rFonts w:ascii="Times New Roman" w:hAnsi="Times New Roman"/>
        </w:rPr>
      </w:pPr>
      <w:bookmarkStart w:id="108" w:name="_Toc495045575"/>
      <w:r w:rsidRPr="00FD3A28">
        <w:t>7</w:t>
      </w:r>
      <w:r w:rsidR="005710C2" w:rsidRPr="00FD3A28">
        <w:t>.</w:t>
      </w:r>
      <w:r w:rsidR="008A48FE" w:rsidRPr="00FD3A28">
        <w:rPr>
          <w:rFonts w:ascii="Times New Roman" w:hAnsi="Times New Roman"/>
        </w:rPr>
        <w:tab/>
      </w:r>
      <w:r w:rsidR="008A48FE" w:rsidRPr="00FD3A28">
        <w:t>Standard-setting process</w:t>
      </w:r>
      <w:bookmarkEnd w:id="108"/>
    </w:p>
    <w:p w14:paraId="304C8B5B" w14:textId="77777777" w:rsidR="008A48FE" w:rsidRPr="00FD3A28" w:rsidRDefault="008A48FE" w:rsidP="008A48FE">
      <w:pPr>
        <w:widowControl w:val="0"/>
        <w:autoSpaceDE w:val="0"/>
        <w:autoSpaceDN w:val="0"/>
        <w:adjustRightInd w:val="0"/>
        <w:spacing w:after="0" w:line="200" w:lineRule="exact"/>
        <w:rPr>
          <w:rFonts w:ascii="Times New Roman" w:hAnsi="Times New Roman"/>
          <w:sz w:val="24"/>
          <w:szCs w:val="24"/>
          <w:lang w:val="en-ZA"/>
        </w:rPr>
      </w:pPr>
    </w:p>
    <w:p w14:paraId="038AF409" w14:textId="77777777" w:rsidR="008A48FE" w:rsidRPr="00FD3A28" w:rsidRDefault="00B83FCD" w:rsidP="00943740">
      <w:pPr>
        <w:widowControl w:val="0"/>
        <w:overflowPunct w:val="0"/>
        <w:autoSpaceDE w:val="0"/>
        <w:autoSpaceDN w:val="0"/>
        <w:adjustRightInd w:val="0"/>
        <w:spacing w:after="0" w:line="219" w:lineRule="auto"/>
        <w:ind w:left="810" w:right="20" w:hanging="446"/>
        <w:jc w:val="both"/>
        <w:rPr>
          <w:rFonts w:ascii="Times New Roman" w:hAnsi="Times New Roman"/>
          <w:lang w:val="en-ZA"/>
        </w:rPr>
      </w:pPr>
      <w:r w:rsidRPr="00FD3A28">
        <w:rPr>
          <w:rFonts w:cs="Arial"/>
          <w:lang w:val="en-ZA"/>
        </w:rPr>
        <w:t>7</w:t>
      </w:r>
      <w:r w:rsidR="008A48FE" w:rsidRPr="00FD3A28">
        <w:rPr>
          <w:rFonts w:cs="Arial"/>
          <w:lang w:val="en-ZA"/>
        </w:rPr>
        <w:t>.1</w:t>
      </w:r>
      <w:r w:rsidR="008A48FE" w:rsidRPr="00FD3A28">
        <w:rPr>
          <w:rFonts w:cs="Arial"/>
          <w:lang w:val="en-ZA"/>
        </w:rPr>
        <w:tab/>
        <w:t>The standardising body shall identify stakeholders relevant to the objectives and scope of the standard-setting work.</w:t>
      </w:r>
    </w:p>
    <w:p w14:paraId="04C0A5CF" w14:textId="77777777" w:rsidR="008A48FE" w:rsidRPr="00FD3A28" w:rsidRDefault="008A48FE" w:rsidP="00943740">
      <w:pPr>
        <w:widowControl w:val="0"/>
        <w:autoSpaceDE w:val="0"/>
        <w:autoSpaceDN w:val="0"/>
        <w:adjustRightInd w:val="0"/>
        <w:spacing w:after="0" w:line="157" w:lineRule="exact"/>
        <w:ind w:left="810" w:hanging="446"/>
        <w:rPr>
          <w:rFonts w:ascii="Times New Roman" w:hAnsi="Times New Roman"/>
          <w:lang w:val="en-ZA"/>
        </w:rPr>
      </w:pPr>
    </w:p>
    <w:p w14:paraId="6DA5B3F0" w14:textId="77777777" w:rsidR="008A48FE" w:rsidRPr="00FD3A28" w:rsidRDefault="008A48FE" w:rsidP="00943740">
      <w:pPr>
        <w:widowControl w:val="0"/>
        <w:overflowPunct w:val="0"/>
        <w:autoSpaceDE w:val="0"/>
        <w:autoSpaceDN w:val="0"/>
        <w:adjustRightInd w:val="0"/>
        <w:spacing w:after="0" w:line="225" w:lineRule="auto"/>
        <w:ind w:left="810"/>
        <w:jc w:val="both"/>
        <w:rPr>
          <w:rFonts w:ascii="Times New Roman" w:hAnsi="Times New Roman"/>
          <w:lang w:val="en-ZA"/>
        </w:rPr>
      </w:pPr>
      <w:r w:rsidRPr="00FD3A28">
        <w:rPr>
          <w:rFonts w:cs="Arial"/>
          <w:lang w:val="en-ZA"/>
        </w:rPr>
        <w:t>Note: A stakeholder mapping exercise that includes defining which interest sectors are relevant and why, and for each sector what are likely to be the key issues, who the key stakeholders</w:t>
      </w:r>
      <w:r w:rsidR="00D50F7F" w:rsidRPr="00FD3A28">
        <w:rPr>
          <w:rFonts w:cs="Arial"/>
          <w:lang w:val="en-ZA"/>
        </w:rPr>
        <w:t xml:space="preserve"> are</w:t>
      </w:r>
      <w:r w:rsidRPr="00FD3A28">
        <w:rPr>
          <w:rFonts w:cs="Arial"/>
          <w:lang w:val="en-ZA"/>
        </w:rPr>
        <w:t>, and what means of communication will best reach them, is a recognised means of meeting the requirement.</w:t>
      </w:r>
    </w:p>
    <w:p w14:paraId="08F4F1CE" w14:textId="77777777" w:rsidR="008A48FE" w:rsidRPr="00FD3A28" w:rsidRDefault="008A48FE" w:rsidP="00943740">
      <w:pPr>
        <w:widowControl w:val="0"/>
        <w:autoSpaceDE w:val="0"/>
        <w:autoSpaceDN w:val="0"/>
        <w:adjustRightInd w:val="0"/>
        <w:spacing w:after="0" w:line="162" w:lineRule="exact"/>
        <w:ind w:left="364"/>
        <w:rPr>
          <w:rFonts w:ascii="Times New Roman" w:hAnsi="Times New Roman"/>
          <w:lang w:val="en-ZA"/>
        </w:rPr>
      </w:pPr>
    </w:p>
    <w:p w14:paraId="37ED29CD" w14:textId="77777777" w:rsidR="00A22DC2" w:rsidRPr="00FD3A28" w:rsidRDefault="00B83FCD" w:rsidP="00943740">
      <w:pPr>
        <w:widowControl w:val="0"/>
        <w:overflowPunct w:val="0"/>
        <w:autoSpaceDE w:val="0"/>
        <w:autoSpaceDN w:val="0"/>
        <w:adjustRightInd w:val="0"/>
        <w:spacing w:after="0" w:line="226" w:lineRule="auto"/>
        <w:ind w:left="810" w:right="20" w:hanging="446"/>
        <w:jc w:val="both"/>
        <w:rPr>
          <w:rFonts w:cs="Arial"/>
          <w:lang w:val="en-ZA"/>
        </w:rPr>
      </w:pPr>
      <w:r w:rsidRPr="00FD3A28">
        <w:rPr>
          <w:rFonts w:cs="Arial"/>
          <w:lang w:val="en-ZA"/>
        </w:rPr>
        <w:t xml:space="preserve">7.2 </w:t>
      </w:r>
      <w:r w:rsidR="008A48FE" w:rsidRPr="00FD3A28">
        <w:rPr>
          <w:rFonts w:cs="Arial"/>
          <w:lang w:val="en-ZA"/>
        </w:rPr>
        <w:t xml:space="preserve">The standardising body shall identify disadvantaged and key stakeholders. The standardising body shall address the constraints of their participation and proactively seek their participation and contribution in the standard-setting activities. </w:t>
      </w:r>
    </w:p>
    <w:p w14:paraId="20697FA2" w14:textId="77777777" w:rsidR="008A48FE" w:rsidRPr="00FD3A28" w:rsidRDefault="008A48FE" w:rsidP="00943740">
      <w:pPr>
        <w:widowControl w:val="0"/>
        <w:autoSpaceDE w:val="0"/>
        <w:autoSpaceDN w:val="0"/>
        <w:adjustRightInd w:val="0"/>
        <w:spacing w:after="0" w:line="162" w:lineRule="exact"/>
        <w:ind w:left="364"/>
        <w:rPr>
          <w:rFonts w:cs="Arial"/>
          <w:lang w:val="en-ZA"/>
        </w:rPr>
      </w:pPr>
    </w:p>
    <w:p w14:paraId="0A521B62" w14:textId="77777777" w:rsidR="00A22DC2" w:rsidRPr="00FD3A28" w:rsidRDefault="00B83FCD" w:rsidP="00943740">
      <w:pPr>
        <w:widowControl w:val="0"/>
        <w:overflowPunct w:val="0"/>
        <w:autoSpaceDE w:val="0"/>
        <w:autoSpaceDN w:val="0"/>
        <w:adjustRightInd w:val="0"/>
        <w:spacing w:after="0" w:line="229" w:lineRule="auto"/>
        <w:ind w:left="810" w:hanging="446"/>
        <w:jc w:val="both"/>
        <w:rPr>
          <w:rFonts w:cs="Arial"/>
          <w:lang w:val="en-ZA"/>
        </w:rPr>
      </w:pPr>
      <w:r w:rsidRPr="00FD3A28">
        <w:rPr>
          <w:rFonts w:cs="Arial"/>
          <w:lang w:val="en-ZA"/>
        </w:rPr>
        <w:t xml:space="preserve">7.3 </w:t>
      </w:r>
      <w:r w:rsidR="008A48FE" w:rsidRPr="00FD3A28">
        <w:rPr>
          <w:rFonts w:cs="Arial"/>
          <w:lang w:val="en-ZA"/>
        </w:rPr>
        <w:t xml:space="preserve">The standardising body shall make a public announcement of the start of the standard-setting process and include an invitation for participation in a timely manner on its website and in suitable media as appropriate to afford stakeholders an </w:t>
      </w:r>
      <w:r w:rsidR="008A48FE" w:rsidRPr="00FD3A28">
        <w:rPr>
          <w:rFonts w:cs="Arial"/>
          <w:lang w:val="en-ZA"/>
        </w:rPr>
        <w:lastRenderedPageBreak/>
        <w:t xml:space="preserve">opportunity for meaningful contributions. The announcement and invitation shall include: </w:t>
      </w:r>
    </w:p>
    <w:p w14:paraId="0AF1348E" w14:textId="77777777" w:rsidR="008A48FE" w:rsidRPr="00FD3A28" w:rsidRDefault="008A48FE" w:rsidP="008A48FE">
      <w:pPr>
        <w:widowControl w:val="0"/>
        <w:autoSpaceDE w:val="0"/>
        <w:autoSpaceDN w:val="0"/>
        <w:adjustRightInd w:val="0"/>
        <w:spacing w:after="0" w:line="164" w:lineRule="exact"/>
        <w:rPr>
          <w:rFonts w:ascii="Times New Roman" w:hAnsi="Times New Roman"/>
          <w:lang w:val="en-ZA"/>
        </w:rPr>
      </w:pPr>
    </w:p>
    <w:p w14:paraId="6279D6AB" w14:textId="77777777" w:rsidR="008A48FE" w:rsidRPr="00FD3A28" w:rsidRDefault="008A48FE" w:rsidP="00C64E10">
      <w:pPr>
        <w:widowControl w:val="0"/>
        <w:numPr>
          <w:ilvl w:val="0"/>
          <w:numId w:val="12"/>
        </w:numPr>
        <w:tabs>
          <w:tab w:val="num" w:pos="1140"/>
        </w:tabs>
        <w:overflowPunct w:val="0"/>
        <w:autoSpaceDE w:val="0"/>
        <w:autoSpaceDN w:val="0"/>
        <w:adjustRightInd w:val="0"/>
        <w:spacing w:after="0" w:line="219" w:lineRule="auto"/>
        <w:ind w:left="1140" w:right="20" w:hanging="420"/>
        <w:jc w:val="both"/>
        <w:rPr>
          <w:rFonts w:cs="Arial"/>
          <w:lang w:val="en-ZA"/>
        </w:rPr>
      </w:pPr>
      <w:r w:rsidRPr="00FD3A28">
        <w:rPr>
          <w:rFonts w:cs="Arial"/>
          <w:lang w:val="en-ZA"/>
        </w:rPr>
        <w:t xml:space="preserve">information about the objectives, scope and the steps of the standard-setting process and its timetable, </w:t>
      </w:r>
    </w:p>
    <w:p w14:paraId="772D48F7" w14:textId="77777777" w:rsidR="0001160F" w:rsidRPr="00FD3A28" w:rsidRDefault="0001160F" w:rsidP="00C64E10">
      <w:pPr>
        <w:widowControl w:val="0"/>
        <w:overflowPunct w:val="0"/>
        <w:autoSpaceDE w:val="0"/>
        <w:autoSpaceDN w:val="0"/>
        <w:adjustRightInd w:val="0"/>
        <w:spacing w:after="0" w:line="239" w:lineRule="auto"/>
        <w:ind w:left="1140"/>
        <w:jc w:val="both"/>
        <w:rPr>
          <w:rFonts w:cs="Arial"/>
          <w:lang w:val="en-ZA"/>
        </w:rPr>
      </w:pPr>
      <w:bookmarkStart w:id="109" w:name="page9"/>
      <w:bookmarkEnd w:id="109"/>
    </w:p>
    <w:p w14:paraId="1F552CAF" w14:textId="77777777" w:rsidR="008A48FE" w:rsidRPr="00FD3A28" w:rsidRDefault="008A48FE" w:rsidP="00C64E10">
      <w:pPr>
        <w:widowControl w:val="0"/>
        <w:numPr>
          <w:ilvl w:val="0"/>
          <w:numId w:val="13"/>
        </w:numPr>
        <w:tabs>
          <w:tab w:val="clear" w:pos="720"/>
          <w:tab w:val="num" w:pos="780"/>
          <w:tab w:val="num" w:pos="1080"/>
        </w:tabs>
        <w:overflowPunct w:val="0"/>
        <w:autoSpaceDE w:val="0"/>
        <w:autoSpaceDN w:val="0"/>
        <w:adjustRightInd w:val="0"/>
        <w:spacing w:after="0" w:line="239" w:lineRule="auto"/>
        <w:ind w:left="1140" w:hanging="420"/>
        <w:jc w:val="both"/>
        <w:rPr>
          <w:rFonts w:cs="Arial"/>
          <w:lang w:val="en-ZA"/>
        </w:rPr>
      </w:pPr>
      <w:r w:rsidRPr="00FD3A28">
        <w:rPr>
          <w:rFonts w:cs="Arial"/>
          <w:lang w:val="en-ZA"/>
        </w:rPr>
        <w:t xml:space="preserve">information about opportunities for stakeholders to participate in the process, </w:t>
      </w:r>
    </w:p>
    <w:p w14:paraId="21A00048" w14:textId="77777777" w:rsidR="008A48FE" w:rsidRPr="00FD3A28" w:rsidRDefault="008A48FE" w:rsidP="00C64E10">
      <w:pPr>
        <w:widowControl w:val="0"/>
        <w:autoSpaceDE w:val="0"/>
        <w:autoSpaceDN w:val="0"/>
        <w:adjustRightInd w:val="0"/>
        <w:spacing w:after="0" w:line="161" w:lineRule="exact"/>
        <w:ind w:left="720"/>
        <w:rPr>
          <w:rFonts w:cs="Arial"/>
          <w:lang w:val="en-ZA"/>
        </w:rPr>
      </w:pPr>
    </w:p>
    <w:p w14:paraId="1237814E" w14:textId="77777777" w:rsidR="008A48FE" w:rsidRPr="00FD3A28" w:rsidRDefault="008A48FE" w:rsidP="00C64E10">
      <w:pPr>
        <w:widowControl w:val="0"/>
        <w:numPr>
          <w:ilvl w:val="0"/>
          <w:numId w:val="13"/>
        </w:numPr>
        <w:tabs>
          <w:tab w:val="clear" w:pos="720"/>
          <w:tab w:val="num" w:pos="780"/>
          <w:tab w:val="num" w:pos="1080"/>
        </w:tabs>
        <w:overflowPunct w:val="0"/>
        <w:autoSpaceDE w:val="0"/>
        <w:autoSpaceDN w:val="0"/>
        <w:adjustRightInd w:val="0"/>
        <w:spacing w:after="0" w:line="230" w:lineRule="auto"/>
        <w:ind w:left="1140" w:hanging="420"/>
        <w:jc w:val="both"/>
        <w:rPr>
          <w:rFonts w:cs="Arial"/>
          <w:lang w:val="en-ZA"/>
        </w:rPr>
      </w:pPr>
      <w:r w:rsidRPr="00FD3A28">
        <w:rPr>
          <w:rFonts w:cs="Arial"/>
          <w:lang w:val="en-ZA"/>
        </w:rPr>
        <w:t xml:space="preserve">an invitation to stakeholders to nominate their representative(s) to the </w:t>
      </w:r>
      <w:r w:rsidR="00D50F7F" w:rsidRPr="00FD3A28">
        <w:rPr>
          <w:rFonts w:cs="Arial"/>
          <w:lang w:val="en-ZA"/>
        </w:rPr>
        <w:t>W</w:t>
      </w:r>
      <w:r w:rsidRPr="00FD3A28">
        <w:rPr>
          <w:rFonts w:cs="Arial"/>
          <w:lang w:val="en-ZA"/>
        </w:rPr>
        <w:t xml:space="preserve">orking </w:t>
      </w:r>
      <w:r w:rsidR="00D50F7F" w:rsidRPr="00FD3A28">
        <w:rPr>
          <w:rFonts w:cs="Arial"/>
          <w:lang w:val="en-ZA"/>
        </w:rPr>
        <w:t>G</w:t>
      </w:r>
      <w:r w:rsidRPr="00FD3A28">
        <w:rPr>
          <w:rFonts w:cs="Arial"/>
          <w:lang w:val="en-ZA"/>
        </w:rPr>
        <w:t>roup</w:t>
      </w:r>
      <w:r w:rsidR="00D50F7F" w:rsidRPr="00FD3A28">
        <w:rPr>
          <w:rFonts w:cs="Arial"/>
          <w:lang w:val="en-ZA"/>
        </w:rPr>
        <w:t xml:space="preserve"> </w:t>
      </w:r>
      <w:r w:rsidRPr="00FD3A28">
        <w:rPr>
          <w:rFonts w:cs="Arial"/>
          <w:lang w:val="en-ZA"/>
        </w:rPr>
        <w:t>/</w:t>
      </w:r>
      <w:r w:rsidR="00D50F7F" w:rsidRPr="00FD3A28">
        <w:rPr>
          <w:rFonts w:cs="Arial"/>
          <w:lang w:val="en-ZA"/>
        </w:rPr>
        <w:t xml:space="preserve"> </w:t>
      </w:r>
      <w:r w:rsidRPr="00FD3A28">
        <w:rPr>
          <w:rFonts w:cs="Arial"/>
          <w:lang w:val="en-ZA"/>
        </w:rPr>
        <w:t xml:space="preserve">committee. The invitation to disadvantaged and key stakeholders shall be made in a manner that ensures that the information reaches intended recipients and in a format that is understandable, </w:t>
      </w:r>
    </w:p>
    <w:p w14:paraId="76685B2F" w14:textId="77777777" w:rsidR="008A48FE" w:rsidRPr="00FD3A28" w:rsidRDefault="008A48FE" w:rsidP="00C64E10">
      <w:pPr>
        <w:widowControl w:val="0"/>
        <w:autoSpaceDE w:val="0"/>
        <w:autoSpaceDN w:val="0"/>
        <w:adjustRightInd w:val="0"/>
        <w:spacing w:after="0" w:line="120" w:lineRule="exact"/>
        <w:ind w:left="720"/>
        <w:rPr>
          <w:rFonts w:cs="Arial"/>
          <w:lang w:val="en-ZA"/>
        </w:rPr>
      </w:pPr>
    </w:p>
    <w:p w14:paraId="1C7F0FB7" w14:textId="77777777" w:rsidR="008A48FE" w:rsidRPr="00FD3A28" w:rsidRDefault="008A48FE" w:rsidP="00C64E10">
      <w:pPr>
        <w:widowControl w:val="0"/>
        <w:numPr>
          <w:ilvl w:val="0"/>
          <w:numId w:val="13"/>
        </w:numPr>
        <w:tabs>
          <w:tab w:val="clear" w:pos="720"/>
          <w:tab w:val="num" w:pos="780"/>
          <w:tab w:val="num" w:pos="1080"/>
        </w:tabs>
        <w:overflowPunct w:val="0"/>
        <w:autoSpaceDE w:val="0"/>
        <w:autoSpaceDN w:val="0"/>
        <w:adjustRightInd w:val="0"/>
        <w:spacing w:after="0" w:line="239" w:lineRule="auto"/>
        <w:ind w:left="1140" w:hanging="420"/>
        <w:jc w:val="both"/>
        <w:rPr>
          <w:rFonts w:cs="Arial"/>
          <w:lang w:val="en-ZA"/>
        </w:rPr>
      </w:pPr>
      <w:r w:rsidRPr="00FD3A28">
        <w:rPr>
          <w:rFonts w:cs="Arial"/>
          <w:lang w:val="en-ZA"/>
        </w:rPr>
        <w:t xml:space="preserve">an invitation to comment on the scope and the standard-setting process, and </w:t>
      </w:r>
    </w:p>
    <w:p w14:paraId="518A99D9" w14:textId="77777777" w:rsidR="008A48FE" w:rsidRPr="00FD3A28" w:rsidRDefault="008A48FE" w:rsidP="00C64E10">
      <w:pPr>
        <w:widowControl w:val="0"/>
        <w:autoSpaceDE w:val="0"/>
        <w:autoSpaceDN w:val="0"/>
        <w:adjustRightInd w:val="0"/>
        <w:spacing w:after="0" w:line="116" w:lineRule="exact"/>
        <w:ind w:left="720"/>
        <w:rPr>
          <w:rFonts w:cs="Arial"/>
          <w:lang w:val="en-ZA"/>
        </w:rPr>
      </w:pPr>
    </w:p>
    <w:p w14:paraId="4D3D06C7" w14:textId="77777777" w:rsidR="008A48FE" w:rsidRPr="00FD3A28" w:rsidRDefault="008A48FE" w:rsidP="00C64E10">
      <w:pPr>
        <w:widowControl w:val="0"/>
        <w:numPr>
          <w:ilvl w:val="0"/>
          <w:numId w:val="13"/>
        </w:numPr>
        <w:tabs>
          <w:tab w:val="clear" w:pos="720"/>
          <w:tab w:val="num" w:pos="780"/>
          <w:tab w:val="num" w:pos="1080"/>
        </w:tabs>
        <w:overflowPunct w:val="0"/>
        <w:autoSpaceDE w:val="0"/>
        <w:autoSpaceDN w:val="0"/>
        <w:adjustRightInd w:val="0"/>
        <w:spacing w:after="0" w:line="239" w:lineRule="auto"/>
        <w:ind w:left="1140" w:hanging="420"/>
        <w:jc w:val="both"/>
        <w:rPr>
          <w:rFonts w:cs="Arial"/>
          <w:lang w:val="en-ZA"/>
        </w:rPr>
      </w:pPr>
      <w:r w:rsidRPr="00FD3A28">
        <w:rPr>
          <w:rFonts w:cs="Arial"/>
          <w:lang w:val="en-ZA"/>
        </w:rPr>
        <w:t xml:space="preserve">reference to publicly available standard-setting procedures. </w:t>
      </w:r>
    </w:p>
    <w:p w14:paraId="3939DE2E" w14:textId="77777777" w:rsidR="008A48FE" w:rsidRPr="00FD3A28" w:rsidRDefault="008A48FE" w:rsidP="008A48FE">
      <w:pPr>
        <w:widowControl w:val="0"/>
        <w:autoSpaceDE w:val="0"/>
        <w:autoSpaceDN w:val="0"/>
        <w:adjustRightInd w:val="0"/>
        <w:spacing w:after="0" w:line="162" w:lineRule="exact"/>
        <w:rPr>
          <w:rFonts w:ascii="Times New Roman" w:hAnsi="Times New Roman"/>
          <w:lang w:val="en-ZA"/>
        </w:rPr>
      </w:pPr>
    </w:p>
    <w:p w14:paraId="7C0D5509" w14:textId="77777777" w:rsidR="00A22DC2" w:rsidRPr="00FD3A28" w:rsidRDefault="00B83FCD" w:rsidP="00060FAF">
      <w:pPr>
        <w:widowControl w:val="0"/>
        <w:overflowPunct w:val="0"/>
        <w:autoSpaceDE w:val="0"/>
        <w:autoSpaceDN w:val="0"/>
        <w:adjustRightInd w:val="0"/>
        <w:spacing w:after="0" w:line="233" w:lineRule="auto"/>
        <w:ind w:left="810" w:hanging="450"/>
        <w:jc w:val="both"/>
        <w:rPr>
          <w:rFonts w:cs="Arial"/>
          <w:lang w:val="en-ZA"/>
        </w:rPr>
      </w:pPr>
      <w:r w:rsidRPr="00FD3A28">
        <w:rPr>
          <w:rFonts w:cs="Arial"/>
          <w:lang w:val="en-ZA"/>
        </w:rPr>
        <w:t xml:space="preserve">7.4 </w:t>
      </w:r>
      <w:r w:rsidR="008A48FE" w:rsidRPr="00FD3A28">
        <w:rPr>
          <w:rFonts w:cs="Arial"/>
          <w:lang w:val="en-ZA"/>
        </w:rPr>
        <w:t xml:space="preserve">The standardising body shall review the standard-setting process based on comments received from the public announcement and establish a working group/committee or adjust the composition of an already existing working group/committee based on received nominations. The acceptance and refusal of nominations shall be justifiable in relation to the requirements for balanced representation of the working group/committee and resources available for the standard-setting. </w:t>
      </w:r>
    </w:p>
    <w:p w14:paraId="268441AB" w14:textId="77777777" w:rsidR="0001160F" w:rsidRPr="00FD3A28" w:rsidRDefault="0001160F" w:rsidP="00C64E10">
      <w:pPr>
        <w:widowControl w:val="0"/>
        <w:overflowPunct w:val="0"/>
        <w:autoSpaceDE w:val="0"/>
        <w:autoSpaceDN w:val="0"/>
        <w:adjustRightInd w:val="0"/>
        <w:spacing w:after="0" w:line="233" w:lineRule="auto"/>
        <w:ind w:left="720"/>
        <w:jc w:val="both"/>
        <w:rPr>
          <w:rFonts w:cs="Arial"/>
          <w:lang w:val="en-ZA"/>
        </w:rPr>
      </w:pPr>
    </w:p>
    <w:p w14:paraId="3AD7F94A" w14:textId="77777777" w:rsidR="00A22DC2" w:rsidRPr="00FD3A28" w:rsidRDefault="00B83FCD" w:rsidP="00943740">
      <w:pPr>
        <w:widowControl w:val="0"/>
        <w:overflowPunct w:val="0"/>
        <w:autoSpaceDE w:val="0"/>
        <w:autoSpaceDN w:val="0"/>
        <w:adjustRightInd w:val="0"/>
        <w:spacing w:after="0" w:line="233" w:lineRule="auto"/>
        <w:ind w:left="810" w:hanging="450"/>
        <w:jc w:val="both"/>
        <w:rPr>
          <w:rFonts w:cs="Arial"/>
          <w:lang w:val="en-ZA"/>
        </w:rPr>
      </w:pPr>
      <w:r w:rsidRPr="00FD3A28">
        <w:rPr>
          <w:rFonts w:cs="Arial"/>
          <w:lang w:val="en-ZA"/>
        </w:rPr>
        <w:t xml:space="preserve">7.5 </w:t>
      </w:r>
      <w:r w:rsidR="008A48FE" w:rsidRPr="00FD3A28">
        <w:rPr>
          <w:rFonts w:cs="Arial"/>
          <w:lang w:val="en-ZA"/>
        </w:rPr>
        <w:t xml:space="preserve">The work of the working group/committee shall be organised in an open and transparent manner where: </w:t>
      </w:r>
    </w:p>
    <w:p w14:paraId="0A836041" w14:textId="77777777" w:rsidR="008A48FE" w:rsidRPr="00FD3A28" w:rsidRDefault="008A48FE" w:rsidP="008A48FE">
      <w:pPr>
        <w:widowControl w:val="0"/>
        <w:autoSpaceDE w:val="0"/>
        <w:autoSpaceDN w:val="0"/>
        <w:adjustRightInd w:val="0"/>
        <w:spacing w:after="0" w:line="122" w:lineRule="exact"/>
        <w:rPr>
          <w:rFonts w:ascii="Times New Roman" w:hAnsi="Times New Roman"/>
          <w:lang w:val="en-ZA"/>
        </w:rPr>
      </w:pPr>
    </w:p>
    <w:p w14:paraId="6D106551" w14:textId="77777777" w:rsidR="008A48FE" w:rsidRPr="00FD3A28" w:rsidRDefault="008A48FE" w:rsidP="00F71E83">
      <w:pPr>
        <w:widowControl w:val="0"/>
        <w:numPr>
          <w:ilvl w:val="0"/>
          <w:numId w:val="15"/>
        </w:numPr>
        <w:tabs>
          <w:tab w:val="num" w:pos="1140"/>
        </w:tabs>
        <w:overflowPunct w:val="0"/>
        <w:autoSpaceDE w:val="0"/>
        <w:autoSpaceDN w:val="0"/>
        <w:adjustRightInd w:val="0"/>
        <w:spacing w:after="0" w:line="239" w:lineRule="auto"/>
        <w:ind w:left="1140" w:hanging="420"/>
        <w:jc w:val="both"/>
        <w:rPr>
          <w:rFonts w:cs="Arial"/>
          <w:lang w:val="en-ZA"/>
        </w:rPr>
      </w:pPr>
      <w:r w:rsidRPr="00FD3A28">
        <w:rPr>
          <w:rFonts w:cs="Arial"/>
          <w:lang w:val="en-ZA"/>
        </w:rPr>
        <w:t xml:space="preserve">working drafts shall be available to all members of the working group/committee, </w:t>
      </w:r>
    </w:p>
    <w:p w14:paraId="290BCE1C" w14:textId="77777777" w:rsidR="008A48FE" w:rsidRPr="00FD3A28" w:rsidRDefault="008A48FE" w:rsidP="00F71E83">
      <w:pPr>
        <w:widowControl w:val="0"/>
        <w:autoSpaceDE w:val="0"/>
        <w:autoSpaceDN w:val="0"/>
        <w:adjustRightInd w:val="0"/>
        <w:spacing w:after="0" w:line="161" w:lineRule="exact"/>
        <w:ind w:left="720"/>
        <w:rPr>
          <w:rFonts w:cs="Arial"/>
          <w:lang w:val="en-ZA"/>
        </w:rPr>
      </w:pPr>
    </w:p>
    <w:p w14:paraId="44EEE169" w14:textId="77777777" w:rsidR="008A48FE" w:rsidRPr="00FD3A28" w:rsidRDefault="008A48FE" w:rsidP="00F71E83">
      <w:pPr>
        <w:widowControl w:val="0"/>
        <w:numPr>
          <w:ilvl w:val="0"/>
          <w:numId w:val="15"/>
        </w:numPr>
        <w:tabs>
          <w:tab w:val="num" w:pos="1140"/>
        </w:tabs>
        <w:overflowPunct w:val="0"/>
        <w:autoSpaceDE w:val="0"/>
        <w:autoSpaceDN w:val="0"/>
        <w:adjustRightInd w:val="0"/>
        <w:spacing w:after="0" w:line="224" w:lineRule="auto"/>
        <w:ind w:left="1140" w:hanging="420"/>
        <w:jc w:val="both"/>
        <w:rPr>
          <w:rFonts w:cs="Arial"/>
          <w:lang w:val="en-ZA"/>
        </w:rPr>
      </w:pPr>
      <w:r w:rsidRPr="00FD3A28">
        <w:rPr>
          <w:rFonts w:cs="Arial"/>
          <w:lang w:val="en-ZA"/>
        </w:rPr>
        <w:t xml:space="preserve">all members of the working group shall be provided with meaningful opportunities to contribute to the development or revision of the standard and submit comments to the working drafts, and </w:t>
      </w:r>
    </w:p>
    <w:p w14:paraId="1B4A5FCD" w14:textId="77777777" w:rsidR="008A48FE" w:rsidRPr="00FD3A28" w:rsidRDefault="008A48FE" w:rsidP="00F71E83">
      <w:pPr>
        <w:widowControl w:val="0"/>
        <w:autoSpaceDE w:val="0"/>
        <w:autoSpaceDN w:val="0"/>
        <w:adjustRightInd w:val="0"/>
        <w:spacing w:after="0" w:line="162" w:lineRule="exact"/>
        <w:ind w:left="720"/>
        <w:rPr>
          <w:rFonts w:cs="Arial"/>
          <w:lang w:val="en-ZA"/>
        </w:rPr>
      </w:pPr>
    </w:p>
    <w:p w14:paraId="0F49E91B" w14:textId="77777777" w:rsidR="00F71E83" w:rsidRPr="00FD3A28" w:rsidRDefault="008A48FE" w:rsidP="00ED35B2">
      <w:pPr>
        <w:widowControl w:val="0"/>
        <w:numPr>
          <w:ilvl w:val="0"/>
          <w:numId w:val="15"/>
        </w:numPr>
        <w:tabs>
          <w:tab w:val="num" w:pos="1140"/>
        </w:tabs>
        <w:overflowPunct w:val="0"/>
        <w:autoSpaceDE w:val="0"/>
        <w:autoSpaceDN w:val="0"/>
        <w:adjustRightInd w:val="0"/>
        <w:spacing w:after="0" w:line="226" w:lineRule="auto"/>
        <w:ind w:left="1140" w:right="20" w:hanging="420"/>
        <w:jc w:val="both"/>
        <w:rPr>
          <w:rFonts w:cs="Arial"/>
          <w:lang w:val="en-ZA"/>
        </w:rPr>
      </w:pPr>
      <w:r w:rsidRPr="00FD3A28">
        <w:rPr>
          <w:rFonts w:cs="Arial"/>
          <w:lang w:val="en-ZA"/>
        </w:rPr>
        <w:t xml:space="preserve">comments and views submitted by any member of the working group/committee shall be considered in an open and transparent way and their resolution and proposed changes shall be recorded. </w:t>
      </w:r>
    </w:p>
    <w:p w14:paraId="21807C0A" w14:textId="77777777" w:rsidR="00F71E83" w:rsidRPr="00FD3A28" w:rsidRDefault="00F71E83" w:rsidP="00F71E83">
      <w:pPr>
        <w:pStyle w:val="ListParagraph"/>
        <w:rPr>
          <w:rFonts w:cs="Arial"/>
          <w:lang w:val="en-ZA"/>
        </w:rPr>
      </w:pPr>
    </w:p>
    <w:p w14:paraId="59234D32" w14:textId="77777777" w:rsidR="00A22DC2" w:rsidRPr="00FD3A28" w:rsidRDefault="00B83FCD" w:rsidP="00943740">
      <w:pPr>
        <w:widowControl w:val="0"/>
        <w:overflowPunct w:val="0"/>
        <w:autoSpaceDE w:val="0"/>
        <w:autoSpaceDN w:val="0"/>
        <w:adjustRightInd w:val="0"/>
        <w:spacing w:after="0" w:line="233" w:lineRule="auto"/>
        <w:ind w:left="720" w:hanging="360"/>
        <w:jc w:val="both"/>
        <w:rPr>
          <w:rFonts w:cs="Arial"/>
          <w:lang w:val="en-ZA"/>
        </w:rPr>
      </w:pPr>
      <w:r w:rsidRPr="00FD3A28">
        <w:rPr>
          <w:rFonts w:cs="Arial"/>
          <w:lang w:val="en-ZA"/>
        </w:rPr>
        <w:t xml:space="preserve">7.6 </w:t>
      </w:r>
      <w:r w:rsidR="00F71E83" w:rsidRPr="00FD3A28">
        <w:rPr>
          <w:rFonts w:cs="Arial"/>
          <w:lang w:val="en-ZA"/>
        </w:rPr>
        <w:t xml:space="preserve">The </w:t>
      </w:r>
      <w:r w:rsidR="008A48FE" w:rsidRPr="00FD3A28">
        <w:rPr>
          <w:rFonts w:cs="Arial"/>
          <w:lang w:val="en-ZA"/>
        </w:rPr>
        <w:t>standardising body shall organise a public consultation on the enquiry draft and shall ensure that:</w:t>
      </w:r>
    </w:p>
    <w:p w14:paraId="3A554E88" w14:textId="77777777" w:rsidR="008A48FE" w:rsidRPr="00FD3A28" w:rsidRDefault="008A48FE" w:rsidP="008A48FE">
      <w:pPr>
        <w:widowControl w:val="0"/>
        <w:autoSpaceDE w:val="0"/>
        <w:autoSpaceDN w:val="0"/>
        <w:adjustRightInd w:val="0"/>
        <w:spacing w:after="0" w:line="161" w:lineRule="exact"/>
        <w:rPr>
          <w:rFonts w:ascii="Times New Roman" w:hAnsi="Times New Roman"/>
          <w:lang w:val="en-ZA"/>
        </w:rPr>
      </w:pPr>
    </w:p>
    <w:p w14:paraId="75B2894D" w14:textId="77777777" w:rsidR="008A48FE" w:rsidRPr="00FD3A28" w:rsidRDefault="00617B18" w:rsidP="00F71E83">
      <w:pPr>
        <w:widowControl w:val="0"/>
        <w:numPr>
          <w:ilvl w:val="0"/>
          <w:numId w:val="16"/>
        </w:numPr>
        <w:tabs>
          <w:tab w:val="num" w:pos="780"/>
          <w:tab w:val="num" w:pos="1003"/>
        </w:tabs>
        <w:overflowPunct w:val="0"/>
        <w:autoSpaceDE w:val="0"/>
        <w:autoSpaceDN w:val="0"/>
        <w:adjustRightInd w:val="0"/>
        <w:spacing w:after="0" w:line="219" w:lineRule="auto"/>
        <w:ind w:left="1140" w:hanging="420"/>
        <w:jc w:val="both"/>
        <w:rPr>
          <w:rFonts w:cs="Arial"/>
          <w:lang w:val="en-ZA"/>
        </w:rPr>
      </w:pPr>
      <w:r w:rsidRPr="00FD3A28">
        <w:rPr>
          <w:rFonts w:cs="Arial"/>
          <w:lang w:val="en-ZA"/>
        </w:rPr>
        <w:t xml:space="preserve">  </w:t>
      </w:r>
      <w:r w:rsidR="008A48FE" w:rsidRPr="00FD3A28">
        <w:rPr>
          <w:rFonts w:cs="Arial"/>
          <w:lang w:val="en-ZA"/>
        </w:rPr>
        <w:t xml:space="preserve">the start and the end of the public consultation is announced in a timely manner in suitable media, </w:t>
      </w:r>
    </w:p>
    <w:p w14:paraId="5D4A3D44" w14:textId="77777777" w:rsidR="008A48FE" w:rsidRPr="00FD3A28" w:rsidRDefault="008A48FE" w:rsidP="00F71E83">
      <w:pPr>
        <w:widowControl w:val="0"/>
        <w:autoSpaceDE w:val="0"/>
        <w:autoSpaceDN w:val="0"/>
        <w:adjustRightInd w:val="0"/>
        <w:spacing w:after="0" w:line="161" w:lineRule="exact"/>
        <w:ind w:left="720"/>
        <w:rPr>
          <w:rFonts w:cs="Arial"/>
          <w:lang w:val="en-ZA"/>
        </w:rPr>
      </w:pPr>
    </w:p>
    <w:p w14:paraId="041D41EF" w14:textId="77777777" w:rsidR="008A48FE" w:rsidRPr="00FD3A28" w:rsidRDefault="00617B18" w:rsidP="00F71E83">
      <w:pPr>
        <w:widowControl w:val="0"/>
        <w:numPr>
          <w:ilvl w:val="0"/>
          <w:numId w:val="16"/>
        </w:numPr>
        <w:tabs>
          <w:tab w:val="num" w:pos="780"/>
          <w:tab w:val="num" w:pos="1003"/>
        </w:tabs>
        <w:overflowPunct w:val="0"/>
        <w:autoSpaceDE w:val="0"/>
        <w:autoSpaceDN w:val="0"/>
        <w:adjustRightInd w:val="0"/>
        <w:spacing w:after="0" w:line="219" w:lineRule="auto"/>
        <w:ind w:left="1140" w:right="20" w:hanging="420"/>
        <w:jc w:val="both"/>
        <w:rPr>
          <w:rFonts w:cs="Arial"/>
          <w:lang w:val="en-ZA"/>
        </w:rPr>
      </w:pPr>
      <w:r w:rsidRPr="00FD3A28">
        <w:rPr>
          <w:rFonts w:cs="Arial"/>
          <w:lang w:val="en-ZA"/>
        </w:rPr>
        <w:t xml:space="preserve">  </w:t>
      </w:r>
      <w:r w:rsidR="008A48FE" w:rsidRPr="00FD3A28">
        <w:rPr>
          <w:rFonts w:cs="Arial"/>
          <w:lang w:val="en-ZA"/>
        </w:rPr>
        <w:t xml:space="preserve">the invitation of disadvantaged and key stakeholders shall be made by means that ensure that the information reaches its recipient and is understandable, </w:t>
      </w:r>
    </w:p>
    <w:p w14:paraId="71771456" w14:textId="77777777" w:rsidR="008A48FE" w:rsidRPr="00FD3A28" w:rsidRDefault="008A48FE" w:rsidP="00F71E83">
      <w:pPr>
        <w:widowControl w:val="0"/>
        <w:autoSpaceDE w:val="0"/>
        <w:autoSpaceDN w:val="0"/>
        <w:adjustRightInd w:val="0"/>
        <w:spacing w:after="0" w:line="120" w:lineRule="exact"/>
        <w:ind w:left="720"/>
        <w:rPr>
          <w:rFonts w:cs="Arial"/>
          <w:lang w:val="en-ZA"/>
        </w:rPr>
      </w:pPr>
    </w:p>
    <w:p w14:paraId="00540F06" w14:textId="77777777" w:rsidR="008A48FE" w:rsidRPr="00FD3A28" w:rsidRDefault="00617B18" w:rsidP="00F71E83">
      <w:pPr>
        <w:widowControl w:val="0"/>
        <w:numPr>
          <w:ilvl w:val="0"/>
          <w:numId w:val="16"/>
        </w:numPr>
        <w:tabs>
          <w:tab w:val="num" w:pos="780"/>
          <w:tab w:val="num" w:pos="1003"/>
        </w:tabs>
        <w:overflowPunct w:val="0"/>
        <w:autoSpaceDE w:val="0"/>
        <w:autoSpaceDN w:val="0"/>
        <w:adjustRightInd w:val="0"/>
        <w:spacing w:after="0" w:line="239" w:lineRule="auto"/>
        <w:ind w:left="1140" w:hanging="420"/>
        <w:jc w:val="both"/>
        <w:rPr>
          <w:rFonts w:cs="Arial"/>
          <w:lang w:val="en-ZA"/>
        </w:rPr>
      </w:pPr>
      <w:r w:rsidRPr="00FD3A28">
        <w:rPr>
          <w:rFonts w:cs="Arial"/>
          <w:lang w:val="en-ZA"/>
        </w:rPr>
        <w:t xml:space="preserve">  </w:t>
      </w:r>
      <w:r w:rsidR="008A48FE" w:rsidRPr="00FD3A28">
        <w:rPr>
          <w:rFonts w:cs="Arial"/>
          <w:lang w:val="en-ZA"/>
        </w:rPr>
        <w:t xml:space="preserve">the enquiry draft is publicly available and accessible, </w:t>
      </w:r>
    </w:p>
    <w:p w14:paraId="33D0FC52" w14:textId="77777777" w:rsidR="008A48FE" w:rsidRPr="00FD3A28" w:rsidRDefault="008A48FE" w:rsidP="00F71E83">
      <w:pPr>
        <w:widowControl w:val="0"/>
        <w:autoSpaceDE w:val="0"/>
        <w:autoSpaceDN w:val="0"/>
        <w:adjustRightInd w:val="0"/>
        <w:spacing w:after="0" w:line="116" w:lineRule="exact"/>
        <w:ind w:left="720"/>
        <w:rPr>
          <w:rFonts w:cs="Arial"/>
          <w:lang w:val="en-ZA"/>
        </w:rPr>
      </w:pPr>
    </w:p>
    <w:p w14:paraId="736CB6E5" w14:textId="77777777" w:rsidR="008A48FE" w:rsidRPr="00FD3A28" w:rsidRDefault="00617B18" w:rsidP="00F71E83">
      <w:pPr>
        <w:widowControl w:val="0"/>
        <w:numPr>
          <w:ilvl w:val="0"/>
          <w:numId w:val="16"/>
        </w:numPr>
        <w:tabs>
          <w:tab w:val="num" w:pos="780"/>
          <w:tab w:val="num" w:pos="1003"/>
        </w:tabs>
        <w:overflowPunct w:val="0"/>
        <w:autoSpaceDE w:val="0"/>
        <w:autoSpaceDN w:val="0"/>
        <w:adjustRightInd w:val="0"/>
        <w:spacing w:after="0" w:line="239" w:lineRule="auto"/>
        <w:ind w:left="1140" w:hanging="420"/>
        <w:jc w:val="both"/>
        <w:rPr>
          <w:rFonts w:cs="Arial"/>
          <w:lang w:val="en-ZA"/>
        </w:rPr>
      </w:pPr>
      <w:r w:rsidRPr="00FD3A28">
        <w:rPr>
          <w:rFonts w:cs="Arial"/>
          <w:lang w:val="en-ZA"/>
        </w:rPr>
        <w:t xml:space="preserve">  </w:t>
      </w:r>
      <w:r w:rsidR="008A48FE" w:rsidRPr="00FD3A28">
        <w:rPr>
          <w:rFonts w:cs="Arial"/>
          <w:lang w:val="en-ZA"/>
        </w:rPr>
        <w:t xml:space="preserve">the public consultation is for at least 60 days, </w:t>
      </w:r>
    </w:p>
    <w:p w14:paraId="2CB16701" w14:textId="77777777" w:rsidR="008A48FE" w:rsidRPr="00FD3A28" w:rsidRDefault="008A48FE" w:rsidP="00F71E83">
      <w:pPr>
        <w:widowControl w:val="0"/>
        <w:autoSpaceDE w:val="0"/>
        <w:autoSpaceDN w:val="0"/>
        <w:adjustRightInd w:val="0"/>
        <w:spacing w:after="0" w:line="161" w:lineRule="exact"/>
        <w:ind w:left="720"/>
        <w:rPr>
          <w:rFonts w:cs="Arial"/>
          <w:lang w:val="en-ZA"/>
        </w:rPr>
      </w:pPr>
    </w:p>
    <w:p w14:paraId="2CC955ED" w14:textId="77777777" w:rsidR="008A48FE" w:rsidRPr="00FD3A28" w:rsidRDefault="00617B18" w:rsidP="00F71E83">
      <w:pPr>
        <w:widowControl w:val="0"/>
        <w:numPr>
          <w:ilvl w:val="0"/>
          <w:numId w:val="16"/>
        </w:numPr>
        <w:tabs>
          <w:tab w:val="num" w:pos="780"/>
          <w:tab w:val="num" w:pos="1003"/>
        </w:tabs>
        <w:overflowPunct w:val="0"/>
        <w:autoSpaceDE w:val="0"/>
        <w:autoSpaceDN w:val="0"/>
        <w:adjustRightInd w:val="0"/>
        <w:spacing w:after="0" w:line="219" w:lineRule="auto"/>
        <w:ind w:left="1140" w:hanging="420"/>
        <w:jc w:val="both"/>
        <w:rPr>
          <w:rFonts w:cs="Arial"/>
          <w:lang w:val="en-ZA"/>
        </w:rPr>
      </w:pPr>
      <w:r w:rsidRPr="00FD3A28">
        <w:rPr>
          <w:rFonts w:cs="Arial"/>
          <w:lang w:val="en-ZA"/>
        </w:rPr>
        <w:t xml:space="preserve">  </w:t>
      </w:r>
      <w:r w:rsidR="008A48FE" w:rsidRPr="00FD3A28">
        <w:rPr>
          <w:rFonts w:cs="Arial"/>
          <w:lang w:val="en-ZA"/>
        </w:rPr>
        <w:t xml:space="preserve">all comments received </w:t>
      </w:r>
      <w:r w:rsidR="005218E1" w:rsidRPr="00FD3A28">
        <w:rPr>
          <w:rFonts w:cs="Arial"/>
          <w:lang w:val="en-ZA"/>
        </w:rPr>
        <w:t xml:space="preserve">within the public consultation period </w:t>
      </w:r>
      <w:r w:rsidR="008A48FE" w:rsidRPr="00FD3A28">
        <w:rPr>
          <w:rFonts w:cs="Arial"/>
          <w:lang w:val="en-ZA"/>
        </w:rPr>
        <w:t xml:space="preserve">are considered by the working group/committee in an objective manner, </w:t>
      </w:r>
    </w:p>
    <w:p w14:paraId="42F2204B" w14:textId="77777777" w:rsidR="008A48FE" w:rsidRPr="00FD3A28" w:rsidRDefault="008A48FE" w:rsidP="00F71E83">
      <w:pPr>
        <w:widowControl w:val="0"/>
        <w:autoSpaceDE w:val="0"/>
        <w:autoSpaceDN w:val="0"/>
        <w:adjustRightInd w:val="0"/>
        <w:spacing w:after="0" w:line="161" w:lineRule="exact"/>
        <w:ind w:left="720"/>
        <w:rPr>
          <w:rFonts w:cs="Arial"/>
          <w:lang w:val="en-ZA"/>
        </w:rPr>
      </w:pPr>
    </w:p>
    <w:p w14:paraId="5DCDA3C1" w14:textId="77777777" w:rsidR="008A48FE" w:rsidRPr="00FD3A28" w:rsidRDefault="00617B18" w:rsidP="00F71E83">
      <w:pPr>
        <w:widowControl w:val="0"/>
        <w:numPr>
          <w:ilvl w:val="0"/>
          <w:numId w:val="16"/>
        </w:numPr>
        <w:tabs>
          <w:tab w:val="num" w:pos="780"/>
          <w:tab w:val="num" w:pos="1003"/>
        </w:tabs>
        <w:overflowPunct w:val="0"/>
        <w:autoSpaceDE w:val="0"/>
        <w:autoSpaceDN w:val="0"/>
        <w:adjustRightInd w:val="0"/>
        <w:spacing w:after="0" w:line="219" w:lineRule="auto"/>
        <w:ind w:left="1140" w:right="20" w:hanging="420"/>
        <w:jc w:val="both"/>
        <w:rPr>
          <w:rFonts w:cs="Arial"/>
          <w:lang w:val="en-ZA"/>
        </w:rPr>
      </w:pPr>
      <w:r w:rsidRPr="00FD3A28">
        <w:rPr>
          <w:rFonts w:cs="Arial"/>
          <w:lang w:val="en-ZA"/>
        </w:rPr>
        <w:t xml:space="preserve">  </w:t>
      </w:r>
      <w:r w:rsidR="008A48FE" w:rsidRPr="00FD3A28">
        <w:rPr>
          <w:rFonts w:cs="Arial"/>
          <w:lang w:val="en-ZA"/>
        </w:rPr>
        <w:t xml:space="preserve">a synopsis of received comments compiled from material issues, including the results of their consideration, is publicly available, for example on a website. </w:t>
      </w:r>
    </w:p>
    <w:p w14:paraId="350FFA08" w14:textId="77777777" w:rsidR="00617B18" w:rsidRPr="00FD3A28" w:rsidRDefault="00617B18" w:rsidP="00617B18">
      <w:pPr>
        <w:pStyle w:val="ListParagraph"/>
        <w:rPr>
          <w:rFonts w:cs="Arial"/>
          <w:lang w:val="en-ZA"/>
        </w:rPr>
      </w:pPr>
    </w:p>
    <w:p w14:paraId="40F7D35B" w14:textId="77777777" w:rsidR="00A22DC2" w:rsidRPr="00FD3A28" w:rsidRDefault="00B83FCD" w:rsidP="00943740">
      <w:pPr>
        <w:widowControl w:val="0"/>
        <w:overflowPunct w:val="0"/>
        <w:autoSpaceDE w:val="0"/>
        <w:autoSpaceDN w:val="0"/>
        <w:adjustRightInd w:val="0"/>
        <w:spacing w:after="0" w:line="233" w:lineRule="auto"/>
        <w:ind w:left="810" w:hanging="450"/>
        <w:jc w:val="both"/>
        <w:rPr>
          <w:rFonts w:cs="Arial"/>
          <w:lang w:val="en-ZA"/>
        </w:rPr>
      </w:pPr>
      <w:r w:rsidRPr="00FD3A28">
        <w:rPr>
          <w:rFonts w:cs="Arial"/>
          <w:lang w:val="en-ZA"/>
        </w:rPr>
        <w:t xml:space="preserve">7.7 </w:t>
      </w:r>
      <w:r w:rsidR="008A48FE" w:rsidRPr="00FD3A28">
        <w:rPr>
          <w:rFonts w:cs="Arial"/>
          <w:lang w:val="en-ZA"/>
        </w:rPr>
        <w:t>The standardising body shall organise pilot testing of the new standards and the results of the pilot testing shall be considered by the working group/committee.</w:t>
      </w:r>
    </w:p>
    <w:p w14:paraId="7E742AB6" w14:textId="77777777" w:rsidR="008A48FE" w:rsidRPr="00FD3A28" w:rsidRDefault="008A48FE" w:rsidP="00C64E10">
      <w:pPr>
        <w:widowControl w:val="0"/>
        <w:autoSpaceDE w:val="0"/>
        <w:autoSpaceDN w:val="0"/>
        <w:adjustRightInd w:val="0"/>
        <w:spacing w:after="0" w:line="157" w:lineRule="exact"/>
        <w:ind w:left="720"/>
        <w:rPr>
          <w:rFonts w:ascii="Times New Roman" w:hAnsi="Times New Roman"/>
          <w:lang w:val="en-ZA"/>
        </w:rPr>
      </w:pPr>
    </w:p>
    <w:p w14:paraId="49979475" w14:textId="77777777" w:rsidR="008A48FE" w:rsidRPr="00FD3A28" w:rsidRDefault="008A48FE" w:rsidP="00943740">
      <w:pPr>
        <w:widowControl w:val="0"/>
        <w:overflowPunct w:val="0"/>
        <w:autoSpaceDE w:val="0"/>
        <w:autoSpaceDN w:val="0"/>
        <w:adjustRightInd w:val="0"/>
        <w:spacing w:after="0" w:line="219" w:lineRule="auto"/>
        <w:ind w:left="810" w:right="20"/>
        <w:jc w:val="both"/>
        <w:rPr>
          <w:rFonts w:cs="Arial"/>
          <w:lang w:val="en-ZA"/>
        </w:rPr>
      </w:pPr>
      <w:r w:rsidRPr="00FD3A28">
        <w:rPr>
          <w:rFonts w:cs="Arial"/>
          <w:lang w:val="en-ZA"/>
        </w:rPr>
        <w:t xml:space="preserve">Note: Pilot testing is not required in case of revision of a standard where experience </w:t>
      </w:r>
      <w:r w:rsidRPr="00FD3A28">
        <w:rPr>
          <w:rFonts w:cs="Arial"/>
          <w:lang w:val="en-ZA"/>
        </w:rPr>
        <w:lastRenderedPageBreak/>
        <w:t>from its usage can substitute for pilot testing.</w:t>
      </w:r>
    </w:p>
    <w:p w14:paraId="57272E95" w14:textId="77777777" w:rsidR="00617B18" w:rsidRPr="00FD3A28" w:rsidRDefault="00617B18" w:rsidP="00617B18">
      <w:pPr>
        <w:widowControl w:val="0"/>
        <w:overflowPunct w:val="0"/>
        <w:autoSpaceDE w:val="0"/>
        <w:autoSpaceDN w:val="0"/>
        <w:adjustRightInd w:val="0"/>
        <w:spacing w:after="0" w:line="219" w:lineRule="auto"/>
        <w:ind w:right="20"/>
        <w:jc w:val="both"/>
        <w:rPr>
          <w:rFonts w:cs="Arial"/>
          <w:lang w:val="en-ZA"/>
        </w:rPr>
      </w:pPr>
    </w:p>
    <w:p w14:paraId="1533016B" w14:textId="77777777" w:rsidR="00A22DC2" w:rsidRPr="00FD3A28" w:rsidRDefault="00B83FCD" w:rsidP="00060FAF">
      <w:pPr>
        <w:widowControl w:val="0"/>
        <w:overflowPunct w:val="0"/>
        <w:autoSpaceDE w:val="0"/>
        <w:autoSpaceDN w:val="0"/>
        <w:adjustRightInd w:val="0"/>
        <w:spacing w:after="0" w:line="233" w:lineRule="auto"/>
        <w:ind w:left="810" w:hanging="450"/>
        <w:jc w:val="both"/>
        <w:rPr>
          <w:rFonts w:ascii="Times New Roman" w:hAnsi="Times New Roman"/>
          <w:lang w:val="en-ZA"/>
        </w:rPr>
      </w:pPr>
      <w:r w:rsidRPr="00FD3A28">
        <w:rPr>
          <w:rFonts w:cs="Arial"/>
          <w:lang w:val="en-ZA"/>
        </w:rPr>
        <w:t xml:space="preserve">7.8 </w:t>
      </w:r>
      <w:r w:rsidR="00617B18" w:rsidRPr="00FD3A28">
        <w:rPr>
          <w:rFonts w:cs="Arial"/>
          <w:lang w:val="en-ZA"/>
        </w:rPr>
        <w:t xml:space="preserve">The </w:t>
      </w:r>
      <w:r w:rsidR="008A48FE" w:rsidRPr="00FD3A28">
        <w:rPr>
          <w:rFonts w:cs="Arial"/>
          <w:lang w:val="en-ZA"/>
        </w:rPr>
        <w:t>decision of the working group to recommend the final draft for formal approval shall be taken on the basis of a consensus. In order to reach a consensus</w:t>
      </w:r>
      <w:r w:rsidR="00D50F7F" w:rsidRPr="00FD3A28">
        <w:rPr>
          <w:rFonts w:cs="Arial"/>
          <w:lang w:val="en-ZA"/>
        </w:rPr>
        <w:t>,</w:t>
      </w:r>
      <w:r w:rsidR="008A48FE" w:rsidRPr="00FD3A28">
        <w:rPr>
          <w:rFonts w:cs="Arial"/>
          <w:lang w:val="en-ZA"/>
        </w:rPr>
        <w:t xml:space="preserve"> the working group/committee can utilise the following alternative processes to establish whether there is opposition:</w:t>
      </w:r>
    </w:p>
    <w:p w14:paraId="60CA1FF0" w14:textId="77777777" w:rsidR="008A48FE" w:rsidRPr="00FD3A28" w:rsidRDefault="008A48FE" w:rsidP="00C64E10">
      <w:pPr>
        <w:widowControl w:val="0"/>
        <w:autoSpaceDE w:val="0"/>
        <w:autoSpaceDN w:val="0"/>
        <w:adjustRightInd w:val="0"/>
        <w:spacing w:after="0" w:line="164" w:lineRule="exact"/>
        <w:ind w:left="420"/>
        <w:rPr>
          <w:rFonts w:ascii="Times New Roman" w:hAnsi="Times New Roman"/>
          <w:lang w:val="en-ZA"/>
        </w:rPr>
      </w:pPr>
    </w:p>
    <w:p w14:paraId="453831A0" w14:textId="77777777" w:rsidR="008A48FE" w:rsidRPr="00FD3A28" w:rsidRDefault="008A48FE" w:rsidP="00F71E83">
      <w:pPr>
        <w:widowControl w:val="0"/>
        <w:numPr>
          <w:ilvl w:val="0"/>
          <w:numId w:val="26"/>
        </w:numPr>
        <w:overflowPunct w:val="0"/>
        <w:autoSpaceDE w:val="0"/>
        <w:autoSpaceDN w:val="0"/>
        <w:adjustRightInd w:val="0"/>
        <w:spacing w:after="0" w:line="226" w:lineRule="auto"/>
        <w:ind w:left="1080" w:right="20"/>
        <w:jc w:val="both"/>
        <w:rPr>
          <w:rFonts w:cs="Arial"/>
          <w:lang w:val="en-ZA"/>
        </w:rPr>
      </w:pPr>
      <w:r w:rsidRPr="00FD3A28">
        <w:rPr>
          <w:rFonts w:cs="Arial"/>
          <w:lang w:val="en-ZA"/>
        </w:rPr>
        <w:t>a face-to</w:t>
      </w:r>
      <w:r w:rsidR="00D50F7F" w:rsidRPr="00FD3A28">
        <w:rPr>
          <w:rFonts w:cs="Arial"/>
          <w:lang w:val="en-ZA"/>
        </w:rPr>
        <w:t>-</w:t>
      </w:r>
      <w:r w:rsidRPr="00FD3A28">
        <w:rPr>
          <w:rFonts w:cs="Arial"/>
          <w:lang w:val="en-ZA"/>
        </w:rPr>
        <w:t xml:space="preserve">face meeting where there is a verbal yes/no vote, </w:t>
      </w:r>
      <w:r w:rsidR="00D50F7F" w:rsidRPr="00FD3A28">
        <w:rPr>
          <w:rFonts w:cs="Arial"/>
          <w:lang w:val="en-ZA"/>
        </w:rPr>
        <w:t xml:space="preserve">or </w:t>
      </w:r>
      <w:r w:rsidRPr="00FD3A28">
        <w:rPr>
          <w:rFonts w:cs="Arial"/>
          <w:lang w:val="en-ZA"/>
        </w:rPr>
        <w:t xml:space="preserve">show of hands for a yes/no vote; a statement on consensus from the Chair where there are no dissenting voices or hands (votes); a formal balloting process, etc., </w:t>
      </w:r>
    </w:p>
    <w:p w14:paraId="17D48F22" w14:textId="77777777" w:rsidR="008A48FE" w:rsidRPr="00FD3A28" w:rsidRDefault="008A48FE" w:rsidP="00F71E83">
      <w:pPr>
        <w:widowControl w:val="0"/>
        <w:autoSpaceDE w:val="0"/>
        <w:autoSpaceDN w:val="0"/>
        <w:adjustRightInd w:val="0"/>
        <w:spacing w:after="0" w:line="117" w:lineRule="exact"/>
        <w:ind w:left="780"/>
        <w:rPr>
          <w:rFonts w:cs="Arial"/>
          <w:lang w:val="en-ZA"/>
        </w:rPr>
      </w:pPr>
    </w:p>
    <w:p w14:paraId="5083D42E" w14:textId="77777777" w:rsidR="008A48FE" w:rsidRPr="00FD3A28" w:rsidRDefault="008A48FE" w:rsidP="00F71E83">
      <w:pPr>
        <w:widowControl w:val="0"/>
        <w:numPr>
          <w:ilvl w:val="0"/>
          <w:numId w:val="26"/>
        </w:numPr>
        <w:overflowPunct w:val="0"/>
        <w:autoSpaceDE w:val="0"/>
        <w:autoSpaceDN w:val="0"/>
        <w:adjustRightInd w:val="0"/>
        <w:spacing w:after="0" w:line="239" w:lineRule="auto"/>
        <w:ind w:left="1080"/>
        <w:jc w:val="both"/>
        <w:rPr>
          <w:rFonts w:cs="Arial"/>
          <w:lang w:val="en-ZA"/>
        </w:rPr>
      </w:pPr>
      <w:r w:rsidRPr="00FD3A28">
        <w:rPr>
          <w:rFonts w:cs="Arial"/>
          <w:lang w:val="en-ZA"/>
        </w:rPr>
        <w:t xml:space="preserve">a telephone conference meeting where there is a verbal yes/no vote, </w:t>
      </w:r>
    </w:p>
    <w:p w14:paraId="6C6FD7D4" w14:textId="77777777" w:rsidR="008A48FE" w:rsidRPr="00FD3A28" w:rsidRDefault="008A48FE" w:rsidP="00F71E83">
      <w:pPr>
        <w:widowControl w:val="0"/>
        <w:autoSpaceDE w:val="0"/>
        <w:autoSpaceDN w:val="0"/>
        <w:adjustRightInd w:val="0"/>
        <w:spacing w:after="0" w:line="161" w:lineRule="exact"/>
        <w:ind w:left="780"/>
        <w:rPr>
          <w:rFonts w:cs="Arial"/>
          <w:lang w:val="en-ZA"/>
        </w:rPr>
      </w:pPr>
    </w:p>
    <w:p w14:paraId="19B7C82B" w14:textId="77777777" w:rsidR="008A48FE" w:rsidRPr="00FD3A28" w:rsidRDefault="008A48FE" w:rsidP="00F71E83">
      <w:pPr>
        <w:widowControl w:val="0"/>
        <w:numPr>
          <w:ilvl w:val="0"/>
          <w:numId w:val="26"/>
        </w:numPr>
        <w:overflowPunct w:val="0"/>
        <w:autoSpaceDE w:val="0"/>
        <w:autoSpaceDN w:val="0"/>
        <w:adjustRightInd w:val="0"/>
        <w:spacing w:after="0" w:line="219" w:lineRule="auto"/>
        <w:ind w:left="1080" w:right="20"/>
        <w:jc w:val="both"/>
        <w:rPr>
          <w:rFonts w:cs="Arial"/>
          <w:lang w:val="en-ZA"/>
        </w:rPr>
      </w:pPr>
      <w:r w:rsidRPr="00FD3A28">
        <w:rPr>
          <w:rFonts w:cs="Arial"/>
          <w:lang w:val="en-ZA"/>
        </w:rPr>
        <w:t xml:space="preserve">an email meeting where a request for agreement or objection is provided to members with the members providing a written response (a proxy for a vote), or </w:t>
      </w:r>
    </w:p>
    <w:p w14:paraId="3A86DFAE" w14:textId="77777777" w:rsidR="008A48FE" w:rsidRPr="00FD3A28" w:rsidRDefault="008A48FE" w:rsidP="00F71E83">
      <w:pPr>
        <w:widowControl w:val="0"/>
        <w:autoSpaceDE w:val="0"/>
        <w:autoSpaceDN w:val="0"/>
        <w:adjustRightInd w:val="0"/>
        <w:spacing w:after="0" w:line="120" w:lineRule="exact"/>
        <w:ind w:left="360"/>
        <w:rPr>
          <w:rFonts w:cs="Arial"/>
          <w:lang w:val="en-ZA"/>
        </w:rPr>
      </w:pPr>
    </w:p>
    <w:p w14:paraId="633FE9AE" w14:textId="77777777" w:rsidR="008A48FE" w:rsidRPr="00FD3A28" w:rsidRDefault="008A48FE" w:rsidP="00F71E83">
      <w:pPr>
        <w:widowControl w:val="0"/>
        <w:numPr>
          <w:ilvl w:val="0"/>
          <w:numId w:val="26"/>
        </w:numPr>
        <w:overflowPunct w:val="0"/>
        <w:autoSpaceDE w:val="0"/>
        <w:autoSpaceDN w:val="0"/>
        <w:adjustRightInd w:val="0"/>
        <w:spacing w:after="0" w:line="239" w:lineRule="auto"/>
        <w:ind w:left="1080"/>
        <w:jc w:val="both"/>
        <w:rPr>
          <w:rFonts w:cs="Arial"/>
          <w:lang w:val="en-ZA"/>
        </w:rPr>
      </w:pPr>
      <w:r w:rsidRPr="00FD3A28">
        <w:rPr>
          <w:rFonts w:cs="Arial"/>
          <w:lang w:val="en-ZA"/>
        </w:rPr>
        <w:t xml:space="preserve">combinations thereof. </w:t>
      </w:r>
    </w:p>
    <w:p w14:paraId="25F49F64" w14:textId="77777777" w:rsidR="00CE4F79" w:rsidRPr="00FD3A28" w:rsidRDefault="00CE4F79">
      <w:pPr>
        <w:pStyle w:val="ListParagraph"/>
        <w:rPr>
          <w:rFonts w:cs="Arial"/>
          <w:lang w:val="en-ZA"/>
        </w:rPr>
      </w:pPr>
    </w:p>
    <w:p w14:paraId="34937760" w14:textId="77777777" w:rsidR="00A22DC2" w:rsidRPr="00FD3A28" w:rsidRDefault="00B83FCD" w:rsidP="00060FAF">
      <w:pPr>
        <w:widowControl w:val="0"/>
        <w:overflowPunct w:val="0"/>
        <w:autoSpaceDE w:val="0"/>
        <w:autoSpaceDN w:val="0"/>
        <w:adjustRightInd w:val="0"/>
        <w:spacing w:after="0" w:line="233" w:lineRule="auto"/>
        <w:ind w:left="720" w:hanging="360"/>
        <w:jc w:val="both"/>
        <w:rPr>
          <w:rFonts w:cs="Arial"/>
          <w:lang w:val="en-ZA"/>
        </w:rPr>
      </w:pPr>
      <w:bookmarkStart w:id="110" w:name="page10"/>
      <w:bookmarkEnd w:id="110"/>
      <w:r w:rsidRPr="00FD3A28">
        <w:rPr>
          <w:rFonts w:cs="Arial"/>
          <w:lang w:val="en-ZA"/>
        </w:rPr>
        <w:t xml:space="preserve">7.9 </w:t>
      </w:r>
      <w:r w:rsidR="008A48FE" w:rsidRPr="00FD3A28">
        <w:rPr>
          <w:rFonts w:cs="Arial"/>
          <w:lang w:val="en-ZA"/>
        </w:rPr>
        <w:t>In the case of a negative vote which represents sustained opposition to any important part of the concerned interests surrounding a substantive issue, the issue shall be resolved using the following mechanism(s):</w:t>
      </w:r>
    </w:p>
    <w:p w14:paraId="1857729F" w14:textId="77777777" w:rsidR="008A48FE" w:rsidRPr="00FD3A28" w:rsidRDefault="008A48FE" w:rsidP="00C64E10">
      <w:pPr>
        <w:widowControl w:val="0"/>
        <w:autoSpaceDE w:val="0"/>
        <w:autoSpaceDN w:val="0"/>
        <w:adjustRightInd w:val="0"/>
        <w:spacing w:after="0" w:line="162" w:lineRule="exact"/>
        <w:ind w:left="360"/>
        <w:rPr>
          <w:rFonts w:ascii="Times New Roman" w:hAnsi="Times New Roman"/>
          <w:lang w:val="en-ZA"/>
        </w:rPr>
      </w:pPr>
    </w:p>
    <w:p w14:paraId="6DD501F2" w14:textId="77777777" w:rsidR="008A48FE" w:rsidRPr="00FD3A28" w:rsidRDefault="008A48FE" w:rsidP="00F71E83">
      <w:pPr>
        <w:widowControl w:val="0"/>
        <w:numPr>
          <w:ilvl w:val="0"/>
          <w:numId w:val="17"/>
        </w:numPr>
        <w:tabs>
          <w:tab w:val="clear" w:pos="720"/>
          <w:tab w:val="num" w:pos="780"/>
          <w:tab w:val="num" w:pos="1080"/>
        </w:tabs>
        <w:overflowPunct w:val="0"/>
        <w:autoSpaceDE w:val="0"/>
        <w:autoSpaceDN w:val="0"/>
        <w:adjustRightInd w:val="0"/>
        <w:spacing w:after="0" w:line="219" w:lineRule="auto"/>
        <w:ind w:left="1140" w:right="20" w:hanging="420"/>
        <w:jc w:val="both"/>
        <w:rPr>
          <w:rFonts w:cs="Arial"/>
          <w:lang w:val="en-ZA"/>
        </w:rPr>
      </w:pPr>
      <w:r w:rsidRPr="00FD3A28">
        <w:rPr>
          <w:rFonts w:cs="Arial"/>
          <w:lang w:val="en-ZA"/>
        </w:rPr>
        <w:t xml:space="preserve">discussion and negotiation on the disputed issue within the working group/committee in order to find a compromise, </w:t>
      </w:r>
    </w:p>
    <w:p w14:paraId="1FB885FF" w14:textId="77777777" w:rsidR="008A48FE" w:rsidRPr="00FD3A28" w:rsidRDefault="008A48FE" w:rsidP="00F71E83">
      <w:pPr>
        <w:widowControl w:val="0"/>
        <w:autoSpaceDE w:val="0"/>
        <w:autoSpaceDN w:val="0"/>
        <w:adjustRightInd w:val="0"/>
        <w:spacing w:after="0" w:line="161" w:lineRule="exact"/>
        <w:ind w:left="720"/>
        <w:rPr>
          <w:rFonts w:cs="Arial"/>
          <w:lang w:val="en-ZA"/>
        </w:rPr>
      </w:pPr>
    </w:p>
    <w:p w14:paraId="04F93C77" w14:textId="77777777" w:rsidR="008A48FE" w:rsidRPr="00FD3A28" w:rsidRDefault="008A48FE" w:rsidP="00F71E83">
      <w:pPr>
        <w:widowControl w:val="0"/>
        <w:numPr>
          <w:ilvl w:val="0"/>
          <w:numId w:val="17"/>
        </w:numPr>
        <w:tabs>
          <w:tab w:val="clear" w:pos="720"/>
          <w:tab w:val="num" w:pos="780"/>
          <w:tab w:val="num" w:pos="1080"/>
        </w:tabs>
        <w:overflowPunct w:val="0"/>
        <w:autoSpaceDE w:val="0"/>
        <w:autoSpaceDN w:val="0"/>
        <w:adjustRightInd w:val="0"/>
        <w:spacing w:after="0" w:line="216" w:lineRule="auto"/>
        <w:ind w:left="1140" w:right="20" w:hanging="420"/>
        <w:jc w:val="both"/>
        <w:rPr>
          <w:rFonts w:cs="Arial"/>
          <w:lang w:val="en-ZA"/>
        </w:rPr>
      </w:pPr>
      <w:r w:rsidRPr="00FD3A28">
        <w:rPr>
          <w:rFonts w:cs="Arial"/>
          <w:lang w:val="en-ZA"/>
        </w:rPr>
        <w:t xml:space="preserve">direct negotiation between the stakeholder(s) submitting the objection and stakeholders with different views on the disputed issue in order to find a compromise, </w:t>
      </w:r>
    </w:p>
    <w:p w14:paraId="689156E1" w14:textId="77777777" w:rsidR="008A48FE" w:rsidRPr="00FD3A28" w:rsidRDefault="008A48FE" w:rsidP="00F71E83">
      <w:pPr>
        <w:widowControl w:val="0"/>
        <w:autoSpaceDE w:val="0"/>
        <w:autoSpaceDN w:val="0"/>
        <w:adjustRightInd w:val="0"/>
        <w:spacing w:after="0" w:line="121" w:lineRule="exact"/>
        <w:ind w:left="720"/>
        <w:rPr>
          <w:rFonts w:cs="Arial"/>
          <w:lang w:val="en-ZA"/>
        </w:rPr>
      </w:pPr>
    </w:p>
    <w:p w14:paraId="2ABED1AD" w14:textId="77777777" w:rsidR="008A48FE" w:rsidRPr="00FD3A28" w:rsidRDefault="008A48FE" w:rsidP="00F71E83">
      <w:pPr>
        <w:widowControl w:val="0"/>
        <w:numPr>
          <w:ilvl w:val="0"/>
          <w:numId w:val="17"/>
        </w:numPr>
        <w:tabs>
          <w:tab w:val="clear" w:pos="720"/>
          <w:tab w:val="num" w:pos="780"/>
          <w:tab w:val="num" w:pos="1080"/>
        </w:tabs>
        <w:overflowPunct w:val="0"/>
        <w:autoSpaceDE w:val="0"/>
        <w:autoSpaceDN w:val="0"/>
        <w:adjustRightInd w:val="0"/>
        <w:spacing w:after="0" w:line="239" w:lineRule="auto"/>
        <w:ind w:left="1140" w:hanging="420"/>
        <w:jc w:val="both"/>
        <w:rPr>
          <w:rFonts w:cs="Arial"/>
          <w:lang w:val="en-ZA"/>
        </w:rPr>
      </w:pPr>
      <w:r w:rsidRPr="00FD3A28">
        <w:rPr>
          <w:rFonts w:cs="Arial"/>
          <w:lang w:val="en-ZA"/>
        </w:rPr>
        <w:t xml:space="preserve">dispute resolution process. </w:t>
      </w:r>
    </w:p>
    <w:p w14:paraId="757EAED0" w14:textId="77777777" w:rsidR="00A22DC2" w:rsidRPr="00FD3A28" w:rsidRDefault="00A22DC2" w:rsidP="00A22DC2">
      <w:pPr>
        <w:pStyle w:val="ListParagraph"/>
        <w:rPr>
          <w:rFonts w:ascii="Times New Roman" w:hAnsi="Times New Roman"/>
          <w:lang w:val="en-ZA"/>
        </w:rPr>
      </w:pPr>
    </w:p>
    <w:p w14:paraId="18056105" w14:textId="77777777" w:rsidR="00A22DC2" w:rsidRPr="00FD3A28" w:rsidRDefault="00B83FCD" w:rsidP="00060FAF">
      <w:pPr>
        <w:widowControl w:val="0"/>
        <w:overflowPunct w:val="0"/>
        <w:autoSpaceDE w:val="0"/>
        <w:autoSpaceDN w:val="0"/>
        <w:adjustRightInd w:val="0"/>
        <w:spacing w:after="0" w:line="233" w:lineRule="auto"/>
        <w:ind w:left="900" w:hanging="540"/>
        <w:jc w:val="both"/>
        <w:rPr>
          <w:rFonts w:ascii="Times New Roman" w:hAnsi="Times New Roman"/>
          <w:lang w:val="en-ZA"/>
        </w:rPr>
      </w:pPr>
      <w:r w:rsidRPr="00FD3A28">
        <w:rPr>
          <w:rFonts w:cs="Arial"/>
          <w:lang w:val="en-ZA"/>
        </w:rPr>
        <w:t xml:space="preserve">7.10 </w:t>
      </w:r>
      <w:r w:rsidR="008A48FE" w:rsidRPr="00FD3A28">
        <w:rPr>
          <w:rFonts w:cs="Arial"/>
          <w:lang w:val="en-ZA"/>
        </w:rPr>
        <w:t>Documentation on the implementation of the standard-setting process shall be made publicly available.</w:t>
      </w:r>
    </w:p>
    <w:p w14:paraId="2167AF3F" w14:textId="77777777" w:rsidR="00617B18" w:rsidRPr="00FD3A28" w:rsidRDefault="00617B18" w:rsidP="00617B18">
      <w:pPr>
        <w:widowControl w:val="0"/>
        <w:overflowPunct w:val="0"/>
        <w:autoSpaceDE w:val="0"/>
        <w:autoSpaceDN w:val="0"/>
        <w:adjustRightInd w:val="0"/>
        <w:spacing w:after="0" w:line="233" w:lineRule="auto"/>
        <w:ind w:left="720"/>
        <w:jc w:val="both"/>
        <w:rPr>
          <w:rFonts w:ascii="Times New Roman" w:hAnsi="Times New Roman"/>
          <w:lang w:val="en-ZA"/>
        </w:rPr>
      </w:pPr>
    </w:p>
    <w:p w14:paraId="21BAC0BB" w14:textId="77777777" w:rsidR="00A22DC2" w:rsidRPr="00FD3A28" w:rsidRDefault="00B83FCD" w:rsidP="00943740">
      <w:pPr>
        <w:widowControl w:val="0"/>
        <w:overflowPunct w:val="0"/>
        <w:autoSpaceDE w:val="0"/>
        <w:autoSpaceDN w:val="0"/>
        <w:adjustRightInd w:val="0"/>
        <w:spacing w:after="0" w:line="233" w:lineRule="auto"/>
        <w:ind w:left="900" w:hanging="540"/>
        <w:jc w:val="both"/>
        <w:rPr>
          <w:rFonts w:ascii="Times New Roman" w:hAnsi="Times New Roman"/>
          <w:lang w:val="en-ZA"/>
        </w:rPr>
      </w:pPr>
      <w:r w:rsidRPr="00FD3A28">
        <w:rPr>
          <w:rFonts w:cs="Arial"/>
          <w:lang w:val="en-ZA"/>
        </w:rPr>
        <w:t xml:space="preserve">7.11 </w:t>
      </w:r>
      <w:r w:rsidR="008A48FE" w:rsidRPr="00FD3A28">
        <w:rPr>
          <w:rFonts w:cs="Arial"/>
          <w:lang w:val="en-ZA"/>
        </w:rPr>
        <w:t xml:space="preserve">The standardising body shall formally approve the standards/normative documents based on evidence of consensus reached by the working group/committee. </w:t>
      </w:r>
    </w:p>
    <w:p w14:paraId="14808C4B" w14:textId="77777777" w:rsidR="00FB7E36" w:rsidRPr="00FD3A28" w:rsidRDefault="00FB7E36" w:rsidP="00FB7E36">
      <w:pPr>
        <w:widowControl w:val="0"/>
        <w:overflowPunct w:val="0"/>
        <w:autoSpaceDE w:val="0"/>
        <w:autoSpaceDN w:val="0"/>
        <w:adjustRightInd w:val="0"/>
        <w:spacing w:after="0" w:line="233" w:lineRule="auto"/>
        <w:jc w:val="both"/>
        <w:rPr>
          <w:rFonts w:ascii="Times New Roman" w:hAnsi="Times New Roman"/>
          <w:lang w:val="en-ZA"/>
        </w:rPr>
      </w:pPr>
    </w:p>
    <w:p w14:paraId="2292E23A" w14:textId="77777777" w:rsidR="00A22DC2" w:rsidRPr="00FD3A28" w:rsidRDefault="00B83FCD" w:rsidP="00943740">
      <w:pPr>
        <w:widowControl w:val="0"/>
        <w:overflowPunct w:val="0"/>
        <w:autoSpaceDE w:val="0"/>
        <w:autoSpaceDN w:val="0"/>
        <w:adjustRightInd w:val="0"/>
        <w:spacing w:after="0" w:line="233" w:lineRule="auto"/>
        <w:ind w:left="900" w:hanging="540"/>
        <w:jc w:val="both"/>
        <w:rPr>
          <w:rFonts w:ascii="Times New Roman" w:hAnsi="Times New Roman"/>
          <w:lang w:val="en-ZA"/>
        </w:rPr>
      </w:pPr>
      <w:r w:rsidRPr="00FD3A28">
        <w:rPr>
          <w:rFonts w:cs="Arial"/>
          <w:lang w:val="en-ZA"/>
        </w:rPr>
        <w:t xml:space="preserve">7.12 </w:t>
      </w:r>
      <w:r w:rsidR="008A48FE" w:rsidRPr="00FD3A28">
        <w:rPr>
          <w:rFonts w:cs="Arial"/>
          <w:lang w:val="en-ZA"/>
        </w:rPr>
        <w:t xml:space="preserve">The formally approved standards/normative documents shall be published in a timely manner and made publicly available. </w:t>
      </w:r>
    </w:p>
    <w:p w14:paraId="77FDA1C2" w14:textId="77777777" w:rsidR="00AD5650" w:rsidRPr="00FD3A28" w:rsidRDefault="00AD5650" w:rsidP="00160D57">
      <w:pPr>
        <w:widowControl w:val="0"/>
        <w:tabs>
          <w:tab w:val="left" w:pos="403"/>
        </w:tabs>
        <w:autoSpaceDE w:val="0"/>
        <w:autoSpaceDN w:val="0"/>
        <w:adjustRightInd w:val="0"/>
        <w:spacing w:after="0" w:line="240" w:lineRule="auto"/>
        <w:ind w:left="4"/>
        <w:jc w:val="both"/>
        <w:rPr>
          <w:rFonts w:cs="Arial"/>
          <w:b/>
          <w:bCs/>
          <w:lang w:val="en-ZA"/>
        </w:rPr>
      </w:pPr>
    </w:p>
    <w:p w14:paraId="583395BF" w14:textId="77777777" w:rsidR="00E63BD1" w:rsidRPr="00FD3A28" w:rsidRDefault="002A65DC">
      <w:pPr>
        <w:pStyle w:val="Heading1"/>
        <w:numPr>
          <w:ilvl w:val="0"/>
          <w:numId w:val="0"/>
        </w:numPr>
        <w:ind w:left="364" w:hanging="360"/>
      </w:pPr>
      <w:bookmarkStart w:id="111" w:name="page5"/>
      <w:bookmarkStart w:id="112" w:name="_Toc495045576"/>
      <w:bookmarkEnd w:id="111"/>
      <w:r w:rsidRPr="00FD3A28">
        <w:t>8</w:t>
      </w:r>
      <w:r w:rsidR="00B76C99" w:rsidRPr="00FD3A28">
        <w:t>.</w:t>
      </w:r>
      <w:r w:rsidR="00B76C99" w:rsidRPr="00FD3A28">
        <w:tab/>
      </w:r>
      <w:r w:rsidR="00E34539" w:rsidRPr="00FD3A28">
        <w:t>Revision of the standard</w:t>
      </w:r>
      <w:r w:rsidR="00A4742F" w:rsidRPr="00FD3A28">
        <w:t>/normative documents</w:t>
      </w:r>
      <w:bookmarkEnd w:id="112"/>
    </w:p>
    <w:p w14:paraId="4E04AD68" w14:textId="77777777" w:rsidR="00E34539" w:rsidRPr="00FD3A28" w:rsidRDefault="00E34539" w:rsidP="00160D57">
      <w:pPr>
        <w:widowControl w:val="0"/>
        <w:autoSpaceDE w:val="0"/>
        <w:autoSpaceDN w:val="0"/>
        <w:adjustRightInd w:val="0"/>
        <w:spacing w:after="0" w:line="246" w:lineRule="exact"/>
        <w:jc w:val="both"/>
        <w:rPr>
          <w:rFonts w:cs="Arial"/>
          <w:lang w:val="en-ZA"/>
        </w:rPr>
      </w:pPr>
    </w:p>
    <w:p w14:paraId="247D53A3" w14:textId="77777777" w:rsidR="002A65DC" w:rsidRPr="00FD3A28" w:rsidRDefault="002A65DC" w:rsidP="002A65DC">
      <w:pPr>
        <w:pStyle w:val="ListParagraph"/>
        <w:widowControl w:val="0"/>
        <w:numPr>
          <w:ilvl w:val="0"/>
          <w:numId w:val="25"/>
        </w:numPr>
        <w:overflowPunct w:val="0"/>
        <w:autoSpaceDE w:val="0"/>
        <w:autoSpaceDN w:val="0"/>
        <w:adjustRightInd w:val="0"/>
        <w:spacing w:after="0" w:line="226" w:lineRule="auto"/>
        <w:jc w:val="both"/>
        <w:rPr>
          <w:rFonts w:cs="Arial"/>
          <w:vanish/>
          <w:lang w:val="en-ZA"/>
        </w:rPr>
      </w:pPr>
    </w:p>
    <w:p w14:paraId="76FE5A6B" w14:textId="77777777" w:rsidR="002A65DC" w:rsidRPr="00FD3A28" w:rsidRDefault="002A65DC" w:rsidP="002A65DC">
      <w:pPr>
        <w:pStyle w:val="ListParagraph"/>
        <w:widowControl w:val="0"/>
        <w:numPr>
          <w:ilvl w:val="0"/>
          <w:numId w:val="25"/>
        </w:numPr>
        <w:overflowPunct w:val="0"/>
        <w:autoSpaceDE w:val="0"/>
        <w:autoSpaceDN w:val="0"/>
        <w:adjustRightInd w:val="0"/>
        <w:spacing w:after="0" w:line="226" w:lineRule="auto"/>
        <w:jc w:val="both"/>
        <w:rPr>
          <w:rFonts w:cs="Arial"/>
          <w:vanish/>
          <w:lang w:val="en-ZA"/>
        </w:rPr>
      </w:pPr>
    </w:p>
    <w:p w14:paraId="16DFC2A5" w14:textId="77777777" w:rsidR="002A65DC" w:rsidRPr="00FD3A28" w:rsidRDefault="002A65DC" w:rsidP="002A65DC">
      <w:pPr>
        <w:pStyle w:val="ListParagraph"/>
        <w:widowControl w:val="0"/>
        <w:numPr>
          <w:ilvl w:val="0"/>
          <w:numId w:val="25"/>
        </w:numPr>
        <w:overflowPunct w:val="0"/>
        <w:autoSpaceDE w:val="0"/>
        <w:autoSpaceDN w:val="0"/>
        <w:adjustRightInd w:val="0"/>
        <w:spacing w:after="0" w:line="226" w:lineRule="auto"/>
        <w:jc w:val="both"/>
        <w:rPr>
          <w:rFonts w:cs="Arial"/>
          <w:vanish/>
          <w:lang w:val="en-ZA"/>
        </w:rPr>
      </w:pPr>
    </w:p>
    <w:p w14:paraId="213AEC84" w14:textId="77777777" w:rsidR="009F5E93" w:rsidRPr="00FD3A28" w:rsidRDefault="00A4742F" w:rsidP="00943740">
      <w:pPr>
        <w:widowControl w:val="0"/>
        <w:numPr>
          <w:ilvl w:val="1"/>
          <w:numId w:val="25"/>
        </w:numPr>
        <w:overflowPunct w:val="0"/>
        <w:autoSpaceDE w:val="0"/>
        <w:autoSpaceDN w:val="0"/>
        <w:adjustRightInd w:val="0"/>
        <w:spacing w:after="0" w:line="226" w:lineRule="auto"/>
        <w:ind w:left="900" w:hanging="536"/>
        <w:jc w:val="both"/>
        <w:rPr>
          <w:rFonts w:cs="Arial"/>
          <w:lang w:val="en-ZA"/>
        </w:rPr>
      </w:pPr>
      <w:r w:rsidRPr="00FD3A28">
        <w:rPr>
          <w:rFonts w:cs="Arial"/>
          <w:lang w:val="en-ZA"/>
        </w:rPr>
        <w:t xml:space="preserve">The standards/normative documents shall be reviewed and revised at intervals that do not exceed a </w:t>
      </w:r>
      <w:r w:rsidR="00D50F7F" w:rsidRPr="00FD3A28">
        <w:rPr>
          <w:rFonts w:cs="Arial"/>
          <w:lang w:val="en-ZA"/>
        </w:rPr>
        <w:t>5</w:t>
      </w:r>
      <w:r w:rsidRPr="00FD3A28">
        <w:rPr>
          <w:rFonts w:cs="Arial"/>
          <w:lang w:val="en-ZA"/>
        </w:rPr>
        <w:t xml:space="preserve">-year period. The procedures for the revision of the standards/normative documents shall follow those set out in chapter </w:t>
      </w:r>
      <w:r w:rsidR="00FD68B5" w:rsidRPr="00FD3A28">
        <w:rPr>
          <w:rFonts w:cs="Arial"/>
          <w:lang w:val="en-ZA"/>
        </w:rPr>
        <w:t xml:space="preserve">6.  Pilot testing is not required for a revision where application of the standard can be seen as a substitute for testing. </w:t>
      </w:r>
    </w:p>
    <w:p w14:paraId="6C903CBF" w14:textId="77777777" w:rsidR="00FB7E36" w:rsidRPr="00FD3A28" w:rsidRDefault="00FB7E36" w:rsidP="00943740">
      <w:pPr>
        <w:widowControl w:val="0"/>
        <w:overflowPunct w:val="0"/>
        <w:autoSpaceDE w:val="0"/>
        <w:autoSpaceDN w:val="0"/>
        <w:adjustRightInd w:val="0"/>
        <w:spacing w:after="0" w:line="226" w:lineRule="auto"/>
        <w:ind w:left="1084"/>
        <w:jc w:val="both"/>
        <w:rPr>
          <w:rFonts w:cs="Arial"/>
          <w:lang w:val="en-ZA"/>
        </w:rPr>
      </w:pPr>
    </w:p>
    <w:p w14:paraId="74775F73" w14:textId="77777777" w:rsidR="00A4742F" w:rsidRPr="00FD3A28" w:rsidRDefault="00A4742F" w:rsidP="00943740">
      <w:pPr>
        <w:widowControl w:val="0"/>
        <w:numPr>
          <w:ilvl w:val="1"/>
          <w:numId w:val="25"/>
        </w:numPr>
        <w:overflowPunct w:val="0"/>
        <w:autoSpaceDE w:val="0"/>
        <w:autoSpaceDN w:val="0"/>
        <w:adjustRightInd w:val="0"/>
        <w:spacing w:after="0" w:line="226" w:lineRule="auto"/>
        <w:ind w:left="900" w:hanging="536"/>
        <w:jc w:val="both"/>
        <w:rPr>
          <w:rFonts w:cs="Arial"/>
          <w:lang w:val="en-ZA"/>
        </w:rPr>
      </w:pPr>
      <w:r w:rsidRPr="00FD3A28">
        <w:rPr>
          <w:rFonts w:cs="Arial"/>
          <w:lang w:val="en-ZA"/>
        </w:rPr>
        <w:t xml:space="preserve">The revision shall define the application date and transition date of the revised standards/normative documents. </w:t>
      </w:r>
    </w:p>
    <w:p w14:paraId="2295A68E" w14:textId="77777777" w:rsidR="00FB7E36" w:rsidRPr="00FD3A28" w:rsidRDefault="00FB7E36" w:rsidP="00943740">
      <w:pPr>
        <w:pStyle w:val="ListParagraph"/>
        <w:ind w:left="1084"/>
        <w:rPr>
          <w:rFonts w:cs="Arial"/>
          <w:sz w:val="8"/>
          <w:lang w:val="en-ZA"/>
        </w:rPr>
      </w:pPr>
    </w:p>
    <w:p w14:paraId="62235F17" w14:textId="77777777" w:rsidR="00A4742F" w:rsidRPr="00FD3A28" w:rsidRDefault="00A4742F" w:rsidP="00943740">
      <w:pPr>
        <w:widowControl w:val="0"/>
        <w:numPr>
          <w:ilvl w:val="1"/>
          <w:numId w:val="25"/>
        </w:numPr>
        <w:overflowPunct w:val="0"/>
        <w:autoSpaceDE w:val="0"/>
        <w:autoSpaceDN w:val="0"/>
        <w:adjustRightInd w:val="0"/>
        <w:spacing w:after="0" w:line="226" w:lineRule="auto"/>
        <w:ind w:left="900" w:hanging="536"/>
        <w:jc w:val="both"/>
        <w:rPr>
          <w:rFonts w:cs="Arial"/>
          <w:lang w:val="en-ZA"/>
        </w:rPr>
      </w:pPr>
      <w:r w:rsidRPr="00FD3A28">
        <w:rPr>
          <w:rFonts w:cs="Arial"/>
          <w:lang w:val="en-ZA"/>
        </w:rPr>
        <w:t xml:space="preserve">The application date shall not exceed a period of one year from the publication of the standard. This is needed for the endorsement of the revised standards/normative documents, introducing the changes, information dissemination and training. </w:t>
      </w:r>
    </w:p>
    <w:p w14:paraId="0203D677" w14:textId="77777777" w:rsidR="00FB7E36" w:rsidRPr="00FD3A28" w:rsidRDefault="00FB7E36" w:rsidP="00943740">
      <w:pPr>
        <w:pStyle w:val="ListParagraph"/>
        <w:ind w:left="1084"/>
        <w:rPr>
          <w:rFonts w:cs="Arial"/>
          <w:sz w:val="12"/>
          <w:lang w:val="en-ZA"/>
        </w:rPr>
      </w:pPr>
    </w:p>
    <w:p w14:paraId="6847564A" w14:textId="77777777" w:rsidR="00060FAF" w:rsidRPr="00FD3A28" w:rsidRDefault="00A4742F" w:rsidP="00943740">
      <w:pPr>
        <w:widowControl w:val="0"/>
        <w:numPr>
          <w:ilvl w:val="1"/>
          <w:numId w:val="25"/>
        </w:numPr>
        <w:overflowPunct w:val="0"/>
        <w:autoSpaceDE w:val="0"/>
        <w:autoSpaceDN w:val="0"/>
        <w:adjustRightInd w:val="0"/>
        <w:spacing w:after="0" w:line="226" w:lineRule="auto"/>
        <w:ind w:left="900" w:hanging="536"/>
        <w:jc w:val="both"/>
        <w:rPr>
          <w:rFonts w:cs="Arial"/>
          <w:lang w:val="en-ZA"/>
        </w:rPr>
      </w:pPr>
      <w:r w:rsidRPr="00FD3A28">
        <w:rPr>
          <w:rFonts w:cs="Arial"/>
          <w:lang w:val="en-ZA"/>
        </w:rPr>
        <w:t xml:space="preserve">The transition date shall not exceed a period of one year except in justified exceptional circumstances where the implementation of the revised </w:t>
      </w:r>
      <w:r w:rsidRPr="00FD3A28">
        <w:rPr>
          <w:rFonts w:cs="Arial"/>
          <w:lang w:val="en-ZA"/>
        </w:rPr>
        <w:lastRenderedPageBreak/>
        <w:t>standards/</w:t>
      </w:r>
      <w:commentRangeStart w:id="113"/>
      <w:r w:rsidR="00201238" w:rsidRPr="00FD3A28">
        <w:rPr>
          <w:rFonts w:cs="Arial"/>
          <w:lang w:val="en-ZA"/>
          <w:rPrChange w:id="114" w:author="Steve" w:date="2017-11-08T08:49:00Z">
            <w:rPr>
              <w:rFonts w:cs="Arial"/>
              <w:highlight w:val="yellow"/>
              <w:lang w:val="en-ZA"/>
            </w:rPr>
          </w:rPrChange>
        </w:rPr>
        <w:t>normative</w:t>
      </w:r>
      <w:commentRangeEnd w:id="113"/>
      <w:r w:rsidR="00201238" w:rsidRPr="00FD3A28">
        <w:rPr>
          <w:rStyle w:val="CommentReference"/>
          <w:szCs w:val="20"/>
          <w:rPrChange w:id="115" w:author="Steve" w:date="2017-11-08T08:49:00Z">
            <w:rPr>
              <w:rStyle w:val="CommentReference"/>
              <w:szCs w:val="20"/>
              <w:highlight w:val="yellow"/>
            </w:rPr>
          </w:rPrChange>
        </w:rPr>
        <w:commentReference w:id="113"/>
      </w:r>
      <w:r w:rsidR="00201238" w:rsidRPr="00FD3A28">
        <w:rPr>
          <w:rFonts w:cs="Arial"/>
          <w:lang w:val="en-ZA"/>
          <w:rPrChange w:id="116" w:author="Steve" w:date="2017-11-08T08:49:00Z">
            <w:rPr>
              <w:rFonts w:cs="Arial"/>
              <w:highlight w:val="yellow"/>
              <w:lang w:val="en-ZA"/>
            </w:rPr>
          </w:rPrChange>
        </w:rPr>
        <w:t xml:space="preserve"> documents look a longer period</w:t>
      </w:r>
      <w:r w:rsidR="00566C00" w:rsidRPr="00FD3A28">
        <w:rPr>
          <w:rFonts w:cs="Arial"/>
          <w:lang w:val="en-ZA"/>
        </w:rPr>
        <w:t>.</w:t>
      </w:r>
    </w:p>
    <w:p w14:paraId="13C64488" w14:textId="77777777" w:rsidR="00060FAF" w:rsidRPr="00FD3A28" w:rsidRDefault="00060FAF" w:rsidP="00943740">
      <w:pPr>
        <w:pStyle w:val="ListParagraph"/>
        <w:rPr>
          <w:rFonts w:cs="Arial"/>
          <w:lang w:val="en-ZA"/>
        </w:rPr>
      </w:pPr>
    </w:p>
    <w:p w14:paraId="383FD240" w14:textId="726E8BF6" w:rsidR="00FB7E36" w:rsidRPr="00FD3A28" w:rsidDel="00FD3A28" w:rsidRDefault="00FB7E36" w:rsidP="00943740">
      <w:pPr>
        <w:widowControl w:val="0"/>
        <w:overflowPunct w:val="0"/>
        <w:autoSpaceDE w:val="0"/>
        <w:autoSpaceDN w:val="0"/>
        <w:adjustRightInd w:val="0"/>
        <w:spacing w:after="0" w:line="226" w:lineRule="auto"/>
        <w:ind w:left="900"/>
        <w:jc w:val="both"/>
        <w:rPr>
          <w:del w:id="117" w:author="Steve" w:date="2017-11-08T08:49:00Z"/>
          <w:rFonts w:cs="Arial"/>
          <w:lang w:val="en-ZA"/>
        </w:rPr>
      </w:pPr>
    </w:p>
    <w:p w14:paraId="0371A79D" w14:textId="77777777" w:rsidR="00FB7E36" w:rsidRPr="00FD3A28" w:rsidRDefault="00FB7E36" w:rsidP="00FB7E36">
      <w:pPr>
        <w:pStyle w:val="ListParagraph"/>
        <w:rPr>
          <w:rFonts w:cs="Arial"/>
          <w:lang w:val="en-ZA"/>
        </w:rPr>
      </w:pPr>
    </w:p>
    <w:p w14:paraId="3A37D4A7" w14:textId="77777777" w:rsidR="00E63BD1" w:rsidRPr="00FD3A28" w:rsidRDefault="002A65DC">
      <w:pPr>
        <w:pStyle w:val="Heading1"/>
        <w:numPr>
          <w:ilvl w:val="0"/>
          <w:numId w:val="0"/>
        </w:numPr>
        <w:ind w:left="364" w:hanging="360"/>
      </w:pPr>
      <w:bookmarkStart w:id="118" w:name="_Toc495045577"/>
      <w:r w:rsidRPr="00FD3A28">
        <w:t>9</w:t>
      </w:r>
      <w:r w:rsidR="00FC7D2C" w:rsidRPr="00FD3A28">
        <w:t>.</w:t>
      </w:r>
      <w:r w:rsidR="00E34539" w:rsidRPr="00FD3A28">
        <w:tab/>
        <w:t>Transparency</w:t>
      </w:r>
      <w:r w:rsidR="00FC371F" w:rsidRPr="00FD3A28">
        <w:t xml:space="preserve"> and </w:t>
      </w:r>
      <w:r w:rsidR="00FC7D2C" w:rsidRPr="00FD3A28">
        <w:t>r</w:t>
      </w:r>
      <w:r w:rsidR="00FC371F" w:rsidRPr="00FD3A28">
        <w:t>ecord keeping</w:t>
      </w:r>
      <w:bookmarkEnd w:id="118"/>
    </w:p>
    <w:p w14:paraId="0AE5E15D" w14:textId="77777777" w:rsidR="00E34539" w:rsidRPr="00FD3A28" w:rsidRDefault="00E34539" w:rsidP="00160D57">
      <w:pPr>
        <w:widowControl w:val="0"/>
        <w:autoSpaceDE w:val="0"/>
        <w:autoSpaceDN w:val="0"/>
        <w:adjustRightInd w:val="0"/>
        <w:spacing w:after="0" w:line="245" w:lineRule="exact"/>
        <w:jc w:val="both"/>
        <w:rPr>
          <w:rFonts w:cs="Arial"/>
          <w:lang w:val="en-ZA"/>
        </w:rPr>
      </w:pPr>
    </w:p>
    <w:p w14:paraId="30036655" w14:textId="77777777" w:rsidR="00E63BD1" w:rsidRPr="00FD3A28" w:rsidRDefault="002A65DC" w:rsidP="00943740">
      <w:pPr>
        <w:widowControl w:val="0"/>
        <w:tabs>
          <w:tab w:val="left" w:pos="720"/>
        </w:tabs>
        <w:overflowPunct w:val="0"/>
        <w:autoSpaceDE w:val="0"/>
        <w:autoSpaceDN w:val="0"/>
        <w:adjustRightInd w:val="0"/>
        <w:spacing w:after="0" w:line="226" w:lineRule="auto"/>
        <w:ind w:left="720" w:right="80" w:hanging="356"/>
        <w:jc w:val="both"/>
        <w:rPr>
          <w:rFonts w:cs="Arial"/>
          <w:lang w:val="en-ZA"/>
        </w:rPr>
      </w:pPr>
      <w:r w:rsidRPr="00FD3A28">
        <w:rPr>
          <w:rFonts w:cs="Arial"/>
          <w:lang w:val="en-ZA"/>
        </w:rPr>
        <w:t>9</w:t>
      </w:r>
      <w:r w:rsidR="00E34539" w:rsidRPr="00FD3A28">
        <w:rPr>
          <w:rFonts w:cs="Arial"/>
          <w:lang w:val="en-ZA"/>
        </w:rPr>
        <w:t>.1</w:t>
      </w:r>
      <w:r w:rsidR="00E34539" w:rsidRPr="00FD3A28">
        <w:rPr>
          <w:rFonts w:cs="Arial"/>
          <w:lang w:val="en-ZA"/>
        </w:rPr>
        <w:tab/>
      </w:r>
      <w:r w:rsidR="005F2B02" w:rsidRPr="00FD3A28">
        <w:rPr>
          <w:rFonts w:cs="Arial"/>
          <w:lang w:val="en-ZA"/>
        </w:rPr>
        <w:t>This includes a</w:t>
      </w:r>
      <w:r w:rsidR="00E34539" w:rsidRPr="00FD3A28">
        <w:rPr>
          <w:rFonts w:cs="Arial"/>
          <w:lang w:val="en-ZA"/>
        </w:rPr>
        <w:t>ll r</w:t>
      </w:r>
      <w:r w:rsidR="00FC371F" w:rsidRPr="00FD3A28">
        <w:rPr>
          <w:rFonts w:cs="Arial"/>
          <w:lang w:val="en-ZA"/>
        </w:rPr>
        <w:t>elevant records and information providing evidence of compliance with this document and all SAFAS procedures such as</w:t>
      </w:r>
      <w:r w:rsidR="00E34539" w:rsidRPr="00FD3A28">
        <w:rPr>
          <w:rFonts w:cs="Arial"/>
          <w:lang w:val="en-ZA"/>
        </w:rPr>
        <w:t xml:space="preserve"> minutes, announcements on the progress of the standard</w:t>
      </w:r>
      <w:r w:rsidR="005F2B02" w:rsidRPr="00FD3A28">
        <w:rPr>
          <w:rFonts w:cs="Arial"/>
          <w:lang w:val="en-ZA"/>
        </w:rPr>
        <w:t>-</w:t>
      </w:r>
      <w:r w:rsidR="00E34539" w:rsidRPr="00FD3A28">
        <w:rPr>
          <w:rFonts w:cs="Arial"/>
          <w:lang w:val="en-ZA"/>
        </w:rPr>
        <w:t>setting or revision process</w:t>
      </w:r>
      <w:r w:rsidR="00FC371F" w:rsidRPr="00FD3A28">
        <w:rPr>
          <w:rFonts w:cs="Arial"/>
          <w:lang w:val="en-ZA"/>
        </w:rPr>
        <w:t>, responses from stakeholders and any disputes or recommendations lodged with the SAFAS Council.</w:t>
      </w:r>
      <w:r w:rsidR="00E34539" w:rsidRPr="00FD3A28">
        <w:rPr>
          <w:rFonts w:cs="Arial"/>
          <w:lang w:val="en-ZA"/>
        </w:rPr>
        <w:t xml:space="preserve"> </w:t>
      </w:r>
      <w:r w:rsidR="00FC371F" w:rsidRPr="00FD3A28">
        <w:rPr>
          <w:rFonts w:cs="Arial"/>
          <w:lang w:val="en-ZA"/>
        </w:rPr>
        <w:t xml:space="preserve">These records </w:t>
      </w:r>
      <w:r w:rsidR="00E34539" w:rsidRPr="00FD3A28">
        <w:rPr>
          <w:rFonts w:cs="Arial"/>
          <w:lang w:val="en-ZA"/>
        </w:rPr>
        <w:t xml:space="preserve">will be kept for at least </w:t>
      </w:r>
      <w:r w:rsidR="005F2B02" w:rsidRPr="00FD3A28">
        <w:rPr>
          <w:rFonts w:cs="Arial"/>
          <w:lang w:val="en-ZA"/>
        </w:rPr>
        <w:t xml:space="preserve">5 </w:t>
      </w:r>
      <w:r w:rsidR="00E34539" w:rsidRPr="00FD3A28">
        <w:rPr>
          <w:rFonts w:cs="Arial"/>
          <w:lang w:val="en-ZA"/>
        </w:rPr>
        <w:t>years and be made public on</w:t>
      </w:r>
      <w:r w:rsidR="006C0AB5" w:rsidRPr="00FD3A28">
        <w:rPr>
          <w:rFonts w:cs="Arial"/>
          <w:lang w:val="en-ZA"/>
        </w:rPr>
        <w:t xml:space="preserve"> the website of SAFAS</w:t>
      </w:r>
      <w:r w:rsidR="00E34539" w:rsidRPr="00FD3A28">
        <w:rPr>
          <w:rFonts w:cs="Arial"/>
          <w:lang w:val="en-ZA"/>
        </w:rPr>
        <w:t xml:space="preserve"> or by request.</w:t>
      </w:r>
    </w:p>
    <w:p w14:paraId="0D79918A" w14:textId="77777777" w:rsidR="00E34539" w:rsidRPr="00FD3A28" w:rsidRDefault="00E34539" w:rsidP="00160D57">
      <w:pPr>
        <w:widowControl w:val="0"/>
        <w:autoSpaceDE w:val="0"/>
        <w:autoSpaceDN w:val="0"/>
        <w:adjustRightInd w:val="0"/>
        <w:spacing w:after="0" w:line="278" w:lineRule="exact"/>
        <w:jc w:val="both"/>
        <w:rPr>
          <w:rFonts w:cs="Arial"/>
          <w:lang w:val="en-ZA"/>
        </w:rPr>
      </w:pPr>
    </w:p>
    <w:p w14:paraId="0BD119A0" w14:textId="77777777" w:rsidR="00E63BD1" w:rsidRPr="00FD3A28" w:rsidRDefault="002A65DC">
      <w:pPr>
        <w:pStyle w:val="Heading1"/>
        <w:numPr>
          <w:ilvl w:val="0"/>
          <w:numId w:val="0"/>
        </w:numPr>
        <w:ind w:left="364" w:hanging="360"/>
      </w:pPr>
      <w:bookmarkStart w:id="119" w:name="_Toc495045578"/>
      <w:r w:rsidRPr="00FD3A28">
        <w:t xml:space="preserve">10.  </w:t>
      </w:r>
      <w:r w:rsidR="00A22DC2" w:rsidRPr="00FD3A28">
        <w:t>Dispute</w:t>
      </w:r>
      <w:r w:rsidR="007670AD" w:rsidRPr="00FD3A28">
        <w:t xml:space="preserve"> resolution</w:t>
      </w:r>
      <w:bookmarkEnd w:id="119"/>
    </w:p>
    <w:p w14:paraId="6FD0D555" w14:textId="77777777" w:rsidR="005F1EA5" w:rsidRPr="00FD3A28" w:rsidRDefault="005F1EA5" w:rsidP="00160D57">
      <w:pPr>
        <w:widowControl w:val="0"/>
        <w:tabs>
          <w:tab w:val="left" w:pos="403"/>
        </w:tabs>
        <w:autoSpaceDE w:val="0"/>
        <w:autoSpaceDN w:val="0"/>
        <w:adjustRightInd w:val="0"/>
        <w:spacing w:after="0" w:line="240" w:lineRule="auto"/>
        <w:ind w:left="4"/>
        <w:jc w:val="both"/>
        <w:rPr>
          <w:rFonts w:cs="Arial"/>
          <w:b/>
          <w:bCs/>
          <w:lang w:val="en-ZA"/>
        </w:rPr>
      </w:pPr>
    </w:p>
    <w:p w14:paraId="3994FF49" w14:textId="77777777" w:rsidR="005F1EA5" w:rsidRPr="00FD3A28" w:rsidRDefault="002A65DC" w:rsidP="00943740">
      <w:pPr>
        <w:widowControl w:val="0"/>
        <w:overflowPunct w:val="0"/>
        <w:autoSpaceDE w:val="0"/>
        <w:autoSpaceDN w:val="0"/>
        <w:adjustRightInd w:val="0"/>
        <w:spacing w:after="0" w:line="226" w:lineRule="auto"/>
        <w:ind w:left="364"/>
        <w:jc w:val="both"/>
        <w:rPr>
          <w:rFonts w:ascii="Times New Roman" w:hAnsi="Times New Roman"/>
          <w:lang w:val="en-ZA"/>
        </w:rPr>
      </w:pPr>
      <w:r w:rsidRPr="00FD3A28">
        <w:rPr>
          <w:rFonts w:cs="Arial"/>
          <w:lang w:val="en-ZA"/>
        </w:rPr>
        <w:t>10</w:t>
      </w:r>
      <w:r w:rsidR="005F1EA5" w:rsidRPr="00FD3A28">
        <w:rPr>
          <w:rFonts w:cs="Arial"/>
          <w:lang w:val="en-ZA"/>
        </w:rPr>
        <w:t>.1</w:t>
      </w:r>
      <w:r w:rsidR="00060FAF" w:rsidRPr="00FD3A28">
        <w:rPr>
          <w:rFonts w:cs="Arial"/>
          <w:lang w:val="en-ZA"/>
        </w:rPr>
        <w:t xml:space="preserve"> </w:t>
      </w:r>
      <w:r w:rsidR="005F1EA5" w:rsidRPr="00FD3A28">
        <w:rPr>
          <w:rFonts w:cs="Arial"/>
          <w:lang w:val="en-ZA"/>
        </w:rPr>
        <w:t>Upon receipt of the complaint, the standard-setting body shall:</w:t>
      </w:r>
    </w:p>
    <w:p w14:paraId="24127275" w14:textId="77777777" w:rsidR="005F1EA5" w:rsidRPr="00FD3A28" w:rsidRDefault="005F1EA5" w:rsidP="005F1EA5">
      <w:pPr>
        <w:widowControl w:val="0"/>
        <w:autoSpaceDE w:val="0"/>
        <w:autoSpaceDN w:val="0"/>
        <w:adjustRightInd w:val="0"/>
        <w:spacing w:after="0" w:line="117" w:lineRule="exact"/>
        <w:rPr>
          <w:rFonts w:ascii="Times New Roman" w:hAnsi="Times New Roman"/>
          <w:lang w:val="en-ZA"/>
        </w:rPr>
      </w:pPr>
    </w:p>
    <w:p w14:paraId="72BDAB4C" w14:textId="77777777" w:rsidR="005F1EA5" w:rsidRPr="00FD3A28" w:rsidRDefault="005F1EA5" w:rsidP="00943740">
      <w:pPr>
        <w:widowControl w:val="0"/>
        <w:numPr>
          <w:ilvl w:val="0"/>
          <w:numId w:val="23"/>
        </w:numPr>
        <w:tabs>
          <w:tab w:val="clear" w:pos="720"/>
          <w:tab w:val="num" w:pos="1140"/>
        </w:tabs>
        <w:overflowPunct w:val="0"/>
        <w:autoSpaceDE w:val="0"/>
        <w:autoSpaceDN w:val="0"/>
        <w:adjustRightInd w:val="0"/>
        <w:spacing w:after="0" w:line="239" w:lineRule="auto"/>
        <w:ind w:left="1140" w:hanging="420"/>
        <w:jc w:val="both"/>
        <w:rPr>
          <w:rFonts w:cs="Arial"/>
          <w:lang w:val="en-ZA"/>
        </w:rPr>
      </w:pPr>
      <w:r w:rsidRPr="00FD3A28">
        <w:rPr>
          <w:rFonts w:cs="Arial"/>
          <w:lang w:val="en-ZA"/>
        </w:rPr>
        <w:t xml:space="preserve">acknowledge receipt of the complaint to the complainant, </w:t>
      </w:r>
    </w:p>
    <w:p w14:paraId="716176AC" w14:textId="77777777" w:rsidR="005F1EA5" w:rsidRPr="00FD3A28" w:rsidRDefault="005F1EA5" w:rsidP="00943740">
      <w:pPr>
        <w:widowControl w:val="0"/>
        <w:autoSpaceDE w:val="0"/>
        <w:autoSpaceDN w:val="0"/>
        <w:adjustRightInd w:val="0"/>
        <w:spacing w:after="0" w:line="161" w:lineRule="exact"/>
        <w:ind w:left="720"/>
        <w:rPr>
          <w:rFonts w:cs="Arial"/>
          <w:lang w:val="en-ZA"/>
        </w:rPr>
      </w:pPr>
    </w:p>
    <w:p w14:paraId="43128C43" w14:textId="77777777" w:rsidR="005F1EA5" w:rsidRPr="00FD3A28" w:rsidRDefault="005F1EA5" w:rsidP="00943740">
      <w:pPr>
        <w:widowControl w:val="0"/>
        <w:numPr>
          <w:ilvl w:val="0"/>
          <w:numId w:val="23"/>
        </w:numPr>
        <w:tabs>
          <w:tab w:val="clear" w:pos="720"/>
          <w:tab w:val="num" w:pos="1140"/>
        </w:tabs>
        <w:overflowPunct w:val="0"/>
        <w:autoSpaceDE w:val="0"/>
        <w:autoSpaceDN w:val="0"/>
        <w:adjustRightInd w:val="0"/>
        <w:spacing w:after="0" w:line="226" w:lineRule="auto"/>
        <w:ind w:left="1140" w:hanging="420"/>
        <w:jc w:val="both"/>
        <w:rPr>
          <w:rFonts w:cs="Arial"/>
          <w:lang w:val="en-ZA"/>
        </w:rPr>
      </w:pPr>
      <w:r w:rsidRPr="00FD3A28">
        <w:rPr>
          <w:rFonts w:cs="Arial"/>
          <w:lang w:val="en-ZA"/>
        </w:rPr>
        <w:t xml:space="preserve">gather and verify all necessary information to validate the complaint, impartially and objectively evaluate the subject matter of the complaint, and make a decision upon the complaint, and </w:t>
      </w:r>
    </w:p>
    <w:p w14:paraId="399BAFD8" w14:textId="77777777" w:rsidR="005F1EA5" w:rsidRPr="00FD3A28" w:rsidRDefault="005F1EA5" w:rsidP="00943740">
      <w:pPr>
        <w:widowControl w:val="0"/>
        <w:autoSpaceDE w:val="0"/>
        <w:autoSpaceDN w:val="0"/>
        <w:adjustRightInd w:val="0"/>
        <w:spacing w:after="0" w:line="161" w:lineRule="exact"/>
        <w:ind w:left="720"/>
        <w:rPr>
          <w:rFonts w:cs="Arial"/>
          <w:lang w:val="en-ZA"/>
        </w:rPr>
      </w:pPr>
    </w:p>
    <w:p w14:paraId="24B5D294" w14:textId="77777777" w:rsidR="005F1EA5" w:rsidRPr="00FD3A28" w:rsidRDefault="005F1EA5" w:rsidP="00943740">
      <w:pPr>
        <w:widowControl w:val="0"/>
        <w:numPr>
          <w:ilvl w:val="0"/>
          <w:numId w:val="23"/>
        </w:numPr>
        <w:tabs>
          <w:tab w:val="clear" w:pos="720"/>
          <w:tab w:val="num" w:pos="1140"/>
        </w:tabs>
        <w:overflowPunct w:val="0"/>
        <w:autoSpaceDE w:val="0"/>
        <w:autoSpaceDN w:val="0"/>
        <w:adjustRightInd w:val="0"/>
        <w:spacing w:after="0" w:line="219" w:lineRule="auto"/>
        <w:ind w:left="1140" w:hanging="420"/>
        <w:jc w:val="both"/>
        <w:rPr>
          <w:rFonts w:cs="Arial"/>
          <w:lang w:val="en-ZA"/>
        </w:rPr>
      </w:pPr>
      <w:r w:rsidRPr="00FD3A28">
        <w:rPr>
          <w:rFonts w:cs="Arial"/>
          <w:lang w:val="en-ZA"/>
        </w:rPr>
        <w:t xml:space="preserve">formally communicate the decision on the complaint and of the complaint handling process to the complainant. </w:t>
      </w:r>
    </w:p>
    <w:p w14:paraId="6E5C3AD3" w14:textId="77777777" w:rsidR="005F1EA5" w:rsidRPr="00FD3A28" w:rsidRDefault="005F1EA5" w:rsidP="00943740">
      <w:pPr>
        <w:widowControl w:val="0"/>
        <w:overflowPunct w:val="0"/>
        <w:autoSpaceDE w:val="0"/>
        <w:autoSpaceDN w:val="0"/>
        <w:adjustRightInd w:val="0"/>
        <w:spacing w:after="0" w:line="219" w:lineRule="auto"/>
        <w:ind w:left="720"/>
        <w:jc w:val="both"/>
        <w:rPr>
          <w:rFonts w:cs="Arial"/>
          <w:lang w:val="en-ZA"/>
        </w:rPr>
      </w:pPr>
    </w:p>
    <w:p w14:paraId="6349A04B" w14:textId="77777777" w:rsidR="005F1EA5" w:rsidRPr="00FD3A28" w:rsidRDefault="005F1EA5" w:rsidP="00943740">
      <w:pPr>
        <w:widowControl w:val="0"/>
        <w:numPr>
          <w:ilvl w:val="0"/>
          <w:numId w:val="23"/>
        </w:numPr>
        <w:tabs>
          <w:tab w:val="clear" w:pos="720"/>
          <w:tab w:val="num" w:pos="1140"/>
        </w:tabs>
        <w:overflowPunct w:val="0"/>
        <w:autoSpaceDE w:val="0"/>
        <w:autoSpaceDN w:val="0"/>
        <w:adjustRightInd w:val="0"/>
        <w:spacing w:after="0" w:line="240" w:lineRule="auto"/>
        <w:ind w:left="1140" w:hanging="420"/>
        <w:jc w:val="both"/>
        <w:rPr>
          <w:rFonts w:cs="Arial"/>
          <w:lang w:val="en-ZA"/>
        </w:rPr>
      </w:pPr>
      <w:r w:rsidRPr="00FD3A28">
        <w:rPr>
          <w:rFonts w:cs="Arial"/>
          <w:lang w:val="en-ZA"/>
        </w:rPr>
        <w:t xml:space="preserve">All complaints must be directed to the </w:t>
      </w:r>
      <w:r w:rsidR="003A3394" w:rsidRPr="00FD3A28">
        <w:rPr>
          <w:rFonts w:cs="Arial"/>
          <w:lang w:val="en-ZA"/>
        </w:rPr>
        <w:t>chairperson of</w:t>
      </w:r>
      <w:r w:rsidRPr="00FD3A28">
        <w:rPr>
          <w:rFonts w:cs="Arial"/>
          <w:lang w:val="en-ZA"/>
        </w:rPr>
        <w:t xml:space="preserve"> the standardising body.</w:t>
      </w:r>
    </w:p>
    <w:sectPr w:rsidR="005F1EA5" w:rsidRPr="00FD3A28" w:rsidSect="00746EA2">
      <w:pgSz w:w="11900" w:h="16838"/>
      <w:pgMar w:top="1440" w:right="1400" w:bottom="0" w:left="1416" w:header="720" w:footer="720" w:gutter="0"/>
      <w:cols w:space="720" w:equalWidth="0">
        <w:col w:w="9084"/>
      </w:cols>
      <w:noEndnote/>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04" w:author="Curran" w:date="2017-10-06T08:49:00Z" w:initials="C">
    <w:p w14:paraId="150B3564" w14:textId="77777777" w:rsidR="000F2249" w:rsidRDefault="000F2249">
      <w:pPr>
        <w:pStyle w:val="CommentText"/>
      </w:pPr>
      <w:r>
        <w:rPr>
          <w:rStyle w:val="CommentReference"/>
        </w:rPr>
        <w:annotationRef/>
      </w:r>
      <w:r>
        <w:t>Numbering has changed, therefore 4.2?</w:t>
      </w:r>
    </w:p>
  </w:comment>
  <w:comment w:id="113" w:author="Curran" w:date="2017-10-06T09:26:00Z" w:initials="C">
    <w:p w14:paraId="6A0C0A47" w14:textId="77777777" w:rsidR="005F2B02" w:rsidRDefault="005F2B02">
      <w:pPr>
        <w:pStyle w:val="CommentText"/>
      </w:pPr>
      <w:r>
        <w:rPr>
          <w:rStyle w:val="CommentReference"/>
        </w:rPr>
        <w:annotationRef/>
      </w:r>
      <w:r w:rsidR="009D4C24">
        <w:t>Complete sentence?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50B3564" w15:done="0"/>
  <w15:commentEx w15:paraId="6A0C0A4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809F58" w14:textId="77777777" w:rsidR="003A3C42" w:rsidRDefault="003A3C42" w:rsidP="000D4E44">
      <w:pPr>
        <w:spacing w:after="0" w:line="240" w:lineRule="auto"/>
      </w:pPr>
      <w:r>
        <w:separator/>
      </w:r>
    </w:p>
  </w:endnote>
  <w:endnote w:type="continuationSeparator" w:id="0">
    <w:p w14:paraId="52E47A93" w14:textId="77777777" w:rsidR="003A3C42" w:rsidRDefault="003A3C42" w:rsidP="000D4E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162B" w14:textId="77777777" w:rsidR="002D2559" w:rsidRDefault="00201238">
    <w:pPr>
      <w:pStyle w:val="Footer"/>
      <w:jc w:val="right"/>
    </w:pPr>
    <w:r>
      <w:fldChar w:fldCharType="begin"/>
    </w:r>
    <w:r w:rsidR="00AA47BB">
      <w:instrText xml:space="preserve"> PAGE   \* MERGEFORMAT </w:instrText>
    </w:r>
    <w:r>
      <w:fldChar w:fldCharType="separate"/>
    </w:r>
    <w:r w:rsidR="00402ED2">
      <w:rPr>
        <w:noProof/>
      </w:rPr>
      <w:t>4</w:t>
    </w:r>
    <w:r>
      <w:rPr>
        <w:noProof/>
      </w:rPr>
      <w:fldChar w:fldCharType="end"/>
    </w:r>
  </w:p>
  <w:p w14:paraId="42D9415E" w14:textId="77777777" w:rsidR="002D2559" w:rsidRPr="002D2559" w:rsidRDefault="00A17662">
    <w:pPr>
      <w:pStyle w:val="Footer"/>
      <w:rPr>
        <w:lang w:val="en-ZA"/>
      </w:rPr>
    </w:pPr>
    <w:r>
      <w:rPr>
        <w:lang w:val="en-ZA"/>
      </w:rPr>
      <w:t>Standard Setting Pro</w:t>
    </w:r>
    <w:r w:rsidR="0076303C">
      <w:rPr>
        <w:lang w:val="en-ZA"/>
      </w:rPr>
      <w:t>cedures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B0DA3C" w14:textId="77777777" w:rsidR="003A3C42" w:rsidRDefault="003A3C42" w:rsidP="000D4E44">
      <w:pPr>
        <w:spacing w:after="0" w:line="240" w:lineRule="auto"/>
      </w:pPr>
      <w:r>
        <w:separator/>
      </w:r>
    </w:p>
  </w:footnote>
  <w:footnote w:type="continuationSeparator" w:id="0">
    <w:p w14:paraId="636F5C83" w14:textId="77777777" w:rsidR="003A3C42" w:rsidRDefault="003A3C42" w:rsidP="000D4E4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F4E63C" w14:textId="77777777" w:rsidR="000D4E44" w:rsidRDefault="002D2559">
    <w:pPr>
      <w:pStyle w:val="Header"/>
    </w:pPr>
    <w:r>
      <w:tab/>
    </w:r>
    <w:r>
      <w:tab/>
    </w:r>
    <w:r w:rsidR="000D4E44">
      <w:rPr>
        <w:sz w:val="20"/>
      </w:rPr>
      <w:t xml:space="preserve"> SAFAS Council</w:t>
    </w:r>
    <w:r w:rsidR="000D4E44">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29"/>
    <w:multiLevelType w:val="hybridMultilevel"/>
    <w:tmpl w:val="5532CDAE"/>
    <w:lvl w:ilvl="0" w:tplc="000018BE">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124"/>
    <w:multiLevelType w:val="hybridMultilevel"/>
    <w:tmpl w:val="0000305E"/>
    <w:lvl w:ilvl="0" w:tplc="0000440D">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732"/>
    <w:multiLevelType w:val="hybridMultilevel"/>
    <w:tmpl w:val="00000120"/>
    <w:lvl w:ilvl="0" w:tplc="0000759A">
      <w:start w:val="1"/>
      <w:numFmt w:val="lowerLetter"/>
      <w:lvlText w:val="(%1)"/>
      <w:lvlJc w:val="left"/>
      <w:pPr>
        <w:tabs>
          <w:tab w:val="num" w:pos="1800"/>
        </w:tabs>
        <w:ind w:left="180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1238"/>
    <w:multiLevelType w:val="hybridMultilevel"/>
    <w:tmpl w:val="00003B25"/>
    <w:lvl w:ilvl="0" w:tplc="00001E1F">
      <w:start w:val="1"/>
      <w:numFmt w:val="lowerLetter"/>
      <w:lvlText w:val="(%1)"/>
      <w:lvlJc w:val="left"/>
      <w:pPr>
        <w:tabs>
          <w:tab w:val="num" w:pos="1342"/>
        </w:tabs>
        <w:ind w:left="1342"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12DB"/>
    <w:multiLevelType w:val="hybridMultilevel"/>
    <w:tmpl w:val="0000153C"/>
    <w:lvl w:ilvl="0" w:tplc="00007E87">
      <w:start w:val="3"/>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1649"/>
    <w:multiLevelType w:val="hybridMultilevel"/>
    <w:tmpl w:val="00006DF1"/>
    <w:lvl w:ilvl="0" w:tplc="00005AF1">
      <w:start w:val="1"/>
      <w:numFmt w:val="decimal"/>
      <w:lvlText w:val="5.%1"/>
      <w:lvlJc w:val="left"/>
      <w:pPr>
        <w:tabs>
          <w:tab w:val="num" w:pos="720"/>
        </w:tabs>
        <w:ind w:left="720" w:hanging="360"/>
      </w:pPr>
      <w:rPr>
        <w:rFonts w:cs="Times New Roman"/>
      </w:rPr>
    </w:lvl>
    <w:lvl w:ilvl="1" w:tplc="000041B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2350"/>
    <w:multiLevelType w:val="hybridMultilevel"/>
    <w:tmpl w:val="000022EE"/>
    <w:lvl w:ilvl="0" w:tplc="00004B40">
      <w:start w:val="1"/>
      <w:numFmt w:val="lowerLetter"/>
      <w:lvlText w:val="(%1)"/>
      <w:lvlJc w:val="left"/>
      <w:pPr>
        <w:tabs>
          <w:tab w:val="num" w:pos="1483"/>
        </w:tabs>
        <w:ind w:left="1483"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260D"/>
    <w:multiLevelType w:val="hybridMultilevel"/>
    <w:tmpl w:val="00006B89"/>
    <w:lvl w:ilvl="0" w:tplc="0000030A">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26E9"/>
    <w:multiLevelType w:val="hybridMultilevel"/>
    <w:tmpl w:val="000001EB"/>
    <w:lvl w:ilvl="0" w:tplc="00000BB3">
      <w:start w:val="1"/>
      <w:numFmt w:val="decimal"/>
      <w:lvlText w:val="6.%1"/>
      <w:lvlJc w:val="left"/>
      <w:pPr>
        <w:tabs>
          <w:tab w:val="num" w:pos="720"/>
        </w:tabs>
        <w:ind w:left="720" w:hanging="360"/>
      </w:pPr>
      <w:rPr>
        <w:rFonts w:cs="Times New Roman"/>
      </w:rPr>
    </w:lvl>
    <w:lvl w:ilvl="1" w:tplc="00002E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2CD6"/>
    <w:multiLevelType w:val="hybridMultilevel"/>
    <w:tmpl w:val="AD148B42"/>
    <w:lvl w:ilvl="0" w:tplc="00006952">
      <w:start w:val="2"/>
      <w:numFmt w:val="decimal"/>
      <w:lvlText w:val="4.%1"/>
      <w:lvlJc w:val="left"/>
      <w:pPr>
        <w:tabs>
          <w:tab w:val="num" w:pos="720"/>
        </w:tabs>
        <w:ind w:left="720" w:hanging="360"/>
      </w:pPr>
      <w:rPr>
        <w:rFonts w:cs="Times New Roman"/>
      </w:rPr>
    </w:lvl>
    <w:lvl w:ilvl="1" w:tplc="D214C7D0">
      <w:start w:val="1"/>
      <w:numFmt w:val="decimal"/>
      <w:lvlText w:val="%2."/>
      <w:lvlJc w:val="left"/>
      <w:pPr>
        <w:tabs>
          <w:tab w:val="num" w:pos="927"/>
        </w:tabs>
        <w:ind w:left="927"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301C"/>
    <w:multiLevelType w:val="hybridMultilevel"/>
    <w:tmpl w:val="00000BDB"/>
    <w:lvl w:ilvl="0" w:tplc="000056AE">
      <w:start w:val="4"/>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390C"/>
    <w:multiLevelType w:val="hybridMultilevel"/>
    <w:tmpl w:val="7DB29178"/>
    <w:lvl w:ilvl="0" w:tplc="44D40DDE">
      <w:start w:val="1"/>
      <w:numFmt w:val="decimal"/>
      <w:lvlText w:val="7.%1"/>
      <w:lvlJc w:val="left"/>
      <w:pPr>
        <w:tabs>
          <w:tab w:val="num" w:pos="720"/>
        </w:tabs>
        <w:ind w:left="720" w:hanging="360"/>
      </w:pPr>
      <w:rPr>
        <w:rFonts w:cs="Times New Roman"/>
        <w:sz w:val="22"/>
        <w:szCs w:val="22"/>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3BF6"/>
    <w:multiLevelType w:val="hybridMultilevel"/>
    <w:tmpl w:val="00003A9E"/>
    <w:lvl w:ilvl="0" w:tplc="0000797D">
      <w:start w:val="10"/>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3E12"/>
    <w:multiLevelType w:val="hybridMultilevel"/>
    <w:tmpl w:val="00001A49"/>
    <w:lvl w:ilvl="0" w:tplc="00005F32">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4E45"/>
    <w:multiLevelType w:val="hybridMultilevel"/>
    <w:tmpl w:val="0000323B"/>
    <w:lvl w:ilvl="0" w:tplc="00002213">
      <w:start w:val="1"/>
      <w:numFmt w:val="lowerLetter"/>
      <w:lvlText w:val="(%1)"/>
      <w:lvlJc w:val="left"/>
      <w:pPr>
        <w:tabs>
          <w:tab w:val="num" w:pos="3240"/>
        </w:tabs>
        <w:ind w:left="324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5878"/>
    <w:multiLevelType w:val="hybridMultilevel"/>
    <w:tmpl w:val="00006B36"/>
    <w:lvl w:ilvl="0" w:tplc="00005CFD">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5F49"/>
    <w:multiLevelType w:val="hybridMultilevel"/>
    <w:tmpl w:val="00000DDC"/>
    <w:lvl w:ilvl="0" w:tplc="00004CA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6784"/>
    <w:multiLevelType w:val="hybridMultilevel"/>
    <w:tmpl w:val="00004AE1"/>
    <w:lvl w:ilvl="0" w:tplc="00003D6C">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6BFC"/>
    <w:multiLevelType w:val="hybridMultilevel"/>
    <w:tmpl w:val="00007F96"/>
    <w:lvl w:ilvl="0" w:tplc="00007FF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6E5D"/>
    <w:multiLevelType w:val="hybridMultilevel"/>
    <w:tmpl w:val="00001AD4"/>
    <w:lvl w:ilvl="0" w:tplc="000063CB">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CF7136D"/>
    <w:multiLevelType w:val="hybridMultilevel"/>
    <w:tmpl w:val="EC9809C8"/>
    <w:lvl w:ilvl="0" w:tplc="3B74595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14856B7D"/>
    <w:multiLevelType w:val="hybridMultilevel"/>
    <w:tmpl w:val="2E943896"/>
    <w:lvl w:ilvl="0" w:tplc="1B805FA0">
      <w:start w:val="7"/>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191858E9"/>
    <w:multiLevelType w:val="multilevel"/>
    <w:tmpl w:val="FDE84EE4"/>
    <w:lvl w:ilvl="0">
      <w:start w:val="1"/>
      <w:numFmt w:val="decimal"/>
      <w:lvlText w:val="%1."/>
      <w:lvlJc w:val="left"/>
      <w:pPr>
        <w:ind w:left="364" w:hanging="360"/>
      </w:pPr>
      <w:rPr>
        <w:rFonts w:hint="default"/>
      </w:rPr>
    </w:lvl>
    <w:lvl w:ilvl="1">
      <w:start w:val="1"/>
      <w:numFmt w:val="decimal"/>
      <w:isLgl/>
      <w:lvlText w:val="%1.%2"/>
      <w:lvlJc w:val="left"/>
      <w:pPr>
        <w:ind w:left="765" w:hanging="360"/>
      </w:pPr>
      <w:rPr>
        <w:rFonts w:hint="default"/>
      </w:rPr>
    </w:lvl>
    <w:lvl w:ilvl="2">
      <w:start w:val="1"/>
      <w:numFmt w:val="decimal"/>
      <w:isLgl/>
      <w:lvlText w:val="%1.%2.%3"/>
      <w:lvlJc w:val="left"/>
      <w:pPr>
        <w:ind w:left="1526" w:hanging="720"/>
      </w:pPr>
      <w:rPr>
        <w:rFonts w:hint="default"/>
      </w:rPr>
    </w:lvl>
    <w:lvl w:ilvl="3">
      <w:start w:val="1"/>
      <w:numFmt w:val="decimal"/>
      <w:isLgl/>
      <w:lvlText w:val="%1.%2.%3.%4"/>
      <w:lvlJc w:val="left"/>
      <w:pPr>
        <w:ind w:left="1927" w:hanging="720"/>
      </w:pPr>
      <w:rPr>
        <w:rFonts w:hint="default"/>
      </w:rPr>
    </w:lvl>
    <w:lvl w:ilvl="4">
      <w:start w:val="1"/>
      <w:numFmt w:val="decimal"/>
      <w:isLgl/>
      <w:lvlText w:val="%1.%2.%3.%4.%5"/>
      <w:lvlJc w:val="left"/>
      <w:pPr>
        <w:ind w:left="2688" w:hanging="1080"/>
      </w:pPr>
      <w:rPr>
        <w:rFonts w:hint="default"/>
      </w:rPr>
    </w:lvl>
    <w:lvl w:ilvl="5">
      <w:start w:val="1"/>
      <w:numFmt w:val="decimal"/>
      <w:isLgl/>
      <w:lvlText w:val="%1.%2.%3.%4.%5.%6"/>
      <w:lvlJc w:val="left"/>
      <w:pPr>
        <w:ind w:left="3089" w:hanging="1080"/>
      </w:pPr>
      <w:rPr>
        <w:rFonts w:hint="default"/>
      </w:rPr>
    </w:lvl>
    <w:lvl w:ilvl="6">
      <w:start w:val="1"/>
      <w:numFmt w:val="decimal"/>
      <w:isLgl/>
      <w:lvlText w:val="%1.%2.%3.%4.%5.%6.%7"/>
      <w:lvlJc w:val="left"/>
      <w:pPr>
        <w:ind w:left="3850" w:hanging="1440"/>
      </w:pPr>
      <w:rPr>
        <w:rFonts w:hint="default"/>
      </w:rPr>
    </w:lvl>
    <w:lvl w:ilvl="7">
      <w:start w:val="1"/>
      <w:numFmt w:val="decimal"/>
      <w:isLgl/>
      <w:lvlText w:val="%1.%2.%3.%4.%5.%6.%7.%8"/>
      <w:lvlJc w:val="left"/>
      <w:pPr>
        <w:ind w:left="4251" w:hanging="1440"/>
      </w:pPr>
      <w:rPr>
        <w:rFonts w:hint="default"/>
      </w:rPr>
    </w:lvl>
    <w:lvl w:ilvl="8">
      <w:start w:val="1"/>
      <w:numFmt w:val="decimal"/>
      <w:isLgl/>
      <w:lvlText w:val="%1.%2.%3.%4.%5.%6.%7.%8.%9"/>
      <w:lvlJc w:val="left"/>
      <w:pPr>
        <w:ind w:left="5012" w:hanging="1800"/>
      </w:pPr>
      <w:rPr>
        <w:rFonts w:hint="default"/>
      </w:rPr>
    </w:lvl>
  </w:abstractNum>
  <w:abstractNum w:abstractNumId="23">
    <w:nsid w:val="1BDA222D"/>
    <w:multiLevelType w:val="hybridMultilevel"/>
    <w:tmpl w:val="32507EF8"/>
    <w:lvl w:ilvl="0" w:tplc="9840718A">
      <w:start w:val="6"/>
      <w:numFmt w:val="decimal"/>
      <w:lvlText w:val="%1"/>
      <w:lvlJc w:val="left"/>
      <w:pPr>
        <w:ind w:left="364" w:hanging="360"/>
      </w:pPr>
      <w:rPr>
        <w:rFonts w:cs="Times New Roman" w:hint="default"/>
      </w:rPr>
    </w:lvl>
    <w:lvl w:ilvl="1" w:tplc="1C090019" w:tentative="1">
      <w:start w:val="1"/>
      <w:numFmt w:val="lowerLetter"/>
      <w:lvlText w:val="%2."/>
      <w:lvlJc w:val="left"/>
      <w:pPr>
        <w:ind w:left="1084" w:hanging="360"/>
      </w:pPr>
      <w:rPr>
        <w:rFonts w:cs="Times New Roman"/>
      </w:rPr>
    </w:lvl>
    <w:lvl w:ilvl="2" w:tplc="1C09001B" w:tentative="1">
      <w:start w:val="1"/>
      <w:numFmt w:val="lowerRoman"/>
      <w:lvlText w:val="%3."/>
      <w:lvlJc w:val="right"/>
      <w:pPr>
        <w:ind w:left="1804" w:hanging="180"/>
      </w:pPr>
      <w:rPr>
        <w:rFonts w:cs="Times New Roman"/>
      </w:rPr>
    </w:lvl>
    <w:lvl w:ilvl="3" w:tplc="1C09000F" w:tentative="1">
      <w:start w:val="1"/>
      <w:numFmt w:val="decimal"/>
      <w:lvlText w:val="%4."/>
      <w:lvlJc w:val="left"/>
      <w:pPr>
        <w:ind w:left="2524" w:hanging="360"/>
      </w:pPr>
      <w:rPr>
        <w:rFonts w:cs="Times New Roman"/>
      </w:rPr>
    </w:lvl>
    <w:lvl w:ilvl="4" w:tplc="1C090019" w:tentative="1">
      <w:start w:val="1"/>
      <w:numFmt w:val="lowerLetter"/>
      <w:lvlText w:val="%5."/>
      <w:lvlJc w:val="left"/>
      <w:pPr>
        <w:ind w:left="3244" w:hanging="360"/>
      </w:pPr>
      <w:rPr>
        <w:rFonts w:cs="Times New Roman"/>
      </w:rPr>
    </w:lvl>
    <w:lvl w:ilvl="5" w:tplc="1C09001B" w:tentative="1">
      <w:start w:val="1"/>
      <w:numFmt w:val="lowerRoman"/>
      <w:lvlText w:val="%6."/>
      <w:lvlJc w:val="right"/>
      <w:pPr>
        <w:ind w:left="3964" w:hanging="180"/>
      </w:pPr>
      <w:rPr>
        <w:rFonts w:cs="Times New Roman"/>
      </w:rPr>
    </w:lvl>
    <w:lvl w:ilvl="6" w:tplc="1C09000F" w:tentative="1">
      <w:start w:val="1"/>
      <w:numFmt w:val="decimal"/>
      <w:lvlText w:val="%7."/>
      <w:lvlJc w:val="left"/>
      <w:pPr>
        <w:ind w:left="4684" w:hanging="360"/>
      </w:pPr>
      <w:rPr>
        <w:rFonts w:cs="Times New Roman"/>
      </w:rPr>
    </w:lvl>
    <w:lvl w:ilvl="7" w:tplc="1C090019" w:tentative="1">
      <w:start w:val="1"/>
      <w:numFmt w:val="lowerLetter"/>
      <w:lvlText w:val="%8."/>
      <w:lvlJc w:val="left"/>
      <w:pPr>
        <w:ind w:left="5404" w:hanging="360"/>
      </w:pPr>
      <w:rPr>
        <w:rFonts w:cs="Times New Roman"/>
      </w:rPr>
    </w:lvl>
    <w:lvl w:ilvl="8" w:tplc="1C09001B" w:tentative="1">
      <w:start w:val="1"/>
      <w:numFmt w:val="lowerRoman"/>
      <w:lvlText w:val="%9."/>
      <w:lvlJc w:val="right"/>
      <w:pPr>
        <w:ind w:left="6124" w:hanging="180"/>
      </w:pPr>
      <w:rPr>
        <w:rFonts w:cs="Times New Roman"/>
      </w:rPr>
    </w:lvl>
  </w:abstractNum>
  <w:abstractNum w:abstractNumId="24">
    <w:nsid w:val="1C367F64"/>
    <w:multiLevelType w:val="hybridMultilevel"/>
    <w:tmpl w:val="EEDC3574"/>
    <w:lvl w:ilvl="0" w:tplc="C5806F30">
      <w:start w:val="1"/>
      <w:numFmt w:val="decimal"/>
      <w:lvlText w:val="%1"/>
      <w:lvlJc w:val="left"/>
      <w:pPr>
        <w:ind w:left="409" w:hanging="405"/>
      </w:pPr>
      <w:rPr>
        <w:rFonts w:ascii="Arial" w:hAnsi="Arial" w:cs="Arial" w:hint="default"/>
        <w:b/>
        <w:sz w:val="28"/>
      </w:rPr>
    </w:lvl>
    <w:lvl w:ilvl="1" w:tplc="04090019" w:tentative="1">
      <w:start w:val="1"/>
      <w:numFmt w:val="lowerLetter"/>
      <w:lvlText w:val="%2."/>
      <w:lvlJc w:val="left"/>
      <w:pPr>
        <w:ind w:left="1084" w:hanging="360"/>
      </w:pPr>
      <w:rPr>
        <w:rFonts w:cs="Times New Roman"/>
      </w:rPr>
    </w:lvl>
    <w:lvl w:ilvl="2" w:tplc="0409001B" w:tentative="1">
      <w:start w:val="1"/>
      <w:numFmt w:val="lowerRoman"/>
      <w:lvlText w:val="%3."/>
      <w:lvlJc w:val="right"/>
      <w:pPr>
        <w:ind w:left="1804" w:hanging="180"/>
      </w:pPr>
      <w:rPr>
        <w:rFonts w:cs="Times New Roman"/>
      </w:rPr>
    </w:lvl>
    <w:lvl w:ilvl="3" w:tplc="0409000F" w:tentative="1">
      <w:start w:val="1"/>
      <w:numFmt w:val="decimal"/>
      <w:lvlText w:val="%4."/>
      <w:lvlJc w:val="left"/>
      <w:pPr>
        <w:ind w:left="2524" w:hanging="360"/>
      </w:pPr>
      <w:rPr>
        <w:rFonts w:cs="Times New Roman"/>
      </w:rPr>
    </w:lvl>
    <w:lvl w:ilvl="4" w:tplc="04090019" w:tentative="1">
      <w:start w:val="1"/>
      <w:numFmt w:val="lowerLetter"/>
      <w:lvlText w:val="%5."/>
      <w:lvlJc w:val="left"/>
      <w:pPr>
        <w:ind w:left="3244" w:hanging="360"/>
      </w:pPr>
      <w:rPr>
        <w:rFonts w:cs="Times New Roman"/>
      </w:rPr>
    </w:lvl>
    <w:lvl w:ilvl="5" w:tplc="0409001B" w:tentative="1">
      <w:start w:val="1"/>
      <w:numFmt w:val="lowerRoman"/>
      <w:lvlText w:val="%6."/>
      <w:lvlJc w:val="right"/>
      <w:pPr>
        <w:ind w:left="3964" w:hanging="180"/>
      </w:pPr>
      <w:rPr>
        <w:rFonts w:cs="Times New Roman"/>
      </w:rPr>
    </w:lvl>
    <w:lvl w:ilvl="6" w:tplc="0409000F" w:tentative="1">
      <w:start w:val="1"/>
      <w:numFmt w:val="decimal"/>
      <w:lvlText w:val="%7."/>
      <w:lvlJc w:val="left"/>
      <w:pPr>
        <w:ind w:left="4684" w:hanging="360"/>
      </w:pPr>
      <w:rPr>
        <w:rFonts w:cs="Times New Roman"/>
      </w:rPr>
    </w:lvl>
    <w:lvl w:ilvl="7" w:tplc="04090019" w:tentative="1">
      <w:start w:val="1"/>
      <w:numFmt w:val="lowerLetter"/>
      <w:lvlText w:val="%8."/>
      <w:lvlJc w:val="left"/>
      <w:pPr>
        <w:ind w:left="5404" w:hanging="360"/>
      </w:pPr>
      <w:rPr>
        <w:rFonts w:cs="Times New Roman"/>
      </w:rPr>
    </w:lvl>
    <w:lvl w:ilvl="8" w:tplc="0409001B" w:tentative="1">
      <w:start w:val="1"/>
      <w:numFmt w:val="lowerRoman"/>
      <w:lvlText w:val="%9."/>
      <w:lvlJc w:val="right"/>
      <w:pPr>
        <w:ind w:left="6124" w:hanging="180"/>
      </w:pPr>
      <w:rPr>
        <w:rFonts w:cs="Times New Roman"/>
      </w:rPr>
    </w:lvl>
  </w:abstractNum>
  <w:abstractNum w:abstractNumId="25">
    <w:nsid w:val="1F8A2A6C"/>
    <w:multiLevelType w:val="hybridMultilevel"/>
    <w:tmpl w:val="DED412E4"/>
    <w:lvl w:ilvl="0" w:tplc="6880891E">
      <w:start w:val="1"/>
      <w:numFmt w:val="lowerLetter"/>
      <w:lvlText w:val="%1)"/>
      <w:lvlJc w:val="left"/>
      <w:pPr>
        <w:ind w:left="1287" w:hanging="360"/>
      </w:pPr>
      <w:rPr>
        <w:rFonts w:hint="default"/>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6">
    <w:nsid w:val="269D16A8"/>
    <w:multiLevelType w:val="multilevel"/>
    <w:tmpl w:val="BDB0BD4E"/>
    <w:lvl w:ilvl="0">
      <w:start w:val="54"/>
      <w:numFmt w:val="decimal"/>
      <w:lvlText w:val="%1"/>
      <w:lvlJc w:val="left"/>
      <w:pPr>
        <w:ind w:left="326" w:hanging="326"/>
      </w:pPr>
      <w:rPr>
        <w:rFonts w:hint="default"/>
      </w:rPr>
    </w:lvl>
    <w:lvl w:ilvl="1">
      <w:start w:val="4"/>
      <w:numFmt w:val="decimal"/>
      <w:lvlText w:val="%1.%2"/>
      <w:lvlJc w:val="left"/>
      <w:pPr>
        <w:ind w:left="326" w:hanging="326"/>
      </w:pPr>
      <w:rPr>
        <w:rFonts w:hint="default"/>
      </w:rPr>
    </w:lvl>
    <w:lvl w:ilvl="2">
      <w:start w:val="1"/>
      <w:numFmt w:val="decimal"/>
      <w:lvlText w:val="%1.%2.%3"/>
      <w:lvlJc w:val="left"/>
      <w:pPr>
        <w:ind w:left="686" w:hanging="686"/>
      </w:pPr>
      <w:rPr>
        <w:rFonts w:hint="default"/>
      </w:rPr>
    </w:lvl>
    <w:lvl w:ilvl="3">
      <w:start w:val="1"/>
      <w:numFmt w:val="decimal"/>
      <w:lvlText w:val="%1.%2.%3.%4"/>
      <w:lvlJc w:val="left"/>
      <w:pPr>
        <w:ind w:left="686" w:hanging="686"/>
      </w:pPr>
      <w:rPr>
        <w:rFonts w:hint="default"/>
      </w:rPr>
    </w:lvl>
    <w:lvl w:ilvl="4">
      <w:start w:val="1"/>
      <w:numFmt w:val="decimal"/>
      <w:lvlText w:val="%1.%2.%3.%4.%5"/>
      <w:lvlJc w:val="left"/>
      <w:pPr>
        <w:ind w:left="1046" w:hanging="1046"/>
      </w:pPr>
      <w:rPr>
        <w:rFonts w:hint="default"/>
      </w:rPr>
    </w:lvl>
    <w:lvl w:ilvl="5">
      <w:start w:val="1"/>
      <w:numFmt w:val="decimal"/>
      <w:lvlText w:val="%1.%2.%3.%4.%5.%6"/>
      <w:lvlJc w:val="left"/>
      <w:pPr>
        <w:ind w:left="1046" w:hanging="1046"/>
      </w:pPr>
      <w:rPr>
        <w:rFonts w:hint="default"/>
      </w:rPr>
    </w:lvl>
    <w:lvl w:ilvl="6">
      <w:start w:val="1"/>
      <w:numFmt w:val="decimal"/>
      <w:lvlText w:val="%1.%2.%3.%4.%5.%6.%7"/>
      <w:lvlJc w:val="left"/>
      <w:pPr>
        <w:ind w:left="1406" w:hanging="1406"/>
      </w:pPr>
      <w:rPr>
        <w:rFonts w:hint="default"/>
      </w:rPr>
    </w:lvl>
    <w:lvl w:ilvl="7">
      <w:start w:val="1"/>
      <w:numFmt w:val="decimal"/>
      <w:lvlText w:val="%1.%2.%3.%4.%5.%6.%7.%8"/>
      <w:lvlJc w:val="left"/>
      <w:pPr>
        <w:ind w:left="1406" w:hanging="1406"/>
      </w:pPr>
      <w:rPr>
        <w:rFonts w:hint="default"/>
      </w:rPr>
    </w:lvl>
    <w:lvl w:ilvl="8">
      <w:start w:val="1"/>
      <w:numFmt w:val="decimal"/>
      <w:lvlText w:val="%1.%2.%3.%4.%5.%6.%7.%8.%9"/>
      <w:lvlJc w:val="left"/>
      <w:pPr>
        <w:ind w:left="1766" w:hanging="1766"/>
      </w:pPr>
      <w:rPr>
        <w:rFonts w:hint="default"/>
      </w:rPr>
    </w:lvl>
  </w:abstractNum>
  <w:abstractNum w:abstractNumId="27">
    <w:nsid w:val="345B3491"/>
    <w:multiLevelType w:val="hybridMultilevel"/>
    <w:tmpl w:val="60C6F8F6"/>
    <w:lvl w:ilvl="0" w:tplc="46021CF6">
      <w:start w:val="1"/>
      <w:numFmt w:val="lowerLetter"/>
      <w:lvlText w:val="(%1)"/>
      <w:lvlJc w:val="left"/>
      <w:pPr>
        <w:ind w:left="720" w:hanging="360"/>
      </w:pPr>
      <w:rPr>
        <w:rFonts w:cs="Times New Roman" w:hint="default"/>
      </w:rPr>
    </w:lvl>
    <w:lvl w:ilvl="1" w:tplc="1C090019">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28">
    <w:nsid w:val="39C1526A"/>
    <w:multiLevelType w:val="multilevel"/>
    <w:tmpl w:val="EBD0179A"/>
    <w:lvl w:ilvl="0">
      <w:start w:val="54"/>
      <w:numFmt w:val="decimal"/>
      <w:lvlText w:val="%1"/>
      <w:lvlJc w:val="left"/>
      <w:pPr>
        <w:ind w:left="326" w:hanging="326"/>
      </w:pPr>
      <w:rPr>
        <w:rFonts w:hint="default"/>
      </w:rPr>
    </w:lvl>
    <w:lvl w:ilvl="1">
      <w:start w:val="4"/>
      <w:numFmt w:val="decimal"/>
      <w:lvlText w:val="%1.%2"/>
      <w:lvlJc w:val="left"/>
      <w:pPr>
        <w:ind w:left="690" w:hanging="326"/>
      </w:pPr>
      <w:rPr>
        <w:rFonts w:hint="default"/>
      </w:rPr>
    </w:lvl>
    <w:lvl w:ilvl="2">
      <w:start w:val="1"/>
      <w:numFmt w:val="decimal"/>
      <w:lvlText w:val="%1.%2.%3"/>
      <w:lvlJc w:val="left"/>
      <w:pPr>
        <w:ind w:left="1414" w:hanging="686"/>
      </w:pPr>
      <w:rPr>
        <w:rFonts w:hint="default"/>
      </w:rPr>
    </w:lvl>
    <w:lvl w:ilvl="3">
      <w:start w:val="1"/>
      <w:numFmt w:val="decimal"/>
      <w:lvlText w:val="%1.%2.%3.%4"/>
      <w:lvlJc w:val="left"/>
      <w:pPr>
        <w:ind w:left="1778" w:hanging="686"/>
      </w:pPr>
      <w:rPr>
        <w:rFonts w:hint="default"/>
      </w:rPr>
    </w:lvl>
    <w:lvl w:ilvl="4">
      <w:start w:val="1"/>
      <w:numFmt w:val="decimal"/>
      <w:lvlText w:val="%1.%2.%3.%4.%5"/>
      <w:lvlJc w:val="left"/>
      <w:pPr>
        <w:ind w:left="2502" w:hanging="1046"/>
      </w:pPr>
      <w:rPr>
        <w:rFonts w:hint="default"/>
      </w:rPr>
    </w:lvl>
    <w:lvl w:ilvl="5">
      <w:start w:val="1"/>
      <w:numFmt w:val="decimal"/>
      <w:lvlText w:val="%1.%2.%3.%4.%5.%6"/>
      <w:lvlJc w:val="left"/>
      <w:pPr>
        <w:ind w:left="2866" w:hanging="1046"/>
      </w:pPr>
      <w:rPr>
        <w:rFonts w:hint="default"/>
      </w:rPr>
    </w:lvl>
    <w:lvl w:ilvl="6">
      <w:start w:val="1"/>
      <w:numFmt w:val="decimal"/>
      <w:lvlText w:val="%1.%2.%3.%4.%5.%6.%7"/>
      <w:lvlJc w:val="left"/>
      <w:pPr>
        <w:ind w:left="3590" w:hanging="1406"/>
      </w:pPr>
      <w:rPr>
        <w:rFonts w:hint="default"/>
      </w:rPr>
    </w:lvl>
    <w:lvl w:ilvl="7">
      <w:start w:val="1"/>
      <w:numFmt w:val="decimal"/>
      <w:lvlText w:val="%1.%2.%3.%4.%5.%6.%7.%8"/>
      <w:lvlJc w:val="left"/>
      <w:pPr>
        <w:ind w:left="3954" w:hanging="1406"/>
      </w:pPr>
      <w:rPr>
        <w:rFonts w:hint="default"/>
      </w:rPr>
    </w:lvl>
    <w:lvl w:ilvl="8">
      <w:start w:val="1"/>
      <w:numFmt w:val="decimal"/>
      <w:lvlText w:val="%1.%2.%3.%4.%5.%6.%7.%8.%9"/>
      <w:lvlJc w:val="left"/>
      <w:pPr>
        <w:ind w:left="4678" w:hanging="1766"/>
      </w:pPr>
      <w:rPr>
        <w:rFonts w:hint="default"/>
      </w:rPr>
    </w:lvl>
  </w:abstractNum>
  <w:abstractNum w:abstractNumId="29">
    <w:nsid w:val="41E82C44"/>
    <w:multiLevelType w:val="multilevel"/>
    <w:tmpl w:val="C1BAB2C0"/>
    <w:lvl w:ilvl="0">
      <w:start w:val="6"/>
      <w:numFmt w:val="decimal"/>
      <w:lvlText w:val="%1"/>
      <w:lvlJc w:val="left"/>
      <w:pPr>
        <w:ind w:left="420" w:hanging="420"/>
      </w:pPr>
      <w:rPr>
        <w:rFonts w:cs="Times New Roman" w:hint="default"/>
      </w:rPr>
    </w:lvl>
    <w:lvl w:ilvl="1">
      <w:start w:val="10"/>
      <w:numFmt w:val="decimal"/>
      <w:lvlText w:val="%1.%2"/>
      <w:lvlJc w:val="left"/>
      <w:pPr>
        <w:ind w:left="780" w:hanging="4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0">
    <w:nsid w:val="42E47931"/>
    <w:multiLevelType w:val="hybridMultilevel"/>
    <w:tmpl w:val="22742AAE"/>
    <w:lvl w:ilvl="0" w:tplc="0409000F">
      <w:start w:val="1"/>
      <w:numFmt w:val="decimal"/>
      <w:lvlText w:val="%1."/>
      <w:lvlJc w:val="left"/>
      <w:pPr>
        <w:ind w:left="364" w:hanging="360"/>
      </w:pPr>
      <w:rPr>
        <w:rFonts w:hint="default"/>
      </w:rPr>
    </w:lvl>
    <w:lvl w:ilvl="1" w:tplc="04090019" w:tentative="1">
      <w:start w:val="1"/>
      <w:numFmt w:val="lowerLetter"/>
      <w:lvlText w:val="%2."/>
      <w:lvlJc w:val="left"/>
      <w:pPr>
        <w:ind w:left="1084" w:hanging="360"/>
      </w:pPr>
    </w:lvl>
    <w:lvl w:ilvl="2" w:tplc="0409001B" w:tentative="1">
      <w:start w:val="1"/>
      <w:numFmt w:val="lowerRoman"/>
      <w:lvlText w:val="%3."/>
      <w:lvlJc w:val="right"/>
      <w:pPr>
        <w:ind w:left="1804" w:hanging="180"/>
      </w:pPr>
    </w:lvl>
    <w:lvl w:ilvl="3" w:tplc="0409000F" w:tentative="1">
      <w:start w:val="1"/>
      <w:numFmt w:val="decimal"/>
      <w:lvlText w:val="%4."/>
      <w:lvlJc w:val="left"/>
      <w:pPr>
        <w:ind w:left="2524" w:hanging="360"/>
      </w:pPr>
    </w:lvl>
    <w:lvl w:ilvl="4" w:tplc="04090019" w:tentative="1">
      <w:start w:val="1"/>
      <w:numFmt w:val="lowerLetter"/>
      <w:lvlText w:val="%5."/>
      <w:lvlJc w:val="left"/>
      <w:pPr>
        <w:ind w:left="3244" w:hanging="360"/>
      </w:pPr>
    </w:lvl>
    <w:lvl w:ilvl="5" w:tplc="0409001B" w:tentative="1">
      <w:start w:val="1"/>
      <w:numFmt w:val="lowerRoman"/>
      <w:lvlText w:val="%6."/>
      <w:lvlJc w:val="right"/>
      <w:pPr>
        <w:ind w:left="3964" w:hanging="180"/>
      </w:pPr>
    </w:lvl>
    <w:lvl w:ilvl="6" w:tplc="0409000F" w:tentative="1">
      <w:start w:val="1"/>
      <w:numFmt w:val="decimal"/>
      <w:lvlText w:val="%7."/>
      <w:lvlJc w:val="left"/>
      <w:pPr>
        <w:ind w:left="4684" w:hanging="360"/>
      </w:pPr>
    </w:lvl>
    <w:lvl w:ilvl="7" w:tplc="04090019" w:tentative="1">
      <w:start w:val="1"/>
      <w:numFmt w:val="lowerLetter"/>
      <w:lvlText w:val="%8."/>
      <w:lvlJc w:val="left"/>
      <w:pPr>
        <w:ind w:left="5404" w:hanging="360"/>
      </w:pPr>
    </w:lvl>
    <w:lvl w:ilvl="8" w:tplc="0409001B" w:tentative="1">
      <w:start w:val="1"/>
      <w:numFmt w:val="lowerRoman"/>
      <w:lvlText w:val="%9."/>
      <w:lvlJc w:val="right"/>
      <w:pPr>
        <w:ind w:left="6124" w:hanging="180"/>
      </w:pPr>
    </w:lvl>
  </w:abstractNum>
  <w:abstractNum w:abstractNumId="31">
    <w:nsid w:val="46625439"/>
    <w:multiLevelType w:val="hybridMultilevel"/>
    <w:tmpl w:val="D688D8CA"/>
    <w:lvl w:ilvl="0" w:tplc="14708294">
      <w:start w:val="1"/>
      <w:numFmt w:val="decimal"/>
      <w:lvlText w:val="%1"/>
      <w:lvlJc w:val="left"/>
      <w:pPr>
        <w:ind w:left="364" w:hanging="360"/>
      </w:pPr>
      <w:rPr>
        <w:rFonts w:cs="Times New Roman" w:hint="default"/>
      </w:rPr>
    </w:lvl>
    <w:lvl w:ilvl="1" w:tplc="1C090019" w:tentative="1">
      <w:start w:val="1"/>
      <w:numFmt w:val="lowerLetter"/>
      <w:lvlText w:val="%2."/>
      <w:lvlJc w:val="left"/>
      <w:pPr>
        <w:ind w:left="1084" w:hanging="360"/>
      </w:pPr>
      <w:rPr>
        <w:rFonts w:cs="Times New Roman"/>
      </w:rPr>
    </w:lvl>
    <w:lvl w:ilvl="2" w:tplc="1C09001B" w:tentative="1">
      <w:start w:val="1"/>
      <w:numFmt w:val="lowerRoman"/>
      <w:lvlText w:val="%3."/>
      <w:lvlJc w:val="right"/>
      <w:pPr>
        <w:ind w:left="1804" w:hanging="180"/>
      </w:pPr>
      <w:rPr>
        <w:rFonts w:cs="Times New Roman"/>
      </w:rPr>
    </w:lvl>
    <w:lvl w:ilvl="3" w:tplc="1C09000F" w:tentative="1">
      <w:start w:val="1"/>
      <w:numFmt w:val="decimal"/>
      <w:lvlText w:val="%4."/>
      <w:lvlJc w:val="left"/>
      <w:pPr>
        <w:ind w:left="2524" w:hanging="360"/>
      </w:pPr>
      <w:rPr>
        <w:rFonts w:cs="Times New Roman"/>
      </w:rPr>
    </w:lvl>
    <w:lvl w:ilvl="4" w:tplc="1C090019" w:tentative="1">
      <w:start w:val="1"/>
      <w:numFmt w:val="lowerLetter"/>
      <w:lvlText w:val="%5."/>
      <w:lvlJc w:val="left"/>
      <w:pPr>
        <w:ind w:left="3244" w:hanging="360"/>
      </w:pPr>
      <w:rPr>
        <w:rFonts w:cs="Times New Roman"/>
      </w:rPr>
    </w:lvl>
    <w:lvl w:ilvl="5" w:tplc="1C09001B" w:tentative="1">
      <w:start w:val="1"/>
      <w:numFmt w:val="lowerRoman"/>
      <w:lvlText w:val="%6."/>
      <w:lvlJc w:val="right"/>
      <w:pPr>
        <w:ind w:left="3964" w:hanging="180"/>
      </w:pPr>
      <w:rPr>
        <w:rFonts w:cs="Times New Roman"/>
      </w:rPr>
    </w:lvl>
    <w:lvl w:ilvl="6" w:tplc="1C09000F" w:tentative="1">
      <w:start w:val="1"/>
      <w:numFmt w:val="decimal"/>
      <w:lvlText w:val="%7."/>
      <w:lvlJc w:val="left"/>
      <w:pPr>
        <w:ind w:left="4684" w:hanging="360"/>
      </w:pPr>
      <w:rPr>
        <w:rFonts w:cs="Times New Roman"/>
      </w:rPr>
    </w:lvl>
    <w:lvl w:ilvl="7" w:tplc="1C090019" w:tentative="1">
      <w:start w:val="1"/>
      <w:numFmt w:val="lowerLetter"/>
      <w:lvlText w:val="%8."/>
      <w:lvlJc w:val="left"/>
      <w:pPr>
        <w:ind w:left="5404" w:hanging="360"/>
      </w:pPr>
      <w:rPr>
        <w:rFonts w:cs="Times New Roman"/>
      </w:rPr>
    </w:lvl>
    <w:lvl w:ilvl="8" w:tplc="1C09001B" w:tentative="1">
      <w:start w:val="1"/>
      <w:numFmt w:val="lowerRoman"/>
      <w:lvlText w:val="%9."/>
      <w:lvlJc w:val="right"/>
      <w:pPr>
        <w:ind w:left="6124" w:hanging="180"/>
      </w:pPr>
      <w:rPr>
        <w:rFonts w:cs="Times New Roman"/>
      </w:rPr>
    </w:lvl>
  </w:abstractNum>
  <w:abstractNum w:abstractNumId="32">
    <w:nsid w:val="46DD43C2"/>
    <w:multiLevelType w:val="hybridMultilevel"/>
    <w:tmpl w:val="90601736"/>
    <w:lvl w:ilvl="0" w:tplc="1C09000F">
      <w:start w:val="1"/>
      <w:numFmt w:val="decimal"/>
      <w:lvlText w:val="%1."/>
      <w:lvlJc w:val="left"/>
      <w:pPr>
        <w:ind w:left="720"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33">
    <w:nsid w:val="46EF73AB"/>
    <w:multiLevelType w:val="multilevel"/>
    <w:tmpl w:val="C0343B32"/>
    <w:lvl w:ilvl="0">
      <w:start w:val="4"/>
      <w:numFmt w:val="decimal"/>
      <w:lvlText w:val="%1"/>
      <w:lvlJc w:val="left"/>
      <w:pPr>
        <w:ind w:left="364"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436" w:hanging="720"/>
      </w:pPr>
      <w:rPr>
        <w:rFonts w:cs="Times New Roman" w:hint="default"/>
      </w:rPr>
    </w:lvl>
    <w:lvl w:ilvl="3">
      <w:start w:val="1"/>
      <w:numFmt w:val="decimal"/>
      <w:isLgl/>
      <w:lvlText w:val="%1.%2.%3.%4"/>
      <w:lvlJc w:val="left"/>
      <w:pPr>
        <w:ind w:left="1792" w:hanging="720"/>
      </w:pPr>
      <w:rPr>
        <w:rFonts w:cs="Times New Roman" w:hint="default"/>
      </w:rPr>
    </w:lvl>
    <w:lvl w:ilvl="4">
      <w:start w:val="1"/>
      <w:numFmt w:val="decimal"/>
      <w:isLgl/>
      <w:lvlText w:val="%1.%2.%3.%4.%5"/>
      <w:lvlJc w:val="left"/>
      <w:pPr>
        <w:ind w:left="2508" w:hanging="1080"/>
      </w:pPr>
      <w:rPr>
        <w:rFonts w:cs="Times New Roman" w:hint="default"/>
      </w:rPr>
    </w:lvl>
    <w:lvl w:ilvl="5">
      <w:start w:val="1"/>
      <w:numFmt w:val="decimal"/>
      <w:isLgl/>
      <w:lvlText w:val="%1.%2.%3.%4.%5.%6"/>
      <w:lvlJc w:val="left"/>
      <w:pPr>
        <w:ind w:left="2864" w:hanging="1080"/>
      </w:pPr>
      <w:rPr>
        <w:rFonts w:cs="Times New Roman" w:hint="default"/>
      </w:rPr>
    </w:lvl>
    <w:lvl w:ilvl="6">
      <w:start w:val="1"/>
      <w:numFmt w:val="decimal"/>
      <w:isLgl/>
      <w:lvlText w:val="%1.%2.%3.%4.%5.%6.%7"/>
      <w:lvlJc w:val="left"/>
      <w:pPr>
        <w:ind w:left="3580" w:hanging="1440"/>
      </w:pPr>
      <w:rPr>
        <w:rFonts w:cs="Times New Roman" w:hint="default"/>
      </w:rPr>
    </w:lvl>
    <w:lvl w:ilvl="7">
      <w:start w:val="1"/>
      <w:numFmt w:val="decimal"/>
      <w:isLgl/>
      <w:lvlText w:val="%1.%2.%3.%4.%5.%6.%7.%8"/>
      <w:lvlJc w:val="left"/>
      <w:pPr>
        <w:ind w:left="3936" w:hanging="1440"/>
      </w:pPr>
      <w:rPr>
        <w:rFonts w:cs="Times New Roman" w:hint="default"/>
      </w:rPr>
    </w:lvl>
    <w:lvl w:ilvl="8">
      <w:start w:val="1"/>
      <w:numFmt w:val="decimal"/>
      <w:isLgl/>
      <w:lvlText w:val="%1.%2.%3.%4.%5.%6.%7.%8.%9"/>
      <w:lvlJc w:val="left"/>
      <w:pPr>
        <w:ind w:left="4652" w:hanging="1800"/>
      </w:pPr>
      <w:rPr>
        <w:rFonts w:cs="Times New Roman" w:hint="default"/>
      </w:rPr>
    </w:lvl>
  </w:abstractNum>
  <w:abstractNum w:abstractNumId="34">
    <w:nsid w:val="48CA360F"/>
    <w:multiLevelType w:val="multilevel"/>
    <w:tmpl w:val="6922A29E"/>
    <w:lvl w:ilvl="0">
      <w:start w:val="1"/>
      <w:numFmt w:val="decimal"/>
      <w:lvlText w:val="%1."/>
      <w:lvlJc w:val="left"/>
      <w:pPr>
        <w:ind w:left="360" w:hanging="360"/>
      </w:pPr>
      <w:rPr>
        <w:rFonts w:cs="Times New Roman"/>
      </w:rPr>
    </w:lvl>
    <w:lvl w:ilvl="1">
      <w:start w:val="1"/>
      <w:numFmt w:val="lowerLetter"/>
      <w:lvlText w:val="%2)"/>
      <w:lvlJc w:val="left"/>
      <w:pPr>
        <w:ind w:left="792" w:hanging="432"/>
      </w:pPr>
      <w:rPr>
        <w:rFonts w:ascii="Arial" w:eastAsia="Times New Roman" w:hAnsi="Arial" w:cs="Arial"/>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5">
    <w:nsid w:val="4D2F3C32"/>
    <w:multiLevelType w:val="multilevel"/>
    <w:tmpl w:val="F5265AF6"/>
    <w:lvl w:ilvl="0">
      <w:start w:val="6"/>
      <w:numFmt w:val="decimal"/>
      <w:lvlText w:val="%1"/>
      <w:lvlJc w:val="left"/>
      <w:pPr>
        <w:ind w:left="420" w:hanging="420"/>
      </w:pPr>
      <w:rPr>
        <w:rFonts w:cs="Times New Roman" w:hint="default"/>
      </w:rPr>
    </w:lvl>
    <w:lvl w:ilvl="1">
      <w:start w:val="11"/>
      <w:numFmt w:val="decimal"/>
      <w:lvlText w:val="%1.%2"/>
      <w:lvlJc w:val="left"/>
      <w:pPr>
        <w:ind w:left="987" w:hanging="420"/>
      </w:pPr>
      <w:rPr>
        <w:rFonts w:cs="Times New Roman" w:hint="default"/>
        <w:b w:val="0"/>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6">
    <w:nsid w:val="53647A76"/>
    <w:multiLevelType w:val="hybridMultilevel"/>
    <w:tmpl w:val="6988EC2E"/>
    <w:lvl w:ilvl="0" w:tplc="75886C2A">
      <w:start w:val="1"/>
      <w:numFmt w:val="lowerLetter"/>
      <w:lvlText w:val="(%1)"/>
      <w:lvlJc w:val="left"/>
      <w:pPr>
        <w:ind w:left="1797" w:hanging="360"/>
      </w:pPr>
      <w:rPr>
        <w:rFonts w:hint="default"/>
      </w:rPr>
    </w:lvl>
    <w:lvl w:ilvl="1" w:tplc="04090019" w:tentative="1">
      <w:start w:val="1"/>
      <w:numFmt w:val="lowerLetter"/>
      <w:lvlText w:val="%2."/>
      <w:lvlJc w:val="left"/>
      <w:pPr>
        <w:ind w:left="2517" w:hanging="360"/>
      </w:pPr>
    </w:lvl>
    <w:lvl w:ilvl="2" w:tplc="0409001B" w:tentative="1">
      <w:start w:val="1"/>
      <w:numFmt w:val="lowerRoman"/>
      <w:lvlText w:val="%3."/>
      <w:lvlJc w:val="right"/>
      <w:pPr>
        <w:ind w:left="3237" w:hanging="180"/>
      </w:pPr>
    </w:lvl>
    <w:lvl w:ilvl="3" w:tplc="0409000F" w:tentative="1">
      <w:start w:val="1"/>
      <w:numFmt w:val="decimal"/>
      <w:lvlText w:val="%4."/>
      <w:lvlJc w:val="left"/>
      <w:pPr>
        <w:ind w:left="3957" w:hanging="360"/>
      </w:pPr>
    </w:lvl>
    <w:lvl w:ilvl="4" w:tplc="04090019" w:tentative="1">
      <w:start w:val="1"/>
      <w:numFmt w:val="lowerLetter"/>
      <w:lvlText w:val="%5."/>
      <w:lvlJc w:val="left"/>
      <w:pPr>
        <w:ind w:left="4677" w:hanging="360"/>
      </w:pPr>
    </w:lvl>
    <w:lvl w:ilvl="5" w:tplc="0409001B" w:tentative="1">
      <w:start w:val="1"/>
      <w:numFmt w:val="lowerRoman"/>
      <w:lvlText w:val="%6."/>
      <w:lvlJc w:val="right"/>
      <w:pPr>
        <w:ind w:left="5397" w:hanging="180"/>
      </w:pPr>
    </w:lvl>
    <w:lvl w:ilvl="6" w:tplc="0409000F" w:tentative="1">
      <w:start w:val="1"/>
      <w:numFmt w:val="decimal"/>
      <w:lvlText w:val="%7."/>
      <w:lvlJc w:val="left"/>
      <w:pPr>
        <w:ind w:left="6117" w:hanging="360"/>
      </w:pPr>
    </w:lvl>
    <w:lvl w:ilvl="7" w:tplc="04090019" w:tentative="1">
      <w:start w:val="1"/>
      <w:numFmt w:val="lowerLetter"/>
      <w:lvlText w:val="%8."/>
      <w:lvlJc w:val="left"/>
      <w:pPr>
        <w:ind w:left="6837" w:hanging="360"/>
      </w:pPr>
    </w:lvl>
    <w:lvl w:ilvl="8" w:tplc="0409001B" w:tentative="1">
      <w:start w:val="1"/>
      <w:numFmt w:val="lowerRoman"/>
      <w:lvlText w:val="%9."/>
      <w:lvlJc w:val="right"/>
      <w:pPr>
        <w:ind w:left="7557" w:hanging="180"/>
      </w:pPr>
    </w:lvl>
  </w:abstractNum>
  <w:abstractNum w:abstractNumId="37">
    <w:nsid w:val="5AB10796"/>
    <w:multiLevelType w:val="hybridMultilevel"/>
    <w:tmpl w:val="808E3FE2"/>
    <w:lvl w:ilvl="0" w:tplc="BBFE84A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nsid w:val="5D7A601D"/>
    <w:multiLevelType w:val="hybridMultilevel"/>
    <w:tmpl w:val="0A0A6A70"/>
    <w:lvl w:ilvl="0" w:tplc="FA9A6BD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nsid w:val="60027A24"/>
    <w:multiLevelType w:val="multilevel"/>
    <w:tmpl w:val="91A29A10"/>
    <w:lvl w:ilvl="0">
      <w:start w:val="6"/>
      <w:numFmt w:val="decimal"/>
      <w:lvlText w:val="%1"/>
      <w:lvlJc w:val="left"/>
      <w:pPr>
        <w:ind w:left="360" w:hanging="360"/>
      </w:pPr>
      <w:rPr>
        <w:rFonts w:cs="Times New Roman" w:hint="default"/>
        <w:b/>
      </w:rPr>
    </w:lvl>
    <w:lvl w:ilvl="1">
      <w:start w:val="1"/>
      <w:numFmt w:val="decimal"/>
      <w:lvlText w:val="%1.%2"/>
      <w:lvlJc w:val="left"/>
      <w:pPr>
        <w:ind w:left="720" w:hanging="720"/>
      </w:pPr>
      <w:rPr>
        <w:rFonts w:ascii="Arial" w:hAnsi="Arial" w:cs="Arial"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40">
    <w:nsid w:val="62010674"/>
    <w:multiLevelType w:val="multilevel"/>
    <w:tmpl w:val="75D851F8"/>
    <w:lvl w:ilvl="0">
      <w:start w:val="3"/>
      <w:numFmt w:val="decimal"/>
      <w:lvlText w:val="%1"/>
      <w:lvlJc w:val="left"/>
      <w:pPr>
        <w:ind w:left="360" w:hanging="360"/>
      </w:pPr>
      <w:rPr>
        <w:rFonts w:hint="default"/>
      </w:rPr>
    </w:lvl>
    <w:lvl w:ilvl="1">
      <w:start w:val="1"/>
      <w:numFmt w:val="decimal"/>
      <w:lvlText w:val="%1.%2"/>
      <w:lvlJc w:val="left"/>
      <w:pPr>
        <w:ind w:left="1021" w:hanging="616"/>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41">
    <w:nsid w:val="6BA30E68"/>
    <w:multiLevelType w:val="hybridMultilevel"/>
    <w:tmpl w:val="8F96F9A8"/>
    <w:lvl w:ilvl="0" w:tplc="1DCC6A90">
      <w:start w:val="1"/>
      <w:numFmt w:val="decimal"/>
      <w:lvlText w:val="%1."/>
      <w:lvlJc w:val="left"/>
      <w:pPr>
        <w:ind w:left="364" w:hanging="360"/>
      </w:pPr>
      <w:rPr>
        <w:rFonts w:hint="default"/>
      </w:rPr>
    </w:lvl>
    <w:lvl w:ilvl="1" w:tplc="04090019" w:tentative="1">
      <w:start w:val="1"/>
      <w:numFmt w:val="lowerLetter"/>
      <w:lvlText w:val="%2."/>
      <w:lvlJc w:val="left"/>
      <w:pPr>
        <w:ind w:left="1084" w:hanging="360"/>
      </w:pPr>
    </w:lvl>
    <w:lvl w:ilvl="2" w:tplc="0409001B" w:tentative="1">
      <w:start w:val="1"/>
      <w:numFmt w:val="lowerRoman"/>
      <w:lvlText w:val="%3."/>
      <w:lvlJc w:val="right"/>
      <w:pPr>
        <w:ind w:left="1804" w:hanging="180"/>
      </w:pPr>
    </w:lvl>
    <w:lvl w:ilvl="3" w:tplc="0409000F" w:tentative="1">
      <w:start w:val="1"/>
      <w:numFmt w:val="decimal"/>
      <w:lvlText w:val="%4."/>
      <w:lvlJc w:val="left"/>
      <w:pPr>
        <w:ind w:left="2524" w:hanging="360"/>
      </w:pPr>
    </w:lvl>
    <w:lvl w:ilvl="4" w:tplc="04090019" w:tentative="1">
      <w:start w:val="1"/>
      <w:numFmt w:val="lowerLetter"/>
      <w:lvlText w:val="%5."/>
      <w:lvlJc w:val="left"/>
      <w:pPr>
        <w:ind w:left="3244" w:hanging="360"/>
      </w:pPr>
    </w:lvl>
    <w:lvl w:ilvl="5" w:tplc="0409001B" w:tentative="1">
      <w:start w:val="1"/>
      <w:numFmt w:val="lowerRoman"/>
      <w:lvlText w:val="%6."/>
      <w:lvlJc w:val="right"/>
      <w:pPr>
        <w:ind w:left="3964" w:hanging="180"/>
      </w:pPr>
    </w:lvl>
    <w:lvl w:ilvl="6" w:tplc="0409000F" w:tentative="1">
      <w:start w:val="1"/>
      <w:numFmt w:val="decimal"/>
      <w:lvlText w:val="%7."/>
      <w:lvlJc w:val="left"/>
      <w:pPr>
        <w:ind w:left="4684" w:hanging="360"/>
      </w:pPr>
    </w:lvl>
    <w:lvl w:ilvl="7" w:tplc="04090019" w:tentative="1">
      <w:start w:val="1"/>
      <w:numFmt w:val="lowerLetter"/>
      <w:lvlText w:val="%8."/>
      <w:lvlJc w:val="left"/>
      <w:pPr>
        <w:ind w:left="5404" w:hanging="360"/>
      </w:pPr>
    </w:lvl>
    <w:lvl w:ilvl="8" w:tplc="0409001B" w:tentative="1">
      <w:start w:val="1"/>
      <w:numFmt w:val="lowerRoman"/>
      <w:lvlText w:val="%9."/>
      <w:lvlJc w:val="right"/>
      <w:pPr>
        <w:ind w:left="6124" w:hanging="180"/>
      </w:pPr>
    </w:lvl>
  </w:abstractNum>
  <w:abstractNum w:abstractNumId="42">
    <w:nsid w:val="78E40F05"/>
    <w:multiLevelType w:val="hybridMultilevel"/>
    <w:tmpl w:val="721E8382"/>
    <w:lvl w:ilvl="0" w:tplc="77487A6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3">
    <w:nsid w:val="7BD33328"/>
    <w:multiLevelType w:val="multilevel"/>
    <w:tmpl w:val="7D604164"/>
    <w:lvl w:ilvl="0">
      <w:start w:val="1"/>
      <w:numFmt w:val="decimal"/>
      <w:pStyle w:val="Heading1"/>
      <w:lvlText w:val="%1."/>
      <w:lvlJc w:val="left"/>
      <w:pPr>
        <w:ind w:left="364" w:hanging="360"/>
      </w:pPr>
      <w:rPr>
        <w:rFonts w:hint="default"/>
      </w:rPr>
    </w:lvl>
    <w:lvl w:ilvl="1">
      <w:start w:val="1"/>
      <w:numFmt w:val="decimal"/>
      <w:isLgl/>
      <w:lvlText w:val="%1.%2"/>
      <w:lvlJc w:val="left"/>
      <w:pPr>
        <w:ind w:left="1110" w:hanging="390"/>
      </w:pPr>
      <w:rPr>
        <w:rFonts w:hint="default"/>
      </w:rPr>
    </w:lvl>
    <w:lvl w:ilvl="2">
      <w:start w:val="1"/>
      <w:numFmt w:val="decimal"/>
      <w:isLgl/>
      <w:lvlText w:val="%1.%2.%3"/>
      <w:lvlJc w:val="left"/>
      <w:pPr>
        <w:ind w:left="2156" w:hanging="720"/>
      </w:pPr>
      <w:rPr>
        <w:rFonts w:hint="default"/>
      </w:rPr>
    </w:lvl>
    <w:lvl w:ilvl="3">
      <w:start w:val="1"/>
      <w:numFmt w:val="decimal"/>
      <w:isLgl/>
      <w:lvlText w:val="%1.%2.%3.%4"/>
      <w:lvlJc w:val="left"/>
      <w:pPr>
        <w:ind w:left="2872" w:hanging="720"/>
      </w:pPr>
      <w:rPr>
        <w:rFonts w:hint="default"/>
      </w:rPr>
    </w:lvl>
    <w:lvl w:ilvl="4">
      <w:start w:val="1"/>
      <w:numFmt w:val="decimal"/>
      <w:isLgl/>
      <w:lvlText w:val="%1.%2.%3.%4.%5"/>
      <w:lvlJc w:val="left"/>
      <w:pPr>
        <w:ind w:left="3948" w:hanging="1080"/>
      </w:pPr>
      <w:rPr>
        <w:rFonts w:hint="default"/>
      </w:rPr>
    </w:lvl>
    <w:lvl w:ilvl="5">
      <w:start w:val="1"/>
      <w:numFmt w:val="decimal"/>
      <w:isLgl/>
      <w:lvlText w:val="%1.%2.%3.%4.%5.%6"/>
      <w:lvlJc w:val="left"/>
      <w:pPr>
        <w:ind w:left="4664" w:hanging="1080"/>
      </w:pPr>
      <w:rPr>
        <w:rFonts w:hint="default"/>
      </w:rPr>
    </w:lvl>
    <w:lvl w:ilvl="6">
      <w:start w:val="1"/>
      <w:numFmt w:val="decimal"/>
      <w:isLgl/>
      <w:lvlText w:val="%1.%2.%3.%4.%5.%6.%7"/>
      <w:lvlJc w:val="left"/>
      <w:pPr>
        <w:ind w:left="5740" w:hanging="1440"/>
      </w:pPr>
      <w:rPr>
        <w:rFonts w:hint="default"/>
      </w:rPr>
    </w:lvl>
    <w:lvl w:ilvl="7">
      <w:start w:val="1"/>
      <w:numFmt w:val="decimal"/>
      <w:isLgl/>
      <w:lvlText w:val="%1.%2.%3.%4.%5.%6.%7.%8"/>
      <w:lvlJc w:val="left"/>
      <w:pPr>
        <w:ind w:left="6456" w:hanging="1440"/>
      </w:pPr>
      <w:rPr>
        <w:rFonts w:hint="default"/>
      </w:rPr>
    </w:lvl>
    <w:lvl w:ilvl="8">
      <w:start w:val="1"/>
      <w:numFmt w:val="decimal"/>
      <w:isLgl/>
      <w:lvlText w:val="%1.%2.%3.%4.%5.%6.%7.%8.%9"/>
      <w:lvlJc w:val="left"/>
      <w:pPr>
        <w:ind w:left="7532" w:hanging="1800"/>
      </w:pPr>
      <w:rPr>
        <w:rFonts w:hint="default"/>
      </w:rPr>
    </w:lvl>
  </w:abstractNum>
  <w:num w:numId="1">
    <w:abstractNumId w:val="0"/>
  </w:num>
  <w:num w:numId="2">
    <w:abstractNumId w:val="17"/>
  </w:num>
  <w:num w:numId="3">
    <w:abstractNumId w:val="9"/>
  </w:num>
  <w:num w:numId="4">
    <w:abstractNumId w:val="5"/>
  </w:num>
  <w:num w:numId="5">
    <w:abstractNumId w:val="8"/>
  </w:num>
  <w:num w:numId="6">
    <w:abstractNumId w:val="4"/>
  </w:num>
  <w:num w:numId="7">
    <w:abstractNumId w:val="11"/>
  </w:num>
  <w:num w:numId="8">
    <w:abstractNumId w:val="1"/>
  </w:num>
  <w:num w:numId="9">
    <w:abstractNumId w:val="3"/>
  </w:num>
  <w:num w:numId="10">
    <w:abstractNumId w:val="15"/>
  </w:num>
  <w:num w:numId="11">
    <w:abstractNumId w:val="18"/>
  </w:num>
  <w:num w:numId="12">
    <w:abstractNumId w:val="14"/>
  </w:num>
  <w:num w:numId="13">
    <w:abstractNumId w:val="7"/>
  </w:num>
  <w:num w:numId="14">
    <w:abstractNumId w:val="10"/>
  </w:num>
  <w:num w:numId="15">
    <w:abstractNumId w:val="2"/>
  </w:num>
  <w:num w:numId="16">
    <w:abstractNumId w:val="6"/>
  </w:num>
  <w:num w:numId="17">
    <w:abstractNumId w:val="13"/>
  </w:num>
  <w:num w:numId="18">
    <w:abstractNumId w:val="12"/>
  </w:num>
  <w:num w:numId="19">
    <w:abstractNumId w:val="24"/>
  </w:num>
  <w:num w:numId="20">
    <w:abstractNumId w:val="32"/>
  </w:num>
  <w:num w:numId="21">
    <w:abstractNumId w:val="31"/>
  </w:num>
  <w:num w:numId="22">
    <w:abstractNumId w:val="33"/>
  </w:num>
  <w:num w:numId="23">
    <w:abstractNumId w:val="19"/>
  </w:num>
  <w:num w:numId="24">
    <w:abstractNumId w:val="23"/>
  </w:num>
  <w:num w:numId="25">
    <w:abstractNumId w:val="39"/>
  </w:num>
  <w:num w:numId="26">
    <w:abstractNumId w:val="27"/>
  </w:num>
  <w:num w:numId="27">
    <w:abstractNumId w:val="35"/>
  </w:num>
  <w:num w:numId="28">
    <w:abstractNumId w:val="16"/>
  </w:num>
  <w:num w:numId="29">
    <w:abstractNumId w:val="29"/>
  </w:num>
  <w:num w:numId="30">
    <w:abstractNumId w:val="34"/>
  </w:num>
  <w:num w:numId="31">
    <w:abstractNumId w:val="41"/>
  </w:num>
  <w:num w:numId="32">
    <w:abstractNumId w:val="30"/>
  </w:num>
  <w:num w:numId="33">
    <w:abstractNumId w:val="9"/>
    <w:lvlOverride w:ilvl="0">
      <w:startOverride w:val="2"/>
    </w:lvlOverride>
  </w:num>
  <w:num w:numId="34">
    <w:abstractNumId w:val="21"/>
  </w:num>
  <w:num w:numId="35">
    <w:abstractNumId w:val="22"/>
  </w:num>
  <w:num w:numId="36">
    <w:abstractNumId w:val="25"/>
  </w:num>
  <w:num w:numId="37">
    <w:abstractNumId w:val="43"/>
  </w:num>
  <w:num w:numId="38">
    <w:abstractNumId w:val="28"/>
  </w:num>
  <w:num w:numId="39">
    <w:abstractNumId w:val="26"/>
  </w:num>
  <w:num w:numId="40">
    <w:abstractNumId w:val="38"/>
  </w:num>
  <w:num w:numId="41">
    <w:abstractNumId w:val="37"/>
  </w:num>
  <w:num w:numId="42">
    <w:abstractNumId w:val="42"/>
  </w:num>
  <w:num w:numId="43">
    <w:abstractNumId w:val="36"/>
  </w:num>
  <w:num w:numId="44">
    <w:abstractNumId w:val="20"/>
  </w:num>
  <w:num w:numId="45">
    <w:abstractNumId w:val="4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eve">
    <w15:presenceInfo w15:providerId="None" w15:userId="Stev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embedSystemFonts/>
  <w:bordersDoNotSurroundHeader/>
  <w:bordersDoNotSurroundFooter/>
  <w:trackRevisions/>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2"/>
  </w:compat>
  <w:rsids>
    <w:rsidRoot w:val="007A6304"/>
    <w:rsid w:val="00001304"/>
    <w:rsid w:val="0001160F"/>
    <w:rsid w:val="00012C4D"/>
    <w:rsid w:val="00056380"/>
    <w:rsid w:val="0005642A"/>
    <w:rsid w:val="00060FAF"/>
    <w:rsid w:val="000917F7"/>
    <w:rsid w:val="000C6379"/>
    <w:rsid w:val="000D4E44"/>
    <w:rsid w:val="000D7B00"/>
    <w:rsid w:val="000E36B2"/>
    <w:rsid w:val="000F2249"/>
    <w:rsid w:val="001235D2"/>
    <w:rsid w:val="0014385D"/>
    <w:rsid w:val="00160D57"/>
    <w:rsid w:val="0016503C"/>
    <w:rsid w:val="001754B5"/>
    <w:rsid w:val="001A1424"/>
    <w:rsid w:val="00201238"/>
    <w:rsid w:val="0021181F"/>
    <w:rsid w:val="002132C3"/>
    <w:rsid w:val="002568B7"/>
    <w:rsid w:val="00286FFF"/>
    <w:rsid w:val="00295A19"/>
    <w:rsid w:val="002A65DC"/>
    <w:rsid w:val="002B5F07"/>
    <w:rsid w:val="002D2559"/>
    <w:rsid w:val="002E3054"/>
    <w:rsid w:val="002F4F1A"/>
    <w:rsid w:val="003519AA"/>
    <w:rsid w:val="00367BDC"/>
    <w:rsid w:val="00376131"/>
    <w:rsid w:val="00381F81"/>
    <w:rsid w:val="003A3394"/>
    <w:rsid w:val="003A3C42"/>
    <w:rsid w:val="003E2C85"/>
    <w:rsid w:val="00402ED2"/>
    <w:rsid w:val="004152DA"/>
    <w:rsid w:val="0045305A"/>
    <w:rsid w:val="00471A51"/>
    <w:rsid w:val="00476DBA"/>
    <w:rsid w:val="00487F55"/>
    <w:rsid w:val="004A4834"/>
    <w:rsid w:val="004B0A47"/>
    <w:rsid w:val="004C6514"/>
    <w:rsid w:val="004D0510"/>
    <w:rsid w:val="005218E1"/>
    <w:rsid w:val="00540891"/>
    <w:rsid w:val="00541549"/>
    <w:rsid w:val="005432B4"/>
    <w:rsid w:val="00545A8B"/>
    <w:rsid w:val="00563258"/>
    <w:rsid w:val="00566C00"/>
    <w:rsid w:val="005710C2"/>
    <w:rsid w:val="00585646"/>
    <w:rsid w:val="00591B87"/>
    <w:rsid w:val="005B7C37"/>
    <w:rsid w:val="005F1EA5"/>
    <w:rsid w:val="005F2B02"/>
    <w:rsid w:val="005F3F8A"/>
    <w:rsid w:val="00603C3A"/>
    <w:rsid w:val="00604CFE"/>
    <w:rsid w:val="00615E43"/>
    <w:rsid w:val="00617B18"/>
    <w:rsid w:val="0062164A"/>
    <w:rsid w:val="00645BAE"/>
    <w:rsid w:val="00661F69"/>
    <w:rsid w:val="00670997"/>
    <w:rsid w:val="0069518A"/>
    <w:rsid w:val="006970DA"/>
    <w:rsid w:val="006C0AB5"/>
    <w:rsid w:val="006D4EB2"/>
    <w:rsid w:val="006E3912"/>
    <w:rsid w:val="006E422B"/>
    <w:rsid w:val="00746EA2"/>
    <w:rsid w:val="00753178"/>
    <w:rsid w:val="0075549E"/>
    <w:rsid w:val="0076303C"/>
    <w:rsid w:val="007670AD"/>
    <w:rsid w:val="007726EF"/>
    <w:rsid w:val="00776068"/>
    <w:rsid w:val="00777373"/>
    <w:rsid w:val="00780D17"/>
    <w:rsid w:val="007A6304"/>
    <w:rsid w:val="007A7989"/>
    <w:rsid w:val="007E18A3"/>
    <w:rsid w:val="007E6BAB"/>
    <w:rsid w:val="00813A7C"/>
    <w:rsid w:val="00816EEC"/>
    <w:rsid w:val="00851B9C"/>
    <w:rsid w:val="00870D1F"/>
    <w:rsid w:val="00877F7D"/>
    <w:rsid w:val="00886770"/>
    <w:rsid w:val="008A48FE"/>
    <w:rsid w:val="008D0F7D"/>
    <w:rsid w:val="00943740"/>
    <w:rsid w:val="00960937"/>
    <w:rsid w:val="009D13ED"/>
    <w:rsid w:val="009D2767"/>
    <w:rsid w:val="009D4C24"/>
    <w:rsid w:val="009E3567"/>
    <w:rsid w:val="009E6910"/>
    <w:rsid w:val="009F5E93"/>
    <w:rsid w:val="00A142CE"/>
    <w:rsid w:val="00A17662"/>
    <w:rsid w:val="00A22DC2"/>
    <w:rsid w:val="00A4742F"/>
    <w:rsid w:val="00A66EBB"/>
    <w:rsid w:val="00A92406"/>
    <w:rsid w:val="00AA47BB"/>
    <w:rsid w:val="00AC38E9"/>
    <w:rsid w:val="00AD5650"/>
    <w:rsid w:val="00AE5C1D"/>
    <w:rsid w:val="00AF4D30"/>
    <w:rsid w:val="00AF50C2"/>
    <w:rsid w:val="00B1477F"/>
    <w:rsid w:val="00B3694F"/>
    <w:rsid w:val="00B70108"/>
    <w:rsid w:val="00B76C99"/>
    <w:rsid w:val="00B83FCD"/>
    <w:rsid w:val="00B87D2E"/>
    <w:rsid w:val="00BA279F"/>
    <w:rsid w:val="00BA370A"/>
    <w:rsid w:val="00BC4FD8"/>
    <w:rsid w:val="00BD190A"/>
    <w:rsid w:val="00BE5591"/>
    <w:rsid w:val="00BF11AE"/>
    <w:rsid w:val="00C20795"/>
    <w:rsid w:val="00C64E10"/>
    <w:rsid w:val="00C66B96"/>
    <w:rsid w:val="00C80EFC"/>
    <w:rsid w:val="00CE4F79"/>
    <w:rsid w:val="00D04544"/>
    <w:rsid w:val="00D258F9"/>
    <w:rsid w:val="00D50F7F"/>
    <w:rsid w:val="00D6141A"/>
    <w:rsid w:val="00D6425C"/>
    <w:rsid w:val="00D95C83"/>
    <w:rsid w:val="00DA782A"/>
    <w:rsid w:val="00DB077E"/>
    <w:rsid w:val="00DB544D"/>
    <w:rsid w:val="00DD5D5C"/>
    <w:rsid w:val="00DE1EE0"/>
    <w:rsid w:val="00DF5738"/>
    <w:rsid w:val="00E00D12"/>
    <w:rsid w:val="00E03330"/>
    <w:rsid w:val="00E04B76"/>
    <w:rsid w:val="00E165E2"/>
    <w:rsid w:val="00E2763F"/>
    <w:rsid w:val="00E34539"/>
    <w:rsid w:val="00E50E79"/>
    <w:rsid w:val="00E63BD1"/>
    <w:rsid w:val="00E755C6"/>
    <w:rsid w:val="00E93304"/>
    <w:rsid w:val="00EA76E7"/>
    <w:rsid w:val="00EC2364"/>
    <w:rsid w:val="00ED35B2"/>
    <w:rsid w:val="00ED37A2"/>
    <w:rsid w:val="00ED5923"/>
    <w:rsid w:val="00F37E6B"/>
    <w:rsid w:val="00F71CC9"/>
    <w:rsid w:val="00F71E83"/>
    <w:rsid w:val="00F8460F"/>
    <w:rsid w:val="00F8512C"/>
    <w:rsid w:val="00FA52F4"/>
    <w:rsid w:val="00FA610D"/>
    <w:rsid w:val="00FB5694"/>
    <w:rsid w:val="00FB7E36"/>
    <w:rsid w:val="00FC371F"/>
    <w:rsid w:val="00FC7D2C"/>
    <w:rsid w:val="00FD3A28"/>
    <w:rsid w:val="00FD6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AA2CEE3"/>
  <w15:docId w15:val="{5C79E1FB-A745-4022-A2EB-2CBD3BC35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6C99"/>
    <w:pPr>
      <w:spacing w:after="160" w:line="259" w:lineRule="auto"/>
    </w:pPr>
    <w:rPr>
      <w:rFonts w:ascii="Arial" w:hAnsi="Arial" w:cs="Times New Roman"/>
      <w:sz w:val="22"/>
      <w:szCs w:val="22"/>
    </w:rPr>
  </w:style>
  <w:style w:type="paragraph" w:styleId="Heading1">
    <w:name w:val="heading 1"/>
    <w:basedOn w:val="Normal"/>
    <w:link w:val="Heading1Char"/>
    <w:autoRedefine/>
    <w:uiPriority w:val="1"/>
    <w:qFormat/>
    <w:rsid w:val="002A65DC"/>
    <w:pPr>
      <w:widowControl w:val="0"/>
      <w:numPr>
        <w:numId w:val="37"/>
      </w:numPr>
      <w:tabs>
        <w:tab w:val="left" w:pos="450"/>
      </w:tabs>
      <w:spacing w:after="0" w:line="240" w:lineRule="auto"/>
      <w:outlineLvl w:val="0"/>
    </w:pPr>
    <w:rPr>
      <w:b/>
      <w:bCs/>
      <w:szCs w:val="24"/>
      <w:lang w:val="en-ZA"/>
    </w:rPr>
  </w:style>
  <w:style w:type="paragraph" w:styleId="Heading2">
    <w:name w:val="heading 2"/>
    <w:basedOn w:val="Normal"/>
    <w:next w:val="Normal"/>
    <w:link w:val="Heading2Char"/>
    <w:autoRedefine/>
    <w:uiPriority w:val="9"/>
    <w:unhideWhenUsed/>
    <w:qFormat/>
    <w:rsid w:val="005710C2"/>
    <w:pPr>
      <w:keepNext/>
      <w:keepLines/>
      <w:spacing w:after="0" w:line="240" w:lineRule="auto"/>
      <w:ind w:left="450"/>
      <w:outlineLvl w:val="1"/>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locked/>
    <w:rsid w:val="002A65DC"/>
    <w:rPr>
      <w:rFonts w:ascii="Arial" w:hAnsi="Arial" w:cs="Times New Roman"/>
      <w:b/>
      <w:bCs/>
      <w:sz w:val="22"/>
      <w:szCs w:val="24"/>
      <w:lang w:val="en-ZA"/>
    </w:rPr>
  </w:style>
  <w:style w:type="paragraph" w:styleId="ListParagraph">
    <w:name w:val="List Paragraph"/>
    <w:basedOn w:val="Normal"/>
    <w:uiPriority w:val="34"/>
    <w:qFormat/>
    <w:rsid w:val="00DB544D"/>
    <w:pPr>
      <w:ind w:left="720"/>
    </w:pPr>
  </w:style>
  <w:style w:type="character" w:styleId="CommentReference">
    <w:name w:val="annotation reference"/>
    <w:basedOn w:val="DefaultParagraphFont"/>
    <w:uiPriority w:val="99"/>
    <w:semiHidden/>
    <w:unhideWhenUsed/>
    <w:rsid w:val="00A92406"/>
    <w:rPr>
      <w:rFonts w:cs="Times New Roman"/>
      <w:sz w:val="16"/>
    </w:rPr>
  </w:style>
  <w:style w:type="paragraph" w:styleId="CommentText">
    <w:name w:val="annotation text"/>
    <w:basedOn w:val="Normal"/>
    <w:link w:val="CommentTextChar"/>
    <w:uiPriority w:val="99"/>
    <w:semiHidden/>
    <w:unhideWhenUsed/>
    <w:rsid w:val="00A92406"/>
    <w:rPr>
      <w:sz w:val="20"/>
      <w:szCs w:val="20"/>
    </w:rPr>
  </w:style>
  <w:style w:type="character" w:customStyle="1" w:styleId="CommentTextChar">
    <w:name w:val="Comment Text Char"/>
    <w:basedOn w:val="DefaultParagraphFont"/>
    <w:link w:val="CommentText"/>
    <w:uiPriority w:val="99"/>
    <w:semiHidden/>
    <w:locked/>
    <w:rsid w:val="00A92406"/>
    <w:rPr>
      <w:rFonts w:cs="Times New Roman"/>
      <w:sz w:val="20"/>
    </w:rPr>
  </w:style>
  <w:style w:type="paragraph" w:styleId="CommentSubject">
    <w:name w:val="annotation subject"/>
    <w:basedOn w:val="CommentText"/>
    <w:next w:val="CommentText"/>
    <w:link w:val="CommentSubjectChar"/>
    <w:uiPriority w:val="99"/>
    <w:semiHidden/>
    <w:unhideWhenUsed/>
    <w:rsid w:val="00A92406"/>
    <w:rPr>
      <w:b/>
      <w:bCs/>
    </w:rPr>
  </w:style>
  <w:style w:type="character" w:customStyle="1" w:styleId="CommentSubjectChar">
    <w:name w:val="Comment Subject Char"/>
    <w:basedOn w:val="CommentTextChar"/>
    <w:link w:val="CommentSubject"/>
    <w:uiPriority w:val="99"/>
    <w:semiHidden/>
    <w:locked/>
    <w:rsid w:val="00A92406"/>
    <w:rPr>
      <w:rFonts w:cs="Times New Roman"/>
      <w:b/>
      <w:sz w:val="20"/>
    </w:rPr>
  </w:style>
  <w:style w:type="paragraph" w:styleId="BalloonText">
    <w:name w:val="Balloon Text"/>
    <w:basedOn w:val="Normal"/>
    <w:link w:val="BalloonTextChar"/>
    <w:uiPriority w:val="99"/>
    <w:semiHidden/>
    <w:unhideWhenUsed/>
    <w:rsid w:val="00A924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A92406"/>
    <w:rPr>
      <w:rFonts w:ascii="Segoe UI" w:hAnsi="Segoe UI" w:cs="Times New Roman"/>
      <w:sz w:val="18"/>
    </w:rPr>
  </w:style>
  <w:style w:type="paragraph" w:styleId="Header">
    <w:name w:val="header"/>
    <w:basedOn w:val="Normal"/>
    <w:link w:val="HeaderChar"/>
    <w:uiPriority w:val="99"/>
    <w:unhideWhenUsed/>
    <w:rsid w:val="000D4E44"/>
    <w:pPr>
      <w:tabs>
        <w:tab w:val="center" w:pos="4513"/>
        <w:tab w:val="right" w:pos="9026"/>
      </w:tabs>
    </w:pPr>
  </w:style>
  <w:style w:type="character" w:customStyle="1" w:styleId="HeaderChar">
    <w:name w:val="Header Char"/>
    <w:basedOn w:val="DefaultParagraphFont"/>
    <w:link w:val="Header"/>
    <w:uiPriority w:val="99"/>
    <w:locked/>
    <w:rsid w:val="000D4E44"/>
    <w:rPr>
      <w:rFonts w:cs="Times New Roman"/>
      <w:lang w:val="en-US" w:eastAsia="en-US"/>
    </w:rPr>
  </w:style>
  <w:style w:type="paragraph" w:styleId="Footer">
    <w:name w:val="footer"/>
    <w:basedOn w:val="Normal"/>
    <w:link w:val="FooterChar"/>
    <w:uiPriority w:val="99"/>
    <w:unhideWhenUsed/>
    <w:rsid w:val="000D4E44"/>
    <w:pPr>
      <w:tabs>
        <w:tab w:val="center" w:pos="4513"/>
        <w:tab w:val="right" w:pos="9026"/>
      </w:tabs>
    </w:pPr>
  </w:style>
  <w:style w:type="character" w:customStyle="1" w:styleId="FooterChar">
    <w:name w:val="Footer Char"/>
    <w:basedOn w:val="DefaultParagraphFont"/>
    <w:link w:val="Footer"/>
    <w:uiPriority w:val="99"/>
    <w:locked/>
    <w:rsid w:val="000D4E44"/>
    <w:rPr>
      <w:rFonts w:cs="Times New Roman"/>
      <w:lang w:val="en-US" w:eastAsia="en-US"/>
    </w:rPr>
  </w:style>
  <w:style w:type="paragraph" w:styleId="BodyText">
    <w:name w:val="Body Text"/>
    <w:basedOn w:val="Normal"/>
    <w:link w:val="BodyTextChar"/>
    <w:uiPriority w:val="1"/>
    <w:qFormat/>
    <w:rsid w:val="000D4E44"/>
    <w:pPr>
      <w:widowControl w:val="0"/>
      <w:spacing w:after="0" w:line="240" w:lineRule="auto"/>
    </w:pPr>
    <w:rPr>
      <w:rFonts w:ascii="Times New Roman" w:hAnsi="Times New Roman"/>
      <w:sz w:val="24"/>
      <w:szCs w:val="24"/>
    </w:rPr>
  </w:style>
  <w:style w:type="character" w:customStyle="1" w:styleId="BodyTextChar">
    <w:name w:val="Body Text Char"/>
    <w:basedOn w:val="DefaultParagraphFont"/>
    <w:link w:val="BodyText"/>
    <w:uiPriority w:val="1"/>
    <w:locked/>
    <w:rsid w:val="000D4E44"/>
    <w:rPr>
      <w:rFonts w:ascii="Times New Roman" w:hAnsi="Times New Roman" w:cs="Times New Roman"/>
      <w:sz w:val="24"/>
      <w:lang w:val="en-US" w:eastAsia="en-US"/>
    </w:rPr>
  </w:style>
  <w:style w:type="character" w:customStyle="1" w:styleId="Heading2Char">
    <w:name w:val="Heading 2 Char"/>
    <w:basedOn w:val="DefaultParagraphFont"/>
    <w:link w:val="Heading2"/>
    <w:uiPriority w:val="9"/>
    <w:rsid w:val="005710C2"/>
    <w:rPr>
      <w:rFonts w:ascii="Arial" w:eastAsiaTheme="majorEastAsia" w:hAnsi="Arial" w:cstheme="majorBidi"/>
      <w:b/>
      <w:bCs/>
      <w:sz w:val="22"/>
      <w:szCs w:val="26"/>
    </w:rPr>
  </w:style>
  <w:style w:type="paragraph" w:styleId="TOCHeading">
    <w:name w:val="TOC Heading"/>
    <w:basedOn w:val="Heading1"/>
    <w:next w:val="Normal"/>
    <w:uiPriority w:val="39"/>
    <w:unhideWhenUsed/>
    <w:qFormat/>
    <w:rsid w:val="00B76C99"/>
    <w:pPr>
      <w:keepNext/>
      <w:keepLines/>
      <w:widowControl/>
      <w:numPr>
        <w:numId w:val="0"/>
      </w:numPr>
      <w:spacing w:before="480" w:line="276" w:lineRule="auto"/>
      <w:outlineLvl w:val="9"/>
    </w:pPr>
    <w:rPr>
      <w:rFonts w:asciiTheme="majorHAnsi" w:eastAsiaTheme="majorEastAsia" w:hAnsiTheme="majorHAnsi" w:cstheme="majorBidi"/>
      <w:color w:val="2E74B5" w:themeColor="accent1" w:themeShade="BF"/>
      <w:sz w:val="28"/>
      <w:szCs w:val="28"/>
      <w:lang w:val="en-US"/>
    </w:rPr>
  </w:style>
  <w:style w:type="paragraph" w:styleId="TOC1">
    <w:name w:val="toc 1"/>
    <w:basedOn w:val="Normal"/>
    <w:next w:val="Normal"/>
    <w:autoRedefine/>
    <w:uiPriority w:val="39"/>
    <w:unhideWhenUsed/>
    <w:rsid w:val="00B76C99"/>
    <w:pPr>
      <w:spacing w:after="100"/>
    </w:pPr>
  </w:style>
  <w:style w:type="character" w:styleId="Hyperlink">
    <w:name w:val="Hyperlink"/>
    <w:basedOn w:val="DefaultParagraphFont"/>
    <w:uiPriority w:val="99"/>
    <w:unhideWhenUsed/>
    <w:rsid w:val="00B76C99"/>
    <w:rPr>
      <w:color w:val="0563C1" w:themeColor="hyperlink"/>
      <w:u w:val="single"/>
    </w:rPr>
  </w:style>
  <w:style w:type="paragraph" w:styleId="Revision">
    <w:name w:val="Revision"/>
    <w:hidden/>
    <w:uiPriority w:val="99"/>
    <w:semiHidden/>
    <w:rsid w:val="000F2249"/>
    <w:rPr>
      <w:rFonts w:ascii="Arial" w:hAnsi="Arial"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C3E1A1-4DB8-4035-B3EB-199AF5966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9</Pages>
  <Words>2321</Words>
  <Characters>13234</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dc:creator>
  <cp:lastModifiedBy>Steve</cp:lastModifiedBy>
  <cp:revision>6</cp:revision>
  <dcterms:created xsi:type="dcterms:W3CDTF">2017-11-03T06:45:00Z</dcterms:created>
  <dcterms:modified xsi:type="dcterms:W3CDTF">2017-11-08T07:20:00Z</dcterms:modified>
</cp:coreProperties>
</file>