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077121437"/>
        <w:docPartObj>
          <w:docPartGallery w:val="Cover Pages"/>
          <w:docPartUnique/>
        </w:docPartObj>
      </w:sdtPr>
      <w:sdtEndPr>
        <w:rPr>
          <w:rFonts w:ascii="Times New Roman" w:eastAsia="Times New Roman" w:hAnsi="Times New Roman" w:cs="Times New Roman"/>
          <w:color w:val="000000"/>
          <w:sz w:val="24"/>
          <w:szCs w:val="24"/>
        </w:rPr>
      </w:sdtEndPr>
      <w:sdtContent>
        <w:p w14:paraId="3A1250EF" w14:textId="2C227CC2" w:rsidR="00044780" w:rsidRDefault="00044780">
          <w:r>
            <w:rPr>
              <w:noProof/>
            </w:rPr>
            <mc:AlternateContent>
              <mc:Choice Requires="wps">
                <w:drawing>
                  <wp:anchor distT="0" distB="0" distL="114300" distR="114300" simplePos="0" relativeHeight="251661312" behindDoc="0" locked="0" layoutInCell="0" allowOverlap="1" wp14:anchorId="03EB0D23" wp14:editId="1DB49601">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95160" cy="640080"/>
                    <wp:effectExtent l="0" t="0" r="0" b="7620"/>
                    <wp:wrapNone/>
                    <wp:docPr id="36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640080"/>
                            </a:xfrm>
                            <a:prstGeom prst="rect">
                              <a:avLst/>
                            </a:prstGeom>
                            <a:solidFill>
                              <a:schemeClr val="accent1"/>
                            </a:solidFill>
                            <a:ln w="12700">
                              <a:solidFill>
                                <a:schemeClr val="bg1"/>
                              </a:solidFill>
                              <a:miter lim="800000"/>
                              <a:headEnd/>
                              <a:tailEnd/>
                            </a:ln>
                            <a:extLst/>
                          </wps:spPr>
                          <wps:txbx>
                            <w:txbxContent>
                              <w:sdt>
                                <w:sdtPr>
                                  <w:rPr>
                                    <w:rFonts w:asciiTheme="majorHAnsi" w:eastAsiaTheme="majorEastAsia" w:hAnsiTheme="majorHAnsi" w:cstheme="majorBidi"/>
                                    <w:color w:val="FFFFFF" w:themeColor="background1"/>
                                    <w:sz w:val="72"/>
                                    <w:szCs w:val="72"/>
                                  </w:rPr>
                                  <w:alias w:val="Title"/>
                                  <w:id w:val="-1444840639"/>
                                  <w:dataBinding w:prefixMappings="xmlns:ns0='http://schemas.openxmlformats.org/package/2006/metadata/core-properties' xmlns:ns1='http://purl.org/dc/elements/1.1/'" w:xpath="/ns0:coreProperties[1]/ns1:title[1]" w:storeItemID="{6C3C8BC8-F283-45AE-878A-BAB7291924A1}"/>
                                  <w:text/>
                                </w:sdtPr>
                                <w:sdtContent>
                                  <w:p w14:paraId="5F95F36F" w14:textId="6023B559" w:rsidR="009516A5" w:rsidRDefault="009516A5">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Integrated Pest Management</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16" o:spid="_x0000_s1026" style="position:absolute;margin-left:0;margin-top:0;width:550.8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" o:allowincell="f" fillcolor="#4f81bd [3204]" strokecolor="white [3212]" strokeweight="1pt">
                    <v:textbox style="mso-fit-shape-to-text:t" inset="14.4pt,,14.4pt">
                      <w:txbxContent>
                        <w:sdt>
                          <w:sdtPr>
                            <w:rPr>
                              <w:rFonts w:asciiTheme="majorHAnsi" w:eastAsiaTheme="majorEastAsia" w:hAnsiTheme="majorHAnsi" w:cstheme="majorBidi"/>
                              <w:color w:val="FFFFFF" w:themeColor="background1"/>
                              <w:sz w:val="72"/>
                              <w:szCs w:val="72"/>
                            </w:rPr>
                            <w:alias w:val="Title"/>
                            <w:id w:val="-1444840639"/>
                            <w:dataBinding w:prefixMappings="xmlns:ns0='http://schemas.openxmlformats.org/package/2006/metadata/core-properties' xmlns:ns1='http://purl.org/dc/elements/1.1/'" w:xpath="/ns0:coreProperties[1]/ns1:title[1]" w:storeItemID="{6C3C8BC8-F283-45AE-878A-BAB7291924A1}"/>
                            <w:text/>
                          </w:sdtPr>
                          <w:sdtContent>
                            <w:p w14:paraId="5F95F36F" w14:textId="6023B559" w:rsidR="009516A5" w:rsidRDefault="009516A5">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Integrated Pest Management</w:t>
                              </w:r>
                            </w:p>
                          </w:sdtContent>
                        </w:sdt>
                      </w:txbxContent>
                    </v:textbox>
                    <w10:wrap anchorx="page" anchory="page"/>
                  </v:rect>
                </w:pict>
              </mc:Fallback>
            </mc:AlternateContent>
          </w:r>
          <w:r>
            <w:rPr>
              <w:noProof/>
            </w:rPr>
            <mc:AlternateContent>
              <mc:Choice Requires="wpg">
                <w:drawing>
                  <wp:anchor distT="0" distB="0" distL="114300" distR="114300" simplePos="0" relativeHeight="251659264" behindDoc="0" locked="0" layoutInCell="0" allowOverlap="1" wp14:anchorId="6C462A77" wp14:editId="5ED2DC37">
                    <wp:simplePos x="0" y="0"/>
                    <wp:positionH relativeFrom="page">
                      <wp:align>right</wp:align>
                    </wp:positionH>
                    <wp:positionV relativeFrom="page">
                      <wp:align>top</wp:align>
                    </wp:positionV>
                    <wp:extent cx="3118485" cy="10058400"/>
                    <wp:effectExtent l="0" t="0" r="0" b="0"/>
                    <wp:wrapNone/>
                    <wp:docPr id="36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8960" cy="10058400"/>
                              <a:chOff x="7329" y="0"/>
                              <a:chExt cx="4911" cy="15840"/>
                            </a:xfrm>
                          </wpg:grpSpPr>
                          <wpg:grpSp>
                            <wpg:cNvPr id="364" name="Group 364"/>
                            <wpg:cNvGrpSpPr>
                              <a:grpSpLocks/>
                            </wpg:cNvGrpSpPr>
                            <wpg:grpSpPr bwMode="auto">
                              <a:xfrm>
                                <a:off x="7344" y="0"/>
                                <a:ext cx="4896" cy="15840"/>
                                <a:chOff x="7560" y="0"/>
                                <a:chExt cx="4700" cy="15840"/>
                              </a:xfrm>
                            </wpg:grpSpPr>
                            <wps:wsp>
                              <wps:cNvPr id="365" name="Rectangle 365"/>
                              <wps:cNvSpPr>
                                <a:spLocks noChangeArrowheads="1"/>
                              </wps:cNvSpPr>
                              <wps:spPr bwMode="auto">
                                <a:xfrm>
                                  <a:off x="7755" y="0"/>
                                  <a:ext cx="4505" cy="15840"/>
                                </a:xfrm>
                                <a:prstGeom prst="rect">
                                  <a:avLst/>
                                </a:prstGeom>
                                <a:solidFill>
                                  <a:schemeClr val="accent3"/>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Theme="majorHAnsi" w:eastAsiaTheme="majorEastAsia" w:hAnsiTheme="majorHAnsi" w:cstheme="majorBidi"/>
                                      <w:b/>
                                      <w:bCs/>
                                      <w:color w:val="FFFFFF" w:themeColor="background1"/>
                                      <w:sz w:val="96"/>
                                      <w:szCs w:val="96"/>
                                    </w:rPr>
                                    <w:alias w:val="Year"/>
                                    <w:id w:val="-754284289"/>
                                    <w:showingPlcHdr/>
                                    <w:dataBinding w:prefixMappings="xmlns:ns0='http://schemas.microsoft.com/office/2006/coverPageProps'" w:xpath="/ns0:CoverPageProperties[1]/ns0:PublishDate[1]" w:storeItemID="{55AF091B-3C7A-41E3-B477-F2FDAA23CFDA}"/>
                                    <w:date w:fullDate="2016-01-01T00:00:00Z">
                                      <w:dateFormat w:val="yyyy"/>
                                      <w:lid w:val="en-US"/>
                                      <w:storeMappedDataAs w:val="dateTime"/>
                                      <w:calendar w:val="gregorian"/>
                                    </w:date>
                                  </w:sdtPr>
                                  <w:sdtContent>
                                    <w:p w14:paraId="6617141D" w14:textId="6326CD18" w:rsidR="009516A5" w:rsidRDefault="009516A5">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 xml:space="preserve">     </w:t>
                                      </w:r>
                                    </w:p>
                                  </w:sdtContent>
                                </w:sdt>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0658"/>
                                <a:ext cx="4889"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1EE4ED4E" w14:textId="5BD6CF4D" w:rsidR="009516A5" w:rsidRPr="0066745A" w:rsidRDefault="009516A5">
                                  <w:pPr>
                                    <w:pStyle w:val="NoSpacing"/>
                                    <w:spacing w:line="360" w:lineRule="auto"/>
                                    <w:rPr>
                                      <w:color w:val="FFFFFF" w:themeColor="background1"/>
                                      <w:sz w:val="36"/>
                                      <w:szCs w:val="36"/>
                                    </w:rPr>
                                  </w:pPr>
                                  <w:r w:rsidRPr="0066745A">
                                    <w:rPr>
                                      <w:color w:val="FFFFFF" w:themeColor="background1"/>
                                      <w:sz w:val="36"/>
                                      <w:szCs w:val="36"/>
                                    </w:rPr>
                                    <w:t>Amanda J. Bakken</w:t>
                                  </w:r>
                                  <w:r w:rsidRPr="0066745A">
                                    <w:rPr>
                                      <w:color w:val="FFFFFF" w:themeColor="background1"/>
                                      <w:sz w:val="36"/>
                                      <w:szCs w:val="36"/>
                                    </w:rPr>
                                    <w:tab/>
                                  </w:r>
                                </w:p>
                                <w:sdt>
                                  <w:sdtPr>
                                    <w:rPr>
                                      <w:color w:val="FFFFFF" w:themeColor="background1"/>
                                    </w:rPr>
                                    <w:alias w:val="Company"/>
                                    <w:id w:val="-693609527"/>
                                    <w:dataBinding w:prefixMappings="xmlns:ns0='http://schemas.openxmlformats.org/officeDocument/2006/extended-properties'" w:xpath="/ns0:Properties[1]/ns0:Company[1]" w:storeItemID="{6668398D-A668-4E3E-A5EB-62B293D839F1}"/>
                                    <w:text/>
                                  </w:sdtPr>
                                  <w:sdtContent>
                                    <w:p w14:paraId="4F707EC2" w14:textId="14B40E4E" w:rsidR="009516A5" w:rsidRDefault="009516A5">
                                      <w:pPr>
                                        <w:pStyle w:val="NoSpacing"/>
                                        <w:spacing w:line="360" w:lineRule="auto"/>
                                        <w:rPr>
                                          <w:color w:val="FFFFFF" w:themeColor="background1"/>
                                        </w:rPr>
                                      </w:pPr>
                                      <w:r>
                                        <w:rPr>
                                          <w:color w:val="FFFFFF" w:themeColor="background1"/>
                                        </w:rPr>
                                        <w:t>SSC Services for Education</w:t>
                                      </w:r>
                                    </w:p>
                                  </w:sdtContent>
                                </w:sdt>
                                <w:sdt>
                                  <w:sdtPr>
                                    <w:rPr>
                                      <w:color w:val="FFFFFF" w:themeColor="background1"/>
                                    </w:rPr>
                                    <w:alias w:val="Date"/>
                                    <w:id w:val="-2014900029"/>
                                    <w:showingPlcHdr/>
                                    <w:dataBinding w:prefixMappings="xmlns:ns0='http://schemas.microsoft.com/office/2006/coverPageProps'" w:xpath="/ns0:CoverPageProperties[1]/ns0:PublishDate[1]" w:storeItemID="{55AF091B-3C7A-41E3-B477-F2FDAA23CFDA}"/>
                                    <w:date w:fullDate="2016-01-01T00:00:00Z">
                                      <w:dateFormat w:val="M/d/yyyy"/>
                                      <w:lid w:val="en-US"/>
                                      <w:storeMappedDataAs w:val="dateTime"/>
                                      <w:calendar w:val="gregorian"/>
                                    </w:date>
                                  </w:sdtPr>
                                  <w:sdtContent>
                                    <w:p w14:paraId="29BBC5E0" w14:textId="41432654" w:rsidR="009516A5" w:rsidRDefault="009516A5">
                                      <w:pPr>
                                        <w:pStyle w:val="NoSpacing"/>
                                        <w:spacing w:line="360" w:lineRule="auto"/>
                                        <w:rPr>
                                          <w:color w:val="FFFFFF" w:themeColor="background1"/>
                                        </w:rPr>
                                      </w:pPr>
                                      <w:r>
                                        <w:rPr>
                                          <w:color w:val="FFFFFF" w:themeColor="background1"/>
                                        </w:rPr>
                                        <w:t xml:space="preserve">     </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up 14" o:spid="_x0000_s1027" style="position:absolute;margin-left:194.35pt;margin-top:0;width:245.55pt;height:11in;z-index:251659264;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" o:allowincell="f">
                    <v:group id="Group 364"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yVMMcA&#10;AADcAAAADwAAAGRycy9kb3ducmV2LnhtbESPT2vCQBTE7wW/w/IKXopuqhhCzEakIvQPHtRWPD6y&#10;r0kw+zZkV4399N2C0OMwM79hskVvGnGhztWWFTyPIxDEhdU1lwo+9+tRAsJ5ZI2NZVJwIweLfPCQ&#10;Yartlbd02flSBAi7FBVU3replK6oyKAb25Y4eN+2M+iD7EqpO7wGuGnkJIpiabDmsFBhSy8VFafd&#10;2Sgo3lfu52l12Gw+zFd83J+S6O2YKDV87JdzEJ56/x++t1+1gmk8g78z4QjI/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HMlTDHAAAA3AAAAA8AAAAAAAAAAAAAAAAAmAIAAGRy&#10;cy9kb3ducmV2LnhtbFBLBQYAAAAABAAEAPUAAACMAwAAAAA=&#10;" fillcolor="#9bbb59 [3206]" stroked="f" strokecolor="#d8d8d8"/>
                      <v:rect id="Rectangle 366"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pC6cQA&#10;AADcAAAADwAAAGRycy9kb3ducmV2LnhtbESPQUsDMRSE74L/ITzBm81qMci2aRGpqPTSVvH82Lxu&#10;lm5eluTZrv56Iwg9DjPzDTNfjqFXR0q5i2zhdlKBIm6i67i18PH+fPMAKguywz4yWfimDMvF5cUc&#10;axdPvKXjTlpVIJxrtOBFhlrr3HgKmCdxIC7ePqaAUmRqtUt4KvDQ67uqMjpgx2XB40BPnprD7itY&#10;+JT12/3msK6SefmZbrystmhW1l5fjY8zUEKjnMP/7VdnYWoM/J0pR0A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aQunEAAAA3AAAAA8AAAAAAAAAAAAAAAAAmAIAAGRycy9k&#10;b3ducmV2LnhtbFBLBQYAAAAABAAEAPUAAACJAwAAAAA=&#10;" fillcolor="#9bbb59 [3206]" stroked="f" strokecolor="white" strokeweight="1pt">
                        <v:fill r:id="rId10" o:title="" opacity="52428f" color2="white [3212]" o:opacity2="52428f" type="pattern"/>
                        <v:shadow color="#d8d8d8" offset="3pt,3pt"/>
                      </v:rect>
                    </v:group>
                    <v:rect id="Rectangle 367"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G8UA&#10;AADcAAAADwAAAGRycy9kb3ducmV2LnhtbESPQWvCQBSE7wX/w/KE3nSjRdtGV5GKUAUpsfb+yD6T&#10;aPbtNruN6b/vCkKPw8x8w8yXnalFS42vLCsYDRMQxLnVFRcKjp+bwQsIH5A11pZJwS95WC56D3NM&#10;tb1yRu0hFCJC2KeooAzBpVL6vCSDfmgdcfROtjEYomwKqRu8Rrip5ThJptJgxXGhREdvJeWXw49R&#10;IPet+9qcX5Nj5tYfW7c7f09wrdRjv1vNQATqwn/43n7XCp6mz3A7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cd0bxQAAANwAAAAPAAAAAAAAAAAAAAAAAJgCAABkcnMv&#10;ZG93bnJldi54bWxQSwUGAAAAAAQABAD1AAAAigMAAAAA&#10;" filled="f" stroked="f" strokecolor="white" strokeweight="1pt">
                      <v:fill opacity="52428f"/>
                      <v:shadow color="#d8d8d8" offset="3pt,3pt"/>
                      <v:textbox inset="28.8pt,14.4pt,14.4pt,14.4pt">
                        <w:txbxContent>
                          <w:sdt>
                            <w:sdtPr>
                              <w:rPr>
                                <w:rFonts w:asciiTheme="majorHAnsi" w:eastAsiaTheme="majorEastAsia" w:hAnsiTheme="majorHAnsi" w:cstheme="majorBidi"/>
                                <w:b/>
                                <w:bCs/>
                                <w:color w:val="FFFFFF" w:themeColor="background1"/>
                                <w:sz w:val="96"/>
                                <w:szCs w:val="96"/>
                              </w:rPr>
                              <w:alias w:val="Year"/>
                              <w:id w:val="-754284289"/>
                              <w:showingPlcHdr/>
                              <w:dataBinding w:prefixMappings="xmlns:ns0='http://schemas.microsoft.com/office/2006/coverPageProps'" w:xpath="/ns0:CoverPageProperties[1]/ns0:PublishDate[1]" w:storeItemID="{55AF091B-3C7A-41E3-B477-F2FDAA23CFDA}"/>
                              <w:date w:fullDate="2016-01-01T00:00:00Z">
                                <w:dateFormat w:val="yyyy"/>
                                <w:lid w:val="en-US"/>
                                <w:storeMappedDataAs w:val="dateTime"/>
                                <w:calendar w:val="gregorian"/>
                              </w:date>
                            </w:sdtPr>
                            <w:sdtContent>
                              <w:p w14:paraId="6617141D" w14:textId="6326CD18" w:rsidR="009516A5" w:rsidRDefault="009516A5">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 xml:space="preserve">     </w:t>
                                </w:r>
                              </w:p>
                            </w:sdtContent>
                          </w:sdt>
                        </w:txbxContent>
                      </v:textbox>
                    </v:rect>
                    <v:rect id="Rectangle 9"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JacEA&#10;AADcAAAADwAAAGRycy9kb3ducmV2LnhtbERPW2vCMBR+F/wP4Qi+aTpl4qpRRBG2gYiXvR+aY1vX&#10;nMQmq92/Nw+Cjx/ffb5sTSUaqn1pWcHbMAFBnFldcq7gfNoOpiB8QNZYWSYF/+Rhueh25phqe+cD&#10;NceQixjCPkUFRQguldJnBRn0Q+uII3extcEQYZ1LXeM9hptKjpJkIg2WHBsKdLQuKPs9/hkFcte4&#10;n+31Izkf3Gb/5b6vt3fcKNXvtasZiEBteImf7k+tYDyJa+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SWnBAAAA3AAAAA8AAAAAAAAAAAAAAAAAmAIAAGRycy9kb3du&#10;cmV2LnhtbFBLBQYAAAAABAAEAPUAAACGAwAAAAA=&#10;" filled="f" stroked="f" strokecolor="white" strokeweight="1pt">
                      <v:fill opacity="52428f"/>
                      <v:shadow color="#d8d8d8" offset="3pt,3pt"/>
                      <v:textbox inset="28.8pt,14.4pt,14.4pt,14.4pt">
                        <w:txbxContent>
                          <w:p w14:paraId="1EE4ED4E" w14:textId="5BD6CF4D" w:rsidR="009516A5" w:rsidRPr="0066745A" w:rsidRDefault="009516A5">
                            <w:pPr>
                              <w:pStyle w:val="NoSpacing"/>
                              <w:spacing w:line="360" w:lineRule="auto"/>
                              <w:rPr>
                                <w:color w:val="FFFFFF" w:themeColor="background1"/>
                                <w:sz w:val="36"/>
                                <w:szCs w:val="36"/>
                              </w:rPr>
                            </w:pPr>
                            <w:r w:rsidRPr="0066745A">
                              <w:rPr>
                                <w:color w:val="FFFFFF" w:themeColor="background1"/>
                                <w:sz w:val="36"/>
                                <w:szCs w:val="36"/>
                              </w:rPr>
                              <w:t>Amanda J. Bakken</w:t>
                            </w:r>
                            <w:r w:rsidRPr="0066745A">
                              <w:rPr>
                                <w:color w:val="FFFFFF" w:themeColor="background1"/>
                                <w:sz w:val="36"/>
                                <w:szCs w:val="36"/>
                              </w:rPr>
                              <w:tab/>
                            </w:r>
                          </w:p>
                          <w:sdt>
                            <w:sdtPr>
                              <w:rPr>
                                <w:color w:val="FFFFFF" w:themeColor="background1"/>
                              </w:rPr>
                              <w:alias w:val="Company"/>
                              <w:id w:val="-693609527"/>
                              <w:dataBinding w:prefixMappings="xmlns:ns0='http://schemas.openxmlformats.org/officeDocument/2006/extended-properties'" w:xpath="/ns0:Properties[1]/ns0:Company[1]" w:storeItemID="{6668398D-A668-4E3E-A5EB-62B293D839F1}"/>
                              <w:text/>
                            </w:sdtPr>
                            <w:sdtContent>
                              <w:p w14:paraId="4F707EC2" w14:textId="14B40E4E" w:rsidR="009516A5" w:rsidRDefault="009516A5">
                                <w:pPr>
                                  <w:pStyle w:val="NoSpacing"/>
                                  <w:spacing w:line="360" w:lineRule="auto"/>
                                  <w:rPr>
                                    <w:color w:val="FFFFFF" w:themeColor="background1"/>
                                  </w:rPr>
                                </w:pPr>
                                <w:r>
                                  <w:rPr>
                                    <w:color w:val="FFFFFF" w:themeColor="background1"/>
                                  </w:rPr>
                                  <w:t>SSC Services for Education</w:t>
                                </w:r>
                              </w:p>
                            </w:sdtContent>
                          </w:sdt>
                          <w:sdt>
                            <w:sdtPr>
                              <w:rPr>
                                <w:color w:val="FFFFFF" w:themeColor="background1"/>
                              </w:rPr>
                              <w:alias w:val="Date"/>
                              <w:id w:val="-2014900029"/>
                              <w:showingPlcHdr/>
                              <w:dataBinding w:prefixMappings="xmlns:ns0='http://schemas.microsoft.com/office/2006/coverPageProps'" w:xpath="/ns0:CoverPageProperties[1]/ns0:PublishDate[1]" w:storeItemID="{55AF091B-3C7A-41E3-B477-F2FDAA23CFDA}"/>
                              <w:date w:fullDate="2016-01-01T00:00:00Z">
                                <w:dateFormat w:val="M/d/yyyy"/>
                                <w:lid w:val="en-US"/>
                                <w:storeMappedDataAs w:val="dateTime"/>
                                <w:calendar w:val="gregorian"/>
                              </w:date>
                            </w:sdtPr>
                            <w:sdtContent>
                              <w:p w14:paraId="29BBC5E0" w14:textId="41432654" w:rsidR="009516A5" w:rsidRDefault="009516A5">
                                <w:pPr>
                                  <w:pStyle w:val="NoSpacing"/>
                                  <w:spacing w:line="360" w:lineRule="auto"/>
                                  <w:rPr>
                                    <w:color w:val="FFFFFF" w:themeColor="background1"/>
                                  </w:rPr>
                                </w:pPr>
                                <w:r>
                                  <w:rPr>
                                    <w:color w:val="FFFFFF" w:themeColor="background1"/>
                                  </w:rPr>
                                  <w:t xml:space="preserve">     </w:t>
                                </w:r>
                              </w:p>
                            </w:sdtContent>
                          </w:sdt>
                        </w:txbxContent>
                      </v:textbox>
                    </v:rect>
                    <w10:wrap anchorx="page" anchory="page"/>
                  </v:group>
                </w:pict>
              </mc:Fallback>
            </mc:AlternateContent>
          </w:r>
        </w:p>
        <w:p w14:paraId="10111F83" w14:textId="08888C46" w:rsidR="00044780" w:rsidRDefault="0004478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14:paraId="707A2146" w14:textId="77777777" w:rsidR="00044780" w:rsidRPr="00A044D6" w:rsidRDefault="00044780" w:rsidP="00044780">
          <w:pPr>
            <w:jc w:val="center"/>
            <w:rPr>
              <w:rFonts w:ascii="Times New Roman" w:eastAsia="Times New Roman" w:hAnsi="Times New Roman" w:cs="Times New Roman"/>
              <w:color w:val="404040" w:themeColor="text1" w:themeTint="BF"/>
              <w:sz w:val="56"/>
              <w:szCs w:val="56"/>
            </w:rPr>
          </w:pPr>
          <w:r w:rsidRPr="00A044D6">
            <w:rPr>
              <w:rFonts w:ascii="Times New Roman" w:eastAsia="Times New Roman" w:hAnsi="Times New Roman" w:cs="Times New Roman"/>
              <w:color w:val="404040" w:themeColor="text1" w:themeTint="BF"/>
              <w:sz w:val="56"/>
              <w:szCs w:val="56"/>
            </w:rPr>
            <w:lastRenderedPageBreak/>
            <w:t>Integrated Pest Management</w:t>
          </w:r>
        </w:p>
        <w:p w14:paraId="12767A34" w14:textId="77777777" w:rsidR="00044780" w:rsidRPr="00A044D6" w:rsidRDefault="00044780" w:rsidP="00044780">
          <w:pPr>
            <w:jc w:val="center"/>
            <w:rPr>
              <w:rFonts w:ascii="Times New Roman" w:eastAsia="Times New Roman" w:hAnsi="Times New Roman" w:cs="Times New Roman"/>
              <w:color w:val="404040" w:themeColor="text1" w:themeTint="BF"/>
              <w:sz w:val="36"/>
              <w:szCs w:val="36"/>
            </w:rPr>
          </w:pPr>
          <w:r w:rsidRPr="00A044D6">
            <w:rPr>
              <w:rFonts w:ascii="Times New Roman" w:eastAsia="Times New Roman" w:hAnsi="Times New Roman" w:cs="Times New Roman"/>
              <w:color w:val="404040" w:themeColor="text1" w:themeTint="BF"/>
              <w:sz w:val="36"/>
              <w:szCs w:val="36"/>
            </w:rPr>
            <w:t>2016</w:t>
          </w:r>
        </w:p>
        <w:p w14:paraId="764A9642" w14:textId="77777777" w:rsidR="00A044D6" w:rsidRDefault="00A044D6" w:rsidP="00044780">
          <w:pPr>
            <w:jc w:val="center"/>
            <w:rPr>
              <w:rFonts w:ascii="Times New Roman" w:eastAsia="Times New Roman" w:hAnsi="Times New Roman" w:cs="Times New Roman"/>
              <w:color w:val="595959" w:themeColor="text1" w:themeTint="A6"/>
              <w:sz w:val="36"/>
              <w:szCs w:val="36"/>
            </w:rPr>
          </w:pPr>
        </w:p>
        <w:p w14:paraId="621AEBAF" w14:textId="77777777" w:rsidR="00044780" w:rsidRPr="00A044D6" w:rsidRDefault="00044780" w:rsidP="00044780">
          <w:pPr>
            <w:jc w:val="center"/>
            <w:rPr>
              <w:rFonts w:ascii="Times New Roman" w:eastAsia="Times New Roman" w:hAnsi="Times New Roman" w:cs="Times New Roman"/>
              <w:color w:val="4F6228" w:themeColor="accent3" w:themeShade="80"/>
              <w:sz w:val="36"/>
              <w:szCs w:val="36"/>
              <w:vertAlign w:val="superscript"/>
            </w:rPr>
          </w:pPr>
          <w:r w:rsidRPr="00A044D6">
            <w:rPr>
              <w:rFonts w:ascii="Times New Roman" w:eastAsia="Times New Roman" w:hAnsi="Times New Roman" w:cs="Times New Roman"/>
              <w:color w:val="4F6228" w:themeColor="accent3" w:themeShade="80"/>
              <w:sz w:val="36"/>
              <w:szCs w:val="36"/>
            </w:rPr>
            <w:t>Amanda J. Bakken</w:t>
          </w:r>
          <w:r w:rsidRPr="00A044D6">
            <w:rPr>
              <w:rFonts w:ascii="Times New Roman" w:eastAsia="Times New Roman" w:hAnsi="Times New Roman" w:cs="Times New Roman"/>
              <w:color w:val="4F6228" w:themeColor="accent3" w:themeShade="80"/>
              <w:sz w:val="36"/>
              <w:szCs w:val="36"/>
              <w:vertAlign w:val="superscript"/>
            </w:rPr>
            <w:t>1</w:t>
          </w:r>
        </w:p>
        <w:p w14:paraId="267359B7" w14:textId="77777777" w:rsidR="00A044D6" w:rsidRDefault="00A044D6" w:rsidP="00044780">
          <w:pPr>
            <w:spacing w:after="0" w:line="240" w:lineRule="auto"/>
            <w:jc w:val="center"/>
            <w:rPr>
              <w:rFonts w:ascii="Times New Roman" w:eastAsia="Times New Roman" w:hAnsi="Times New Roman" w:cs="Times New Roman"/>
              <w:color w:val="595959" w:themeColor="text1" w:themeTint="A6"/>
              <w:sz w:val="28"/>
              <w:szCs w:val="28"/>
            </w:rPr>
          </w:pPr>
        </w:p>
        <w:p w14:paraId="47598463" w14:textId="20E020D9" w:rsidR="00044780" w:rsidRPr="00A044D6" w:rsidRDefault="00A044D6" w:rsidP="00044780">
          <w:pPr>
            <w:spacing w:after="0" w:line="240" w:lineRule="auto"/>
            <w:jc w:val="center"/>
            <w:rPr>
              <w:rFonts w:ascii="Times New Roman" w:eastAsia="Times New Roman" w:hAnsi="Times New Roman" w:cs="Times New Roman"/>
              <w:color w:val="404040" w:themeColor="text1" w:themeTint="BF"/>
              <w:sz w:val="28"/>
              <w:szCs w:val="28"/>
            </w:rPr>
          </w:pPr>
          <w:r w:rsidRPr="00A044D6">
            <w:rPr>
              <w:rFonts w:ascii="Times New Roman" w:eastAsia="Times New Roman" w:hAnsi="Times New Roman" w:cs="Times New Roman"/>
              <w:color w:val="404040" w:themeColor="text1" w:themeTint="BF"/>
              <w:sz w:val="28"/>
              <w:szCs w:val="28"/>
              <w:vertAlign w:val="superscript"/>
            </w:rPr>
            <w:t>1</w:t>
          </w:r>
          <w:r w:rsidR="00044780" w:rsidRPr="00A044D6">
            <w:rPr>
              <w:rFonts w:ascii="Times New Roman" w:eastAsia="Times New Roman" w:hAnsi="Times New Roman" w:cs="Times New Roman"/>
              <w:color w:val="404040" w:themeColor="text1" w:themeTint="BF"/>
              <w:sz w:val="28"/>
              <w:szCs w:val="28"/>
            </w:rPr>
            <w:t>SSC Services for Education</w:t>
          </w:r>
        </w:p>
        <w:p w14:paraId="280226BC" w14:textId="77777777" w:rsidR="00044780" w:rsidRPr="00A044D6" w:rsidRDefault="00044780" w:rsidP="00044780">
          <w:pPr>
            <w:spacing w:after="0" w:line="240" w:lineRule="auto"/>
            <w:jc w:val="center"/>
            <w:rPr>
              <w:rFonts w:ascii="Times New Roman" w:eastAsia="Times New Roman" w:hAnsi="Times New Roman" w:cs="Times New Roman"/>
              <w:color w:val="404040" w:themeColor="text1" w:themeTint="BF"/>
              <w:sz w:val="28"/>
              <w:szCs w:val="28"/>
            </w:rPr>
          </w:pPr>
          <w:r w:rsidRPr="00A044D6">
            <w:rPr>
              <w:rFonts w:ascii="Times New Roman" w:eastAsia="Times New Roman" w:hAnsi="Times New Roman" w:cs="Times New Roman"/>
              <w:color w:val="404040" w:themeColor="text1" w:themeTint="BF"/>
              <w:sz w:val="28"/>
              <w:szCs w:val="28"/>
            </w:rPr>
            <w:t>600 Agronomy Rd.</w:t>
          </w:r>
        </w:p>
        <w:p w14:paraId="40FEF817" w14:textId="77777777" w:rsidR="00044780" w:rsidRPr="00A044D6" w:rsidRDefault="00044780" w:rsidP="00044780">
          <w:pPr>
            <w:spacing w:after="0" w:line="240" w:lineRule="auto"/>
            <w:jc w:val="center"/>
            <w:rPr>
              <w:rFonts w:ascii="Times New Roman" w:eastAsia="Times New Roman" w:hAnsi="Times New Roman" w:cs="Times New Roman"/>
              <w:color w:val="404040" w:themeColor="text1" w:themeTint="BF"/>
              <w:sz w:val="28"/>
              <w:szCs w:val="28"/>
            </w:rPr>
          </w:pPr>
          <w:r w:rsidRPr="00A044D6">
            <w:rPr>
              <w:rFonts w:ascii="Times New Roman" w:eastAsia="Times New Roman" w:hAnsi="Times New Roman" w:cs="Times New Roman"/>
              <w:color w:val="404040" w:themeColor="text1" w:themeTint="BF"/>
              <w:sz w:val="28"/>
              <w:szCs w:val="28"/>
            </w:rPr>
            <w:t>Suite 118</w:t>
          </w:r>
        </w:p>
        <w:p w14:paraId="32457EFF" w14:textId="77777777" w:rsidR="00A044D6" w:rsidRDefault="00044780" w:rsidP="00044780">
          <w:pPr>
            <w:spacing w:after="0" w:line="240" w:lineRule="auto"/>
            <w:jc w:val="center"/>
            <w:rPr>
              <w:rFonts w:ascii="Times New Roman" w:eastAsia="Times New Roman" w:hAnsi="Times New Roman" w:cs="Times New Roman"/>
              <w:color w:val="404040" w:themeColor="text1" w:themeTint="BF"/>
              <w:sz w:val="28"/>
              <w:szCs w:val="28"/>
            </w:rPr>
          </w:pPr>
          <w:r w:rsidRPr="00A044D6">
            <w:rPr>
              <w:rFonts w:ascii="Times New Roman" w:eastAsia="Times New Roman" w:hAnsi="Times New Roman" w:cs="Times New Roman"/>
              <w:color w:val="404040" w:themeColor="text1" w:themeTint="BF"/>
              <w:sz w:val="28"/>
              <w:szCs w:val="28"/>
            </w:rPr>
            <w:t xml:space="preserve">College Station, Texas </w:t>
          </w:r>
          <w:r w:rsidR="00A044D6" w:rsidRPr="00A044D6">
            <w:rPr>
              <w:rFonts w:ascii="Times New Roman" w:eastAsia="Times New Roman" w:hAnsi="Times New Roman" w:cs="Times New Roman"/>
              <w:color w:val="404040" w:themeColor="text1" w:themeTint="BF"/>
              <w:sz w:val="28"/>
              <w:szCs w:val="28"/>
            </w:rPr>
            <w:t>77843</w:t>
          </w:r>
        </w:p>
        <w:p w14:paraId="718629E8" w14:textId="77777777" w:rsidR="00A044D6" w:rsidRDefault="00A044D6" w:rsidP="00044780">
          <w:pPr>
            <w:spacing w:after="0" w:line="240" w:lineRule="auto"/>
            <w:jc w:val="center"/>
            <w:rPr>
              <w:rFonts w:ascii="Times New Roman" w:eastAsia="Times New Roman" w:hAnsi="Times New Roman" w:cs="Times New Roman"/>
              <w:color w:val="404040" w:themeColor="text1" w:themeTint="BF"/>
              <w:sz w:val="28"/>
              <w:szCs w:val="28"/>
            </w:rPr>
          </w:pPr>
        </w:p>
        <w:p w14:paraId="43029DCB" w14:textId="77777777" w:rsidR="00A044D6" w:rsidRPr="00A044D6" w:rsidRDefault="00A044D6" w:rsidP="00044780">
          <w:pPr>
            <w:spacing w:after="0" w:line="240" w:lineRule="auto"/>
            <w:jc w:val="center"/>
            <w:rPr>
              <w:rFonts w:ascii="Times New Roman" w:eastAsia="Times New Roman" w:hAnsi="Times New Roman" w:cs="Times New Roman"/>
              <w:color w:val="404040" w:themeColor="text1" w:themeTint="BF"/>
              <w:sz w:val="28"/>
              <w:szCs w:val="28"/>
            </w:rPr>
          </w:pPr>
        </w:p>
        <w:p w14:paraId="5A5CAF96" w14:textId="77777777" w:rsidR="00A044D6" w:rsidRDefault="00A044D6" w:rsidP="00044780">
          <w:pPr>
            <w:spacing w:after="0" w:line="240" w:lineRule="auto"/>
            <w:jc w:val="center"/>
            <w:rPr>
              <w:rFonts w:ascii="Times New Roman" w:eastAsia="Times New Roman" w:hAnsi="Times New Roman" w:cs="Times New Roman"/>
              <w:color w:val="595959" w:themeColor="text1" w:themeTint="A6"/>
              <w:sz w:val="28"/>
              <w:szCs w:val="28"/>
            </w:rPr>
          </w:pPr>
        </w:p>
        <w:p w14:paraId="30C8E78F" w14:textId="77777777" w:rsidR="00A044D6" w:rsidRDefault="00A044D6" w:rsidP="00044780">
          <w:pPr>
            <w:spacing w:after="0" w:line="240" w:lineRule="auto"/>
            <w:jc w:val="center"/>
            <w:rPr>
              <w:rFonts w:ascii="Times New Roman" w:eastAsia="Times New Roman" w:hAnsi="Times New Roman" w:cs="Times New Roman"/>
              <w:color w:val="595959" w:themeColor="text1" w:themeTint="A6"/>
              <w:sz w:val="28"/>
              <w:szCs w:val="28"/>
            </w:rPr>
          </w:pPr>
        </w:p>
        <w:p w14:paraId="25A0CBC3" w14:textId="2F25DB59" w:rsidR="00044780" w:rsidRPr="00044780" w:rsidRDefault="00044780" w:rsidP="00044780">
          <w:pPr>
            <w:spacing w:after="0" w:line="240" w:lineRule="auto"/>
            <w:jc w:val="center"/>
            <w:rPr>
              <w:rFonts w:ascii="Times New Roman" w:eastAsia="Times New Roman" w:hAnsi="Times New Roman" w:cs="Times New Roman"/>
              <w:color w:val="595959" w:themeColor="text1" w:themeTint="A6"/>
              <w:sz w:val="28"/>
              <w:szCs w:val="28"/>
            </w:rPr>
          </w:pPr>
          <w:r w:rsidRPr="00044780">
            <w:rPr>
              <w:rFonts w:ascii="Times New Roman" w:eastAsia="Times New Roman" w:hAnsi="Times New Roman" w:cs="Times New Roman"/>
              <w:color w:val="000000"/>
              <w:sz w:val="56"/>
              <w:szCs w:val="56"/>
            </w:rPr>
            <w:br w:type="page"/>
          </w:r>
        </w:p>
        <w:p w14:paraId="65A50845" w14:textId="028D5E91" w:rsidR="00706679" w:rsidRPr="00154CB0" w:rsidRDefault="00706679" w:rsidP="00706679">
          <w:pPr>
            <w:spacing w:after="0" w:line="240" w:lineRule="auto"/>
            <w:rPr>
              <w:rFonts w:ascii="Times New Roman" w:eastAsia="Times New Roman" w:hAnsi="Times New Roman" w:cs="Times New Roman"/>
              <w:b/>
              <w:color w:val="000000"/>
              <w:sz w:val="40"/>
              <w:szCs w:val="40"/>
            </w:rPr>
          </w:pPr>
          <w:r w:rsidRPr="00154CB0">
            <w:rPr>
              <w:rFonts w:ascii="Times New Roman" w:eastAsia="Times New Roman" w:hAnsi="Times New Roman" w:cs="Times New Roman"/>
              <w:b/>
              <w:color w:val="000000"/>
              <w:sz w:val="40"/>
              <w:szCs w:val="40"/>
            </w:rPr>
            <w:lastRenderedPageBreak/>
            <w:t>Table of Contents</w:t>
          </w:r>
        </w:p>
        <w:p w14:paraId="10E860B1" w14:textId="77777777" w:rsidR="00061F91" w:rsidRDefault="00061F91" w:rsidP="003A01EF">
          <w:pPr>
            <w:spacing w:after="0" w:line="240" w:lineRule="auto"/>
          </w:pPr>
        </w:p>
        <w:p w14:paraId="2C15F718" w14:textId="77777777" w:rsidR="00154CB0" w:rsidRDefault="00154CB0">
          <w:pPr>
            <w:pStyle w:val="TOC1"/>
            <w:tabs>
              <w:tab w:val="right" w:leader="dot" w:pos="9350"/>
            </w:tabs>
            <w:rPr>
              <w:noProof/>
              <w:lang w:eastAsia="en-US"/>
            </w:rPr>
          </w:pPr>
          <w:r>
            <w:fldChar w:fldCharType="begin"/>
          </w:r>
          <w:r>
            <w:instrText xml:space="preserve"> TOC \h \z \t "Style1,1,Style 2,2,Style 3,3" </w:instrText>
          </w:r>
          <w:r>
            <w:fldChar w:fldCharType="separate"/>
          </w:r>
          <w:hyperlink w:anchor="_Toc451498134" w:history="1">
            <w:r w:rsidRPr="0082529F">
              <w:rPr>
                <w:rStyle w:val="Hyperlink"/>
                <w:noProof/>
              </w:rPr>
              <w:t>PURPOSE OF BOOK</w:t>
            </w:r>
            <w:r>
              <w:rPr>
                <w:noProof/>
                <w:webHidden/>
              </w:rPr>
              <w:tab/>
            </w:r>
            <w:r>
              <w:rPr>
                <w:noProof/>
                <w:webHidden/>
              </w:rPr>
              <w:fldChar w:fldCharType="begin"/>
            </w:r>
            <w:r>
              <w:rPr>
                <w:noProof/>
                <w:webHidden/>
              </w:rPr>
              <w:instrText xml:space="preserve"> PAGEREF _Toc451498134 \h </w:instrText>
            </w:r>
            <w:r>
              <w:rPr>
                <w:noProof/>
                <w:webHidden/>
              </w:rPr>
            </w:r>
            <w:r>
              <w:rPr>
                <w:noProof/>
                <w:webHidden/>
              </w:rPr>
              <w:fldChar w:fldCharType="separate"/>
            </w:r>
            <w:r>
              <w:rPr>
                <w:noProof/>
                <w:webHidden/>
              </w:rPr>
              <w:t>4</w:t>
            </w:r>
            <w:r>
              <w:rPr>
                <w:noProof/>
                <w:webHidden/>
              </w:rPr>
              <w:fldChar w:fldCharType="end"/>
            </w:r>
          </w:hyperlink>
        </w:p>
        <w:p w14:paraId="61B52A1C" w14:textId="77777777" w:rsidR="00154CB0" w:rsidRDefault="009516A5">
          <w:pPr>
            <w:pStyle w:val="TOC1"/>
            <w:tabs>
              <w:tab w:val="right" w:leader="dot" w:pos="9350"/>
            </w:tabs>
            <w:rPr>
              <w:noProof/>
              <w:lang w:eastAsia="en-US"/>
            </w:rPr>
          </w:pPr>
          <w:hyperlink w:anchor="_Toc451498135" w:history="1">
            <w:r w:rsidR="00154CB0" w:rsidRPr="0082529F">
              <w:rPr>
                <w:rStyle w:val="Hyperlink"/>
                <w:noProof/>
              </w:rPr>
              <w:t>DEFINITION OF IPM AND PROCEDING POLICIES</w:t>
            </w:r>
            <w:r w:rsidR="00154CB0">
              <w:rPr>
                <w:noProof/>
                <w:webHidden/>
              </w:rPr>
              <w:tab/>
            </w:r>
            <w:r w:rsidR="00154CB0">
              <w:rPr>
                <w:noProof/>
                <w:webHidden/>
              </w:rPr>
              <w:fldChar w:fldCharType="begin"/>
            </w:r>
            <w:r w:rsidR="00154CB0">
              <w:rPr>
                <w:noProof/>
                <w:webHidden/>
              </w:rPr>
              <w:instrText xml:space="preserve"> PAGEREF _Toc451498135 \h </w:instrText>
            </w:r>
            <w:r w:rsidR="00154CB0">
              <w:rPr>
                <w:noProof/>
                <w:webHidden/>
              </w:rPr>
            </w:r>
            <w:r w:rsidR="00154CB0">
              <w:rPr>
                <w:noProof/>
                <w:webHidden/>
              </w:rPr>
              <w:fldChar w:fldCharType="separate"/>
            </w:r>
            <w:r w:rsidR="00154CB0">
              <w:rPr>
                <w:noProof/>
                <w:webHidden/>
              </w:rPr>
              <w:t>4</w:t>
            </w:r>
            <w:r w:rsidR="00154CB0">
              <w:rPr>
                <w:noProof/>
                <w:webHidden/>
              </w:rPr>
              <w:fldChar w:fldCharType="end"/>
            </w:r>
          </w:hyperlink>
        </w:p>
        <w:p w14:paraId="7E1D5E91" w14:textId="77777777" w:rsidR="00154CB0" w:rsidRDefault="009516A5">
          <w:pPr>
            <w:pStyle w:val="TOC1"/>
            <w:tabs>
              <w:tab w:val="right" w:leader="dot" w:pos="9350"/>
            </w:tabs>
            <w:rPr>
              <w:noProof/>
              <w:lang w:eastAsia="en-US"/>
            </w:rPr>
          </w:pPr>
          <w:hyperlink w:anchor="_Toc451498136" w:history="1">
            <w:r w:rsidR="00154CB0" w:rsidRPr="0082529F">
              <w:rPr>
                <w:rStyle w:val="Hyperlink"/>
                <w:noProof/>
              </w:rPr>
              <w:t>INTRODUCTION</w:t>
            </w:r>
            <w:r w:rsidR="00154CB0">
              <w:rPr>
                <w:noProof/>
                <w:webHidden/>
              </w:rPr>
              <w:tab/>
            </w:r>
            <w:r w:rsidR="00154CB0">
              <w:rPr>
                <w:noProof/>
                <w:webHidden/>
              </w:rPr>
              <w:fldChar w:fldCharType="begin"/>
            </w:r>
            <w:r w:rsidR="00154CB0">
              <w:rPr>
                <w:noProof/>
                <w:webHidden/>
              </w:rPr>
              <w:instrText xml:space="preserve"> PAGEREF _Toc451498136 \h </w:instrText>
            </w:r>
            <w:r w:rsidR="00154CB0">
              <w:rPr>
                <w:noProof/>
                <w:webHidden/>
              </w:rPr>
            </w:r>
            <w:r w:rsidR="00154CB0">
              <w:rPr>
                <w:noProof/>
                <w:webHidden/>
              </w:rPr>
              <w:fldChar w:fldCharType="separate"/>
            </w:r>
            <w:r w:rsidR="00154CB0">
              <w:rPr>
                <w:noProof/>
                <w:webHidden/>
              </w:rPr>
              <w:t>5</w:t>
            </w:r>
            <w:r w:rsidR="00154CB0">
              <w:rPr>
                <w:noProof/>
                <w:webHidden/>
              </w:rPr>
              <w:fldChar w:fldCharType="end"/>
            </w:r>
          </w:hyperlink>
        </w:p>
        <w:p w14:paraId="47C1DE2E" w14:textId="77777777" w:rsidR="00154CB0" w:rsidRDefault="009516A5">
          <w:pPr>
            <w:pStyle w:val="TOC1"/>
            <w:tabs>
              <w:tab w:val="right" w:leader="dot" w:pos="9350"/>
            </w:tabs>
            <w:rPr>
              <w:noProof/>
              <w:lang w:eastAsia="en-US"/>
            </w:rPr>
          </w:pPr>
          <w:hyperlink w:anchor="_Toc451498137" w:history="1">
            <w:r w:rsidR="00154CB0" w:rsidRPr="0082529F">
              <w:rPr>
                <w:rStyle w:val="Hyperlink"/>
                <w:noProof/>
              </w:rPr>
              <w:t>OBJECTIVES</w:t>
            </w:r>
            <w:r w:rsidR="00154CB0">
              <w:rPr>
                <w:noProof/>
                <w:webHidden/>
              </w:rPr>
              <w:tab/>
            </w:r>
            <w:r w:rsidR="00154CB0">
              <w:rPr>
                <w:noProof/>
                <w:webHidden/>
              </w:rPr>
              <w:fldChar w:fldCharType="begin"/>
            </w:r>
            <w:r w:rsidR="00154CB0">
              <w:rPr>
                <w:noProof/>
                <w:webHidden/>
              </w:rPr>
              <w:instrText xml:space="preserve"> PAGEREF _Toc451498137 \h </w:instrText>
            </w:r>
            <w:r w:rsidR="00154CB0">
              <w:rPr>
                <w:noProof/>
                <w:webHidden/>
              </w:rPr>
            </w:r>
            <w:r w:rsidR="00154CB0">
              <w:rPr>
                <w:noProof/>
                <w:webHidden/>
              </w:rPr>
              <w:fldChar w:fldCharType="separate"/>
            </w:r>
            <w:r w:rsidR="00154CB0">
              <w:rPr>
                <w:noProof/>
                <w:webHidden/>
              </w:rPr>
              <w:t>5</w:t>
            </w:r>
            <w:r w:rsidR="00154CB0">
              <w:rPr>
                <w:noProof/>
                <w:webHidden/>
              </w:rPr>
              <w:fldChar w:fldCharType="end"/>
            </w:r>
          </w:hyperlink>
        </w:p>
        <w:p w14:paraId="73756E23" w14:textId="77777777" w:rsidR="00154CB0" w:rsidRDefault="009516A5">
          <w:pPr>
            <w:pStyle w:val="TOC1"/>
            <w:tabs>
              <w:tab w:val="right" w:leader="dot" w:pos="9350"/>
            </w:tabs>
            <w:rPr>
              <w:noProof/>
              <w:lang w:eastAsia="en-US"/>
            </w:rPr>
          </w:pPr>
          <w:hyperlink w:anchor="_Toc451498138" w:history="1">
            <w:r w:rsidR="00154CB0" w:rsidRPr="0082529F">
              <w:rPr>
                <w:rStyle w:val="Hyperlink"/>
                <w:noProof/>
              </w:rPr>
              <w:t>IPM COORDINATOR</w:t>
            </w:r>
            <w:r w:rsidR="00154CB0">
              <w:rPr>
                <w:noProof/>
                <w:webHidden/>
              </w:rPr>
              <w:tab/>
            </w:r>
            <w:r w:rsidR="00154CB0">
              <w:rPr>
                <w:noProof/>
                <w:webHidden/>
              </w:rPr>
              <w:fldChar w:fldCharType="begin"/>
            </w:r>
            <w:r w:rsidR="00154CB0">
              <w:rPr>
                <w:noProof/>
                <w:webHidden/>
              </w:rPr>
              <w:instrText xml:space="preserve"> PAGEREF _Toc451498138 \h </w:instrText>
            </w:r>
            <w:r w:rsidR="00154CB0">
              <w:rPr>
                <w:noProof/>
                <w:webHidden/>
              </w:rPr>
            </w:r>
            <w:r w:rsidR="00154CB0">
              <w:rPr>
                <w:noProof/>
                <w:webHidden/>
              </w:rPr>
              <w:fldChar w:fldCharType="separate"/>
            </w:r>
            <w:r w:rsidR="00154CB0">
              <w:rPr>
                <w:noProof/>
                <w:webHidden/>
              </w:rPr>
              <w:t>6</w:t>
            </w:r>
            <w:r w:rsidR="00154CB0">
              <w:rPr>
                <w:noProof/>
                <w:webHidden/>
              </w:rPr>
              <w:fldChar w:fldCharType="end"/>
            </w:r>
          </w:hyperlink>
        </w:p>
        <w:p w14:paraId="7B0F3656" w14:textId="77777777" w:rsidR="00154CB0" w:rsidRDefault="009516A5">
          <w:pPr>
            <w:pStyle w:val="TOC1"/>
            <w:tabs>
              <w:tab w:val="right" w:leader="dot" w:pos="9350"/>
            </w:tabs>
            <w:rPr>
              <w:noProof/>
              <w:lang w:eastAsia="en-US"/>
            </w:rPr>
          </w:pPr>
          <w:hyperlink w:anchor="_Toc451498139" w:history="1">
            <w:r w:rsidR="00154CB0" w:rsidRPr="0082529F">
              <w:rPr>
                <w:rStyle w:val="Hyperlink"/>
                <w:noProof/>
              </w:rPr>
              <w:t>LICENSING AND TRAINING</w:t>
            </w:r>
            <w:r w:rsidR="00154CB0">
              <w:rPr>
                <w:noProof/>
                <w:webHidden/>
              </w:rPr>
              <w:tab/>
            </w:r>
            <w:r w:rsidR="00154CB0">
              <w:rPr>
                <w:noProof/>
                <w:webHidden/>
              </w:rPr>
              <w:fldChar w:fldCharType="begin"/>
            </w:r>
            <w:r w:rsidR="00154CB0">
              <w:rPr>
                <w:noProof/>
                <w:webHidden/>
              </w:rPr>
              <w:instrText xml:space="preserve"> PAGEREF _Toc451498139 \h </w:instrText>
            </w:r>
            <w:r w:rsidR="00154CB0">
              <w:rPr>
                <w:noProof/>
                <w:webHidden/>
              </w:rPr>
            </w:r>
            <w:r w:rsidR="00154CB0">
              <w:rPr>
                <w:noProof/>
                <w:webHidden/>
              </w:rPr>
              <w:fldChar w:fldCharType="separate"/>
            </w:r>
            <w:r w:rsidR="00154CB0">
              <w:rPr>
                <w:noProof/>
                <w:webHidden/>
              </w:rPr>
              <w:t>7</w:t>
            </w:r>
            <w:r w:rsidR="00154CB0">
              <w:rPr>
                <w:noProof/>
                <w:webHidden/>
              </w:rPr>
              <w:fldChar w:fldCharType="end"/>
            </w:r>
          </w:hyperlink>
        </w:p>
        <w:p w14:paraId="11A48A97" w14:textId="77777777" w:rsidR="00154CB0" w:rsidRDefault="009516A5">
          <w:pPr>
            <w:pStyle w:val="TOC1"/>
            <w:tabs>
              <w:tab w:val="right" w:leader="dot" w:pos="9350"/>
            </w:tabs>
            <w:rPr>
              <w:noProof/>
              <w:lang w:eastAsia="en-US"/>
            </w:rPr>
          </w:pPr>
          <w:hyperlink w:anchor="_Toc451498140" w:history="1">
            <w:r w:rsidR="00154CB0" w:rsidRPr="0082529F">
              <w:rPr>
                <w:rStyle w:val="Hyperlink"/>
                <w:noProof/>
              </w:rPr>
              <w:t>POSTING AND NOTIFICATION OF PESTICIDE APPLICATIONS</w:t>
            </w:r>
            <w:r w:rsidR="00154CB0">
              <w:rPr>
                <w:noProof/>
                <w:webHidden/>
              </w:rPr>
              <w:tab/>
            </w:r>
            <w:r w:rsidR="00154CB0">
              <w:rPr>
                <w:noProof/>
                <w:webHidden/>
              </w:rPr>
              <w:fldChar w:fldCharType="begin"/>
            </w:r>
            <w:r w:rsidR="00154CB0">
              <w:rPr>
                <w:noProof/>
                <w:webHidden/>
              </w:rPr>
              <w:instrText xml:space="preserve"> PAGEREF _Toc451498140 \h </w:instrText>
            </w:r>
            <w:r w:rsidR="00154CB0">
              <w:rPr>
                <w:noProof/>
                <w:webHidden/>
              </w:rPr>
            </w:r>
            <w:r w:rsidR="00154CB0">
              <w:rPr>
                <w:noProof/>
                <w:webHidden/>
              </w:rPr>
              <w:fldChar w:fldCharType="separate"/>
            </w:r>
            <w:r w:rsidR="00154CB0">
              <w:rPr>
                <w:noProof/>
                <w:webHidden/>
              </w:rPr>
              <w:t>9</w:t>
            </w:r>
            <w:r w:rsidR="00154CB0">
              <w:rPr>
                <w:noProof/>
                <w:webHidden/>
              </w:rPr>
              <w:fldChar w:fldCharType="end"/>
            </w:r>
          </w:hyperlink>
        </w:p>
        <w:p w14:paraId="70657461" w14:textId="77777777" w:rsidR="00154CB0" w:rsidRDefault="009516A5">
          <w:pPr>
            <w:pStyle w:val="TOC1"/>
            <w:tabs>
              <w:tab w:val="right" w:leader="dot" w:pos="9350"/>
            </w:tabs>
            <w:rPr>
              <w:noProof/>
              <w:lang w:eastAsia="en-US"/>
            </w:rPr>
          </w:pPr>
          <w:hyperlink w:anchor="_Toc451498141" w:history="1">
            <w:r w:rsidR="00154CB0" w:rsidRPr="0082529F">
              <w:rPr>
                <w:rStyle w:val="Hyperlink"/>
                <w:noProof/>
              </w:rPr>
              <w:t>RECORD KEEPING &amp; PUBLIC ACCESS TO INFORMATION</w:t>
            </w:r>
            <w:r w:rsidR="00154CB0">
              <w:rPr>
                <w:noProof/>
                <w:webHidden/>
              </w:rPr>
              <w:tab/>
            </w:r>
            <w:r w:rsidR="00154CB0">
              <w:rPr>
                <w:noProof/>
                <w:webHidden/>
              </w:rPr>
              <w:fldChar w:fldCharType="begin"/>
            </w:r>
            <w:r w:rsidR="00154CB0">
              <w:rPr>
                <w:noProof/>
                <w:webHidden/>
              </w:rPr>
              <w:instrText xml:space="preserve"> PAGEREF _Toc451498141 \h </w:instrText>
            </w:r>
            <w:r w:rsidR="00154CB0">
              <w:rPr>
                <w:noProof/>
                <w:webHidden/>
              </w:rPr>
            </w:r>
            <w:r w:rsidR="00154CB0">
              <w:rPr>
                <w:noProof/>
                <w:webHidden/>
              </w:rPr>
              <w:fldChar w:fldCharType="separate"/>
            </w:r>
            <w:r w:rsidR="00154CB0">
              <w:rPr>
                <w:noProof/>
                <w:webHidden/>
              </w:rPr>
              <w:t>10</w:t>
            </w:r>
            <w:r w:rsidR="00154CB0">
              <w:rPr>
                <w:noProof/>
                <w:webHidden/>
              </w:rPr>
              <w:fldChar w:fldCharType="end"/>
            </w:r>
          </w:hyperlink>
        </w:p>
        <w:p w14:paraId="7F2EAFE9" w14:textId="77777777" w:rsidR="00154CB0" w:rsidRDefault="009516A5">
          <w:pPr>
            <w:pStyle w:val="TOC1"/>
            <w:tabs>
              <w:tab w:val="right" w:leader="dot" w:pos="9350"/>
            </w:tabs>
            <w:rPr>
              <w:noProof/>
              <w:lang w:eastAsia="en-US"/>
            </w:rPr>
          </w:pPr>
          <w:hyperlink w:anchor="_Toc451498142" w:history="1">
            <w:r w:rsidR="00154CB0" w:rsidRPr="0082529F">
              <w:rPr>
                <w:rStyle w:val="Hyperlink"/>
                <w:noProof/>
              </w:rPr>
              <w:t>TRAINING</w:t>
            </w:r>
            <w:r w:rsidR="00154CB0">
              <w:rPr>
                <w:noProof/>
                <w:webHidden/>
              </w:rPr>
              <w:tab/>
            </w:r>
            <w:r w:rsidR="00154CB0">
              <w:rPr>
                <w:noProof/>
                <w:webHidden/>
              </w:rPr>
              <w:fldChar w:fldCharType="begin"/>
            </w:r>
            <w:r w:rsidR="00154CB0">
              <w:rPr>
                <w:noProof/>
                <w:webHidden/>
              </w:rPr>
              <w:instrText xml:space="preserve"> PAGEREF _Toc451498142 \h </w:instrText>
            </w:r>
            <w:r w:rsidR="00154CB0">
              <w:rPr>
                <w:noProof/>
                <w:webHidden/>
              </w:rPr>
            </w:r>
            <w:r w:rsidR="00154CB0">
              <w:rPr>
                <w:noProof/>
                <w:webHidden/>
              </w:rPr>
              <w:fldChar w:fldCharType="separate"/>
            </w:r>
            <w:r w:rsidR="00154CB0">
              <w:rPr>
                <w:noProof/>
                <w:webHidden/>
              </w:rPr>
              <w:t>10</w:t>
            </w:r>
            <w:r w:rsidR="00154CB0">
              <w:rPr>
                <w:noProof/>
                <w:webHidden/>
              </w:rPr>
              <w:fldChar w:fldCharType="end"/>
            </w:r>
          </w:hyperlink>
        </w:p>
        <w:p w14:paraId="3D1F7575" w14:textId="77777777" w:rsidR="00154CB0" w:rsidRDefault="009516A5">
          <w:pPr>
            <w:pStyle w:val="TOC1"/>
            <w:tabs>
              <w:tab w:val="right" w:leader="dot" w:pos="9350"/>
            </w:tabs>
            <w:rPr>
              <w:noProof/>
              <w:lang w:eastAsia="en-US"/>
            </w:rPr>
          </w:pPr>
          <w:hyperlink w:anchor="_Toc451498143" w:history="1">
            <w:r w:rsidR="00154CB0" w:rsidRPr="0082529F">
              <w:rPr>
                <w:rStyle w:val="Hyperlink"/>
                <w:noProof/>
              </w:rPr>
              <w:t>GENERAL IPM STRATEGIES</w:t>
            </w:r>
            <w:r w:rsidR="00154CB0">
              <w:rPr>
                <w:noProof/>
                <w:webHidden/>
              </w:rPr>
              <w:tab/>
            </w:r>
            <w:r w:rsidR="00154CB0">
              <w:rPr>
                <w:noProof/>
                <w:webHidden/>
              </w:rPr>
              <w:fldChar w:fldCharType="begin"/>
            </w:r>
            <w:r w:rsidR="00154CB0">
              <w:rPr>
                <w:noProof/>
                <w:webHidden/>
              </w:rPr>
              <w:instrText xml:space="preserve"> PAGEREF _Toc451498143 \h </w:instrText>
            </w:r>
            <w:r w:rsidR="00154CB0">
              <w:rPr>
                <w:noProof/>
                <w:webHidden/>
              </w:rPr>
            </w:r>
            <w:r w:rsidR="00154CB0">
              <w:rPr>
                <w:noProof/>
                <w:webHidden/>
              </w:rPr>
              <w:fldChar w:fldCharType="separate"/>
            </w:r>
            <w:r w:rsidR="00154CB0">
              <w:rPr>
                <w:noProof/>
                <w:webHidden/>
              </w:rPr>
              <w:t>10</w:t>
            </w:r>
            <w:r w:rsidR="00154CB0">
              <w:rPr>
                <w:noProof/>
                <w:webHidden/>
              </w:rPr>
              <w:fldChar w:fldCharType="end"/>
            </w:r>
          </w:hyperlink>
        </w:p>
        <w:p w14:paraId="7AE9CE0F" w14:textId="77777777" w:rsidR="00154CB0" w:rsidRDefault="009516A5">
          <w:pPr>
            <w:pStyle w:val="TOC1"/>
            <w:tabs>
              <w:tab w:val="right" w:leader="dot" w:pos="9350"/>
            </w:tabs>
            <w:rPr>
              <w:noProof/>
              <w:lang w:eastAsia="en-US"/>
            </w:rPr>
          </w:pPr>
          <w:hyperlink w:anchor="_Toc451498144" w:history="1">
            <w:r w:rsidR="00154CB0" w:rsidRPr="0082529F">
              <w:rPr>
                <w:rStyle w:val="Hyperlink"/>
                <w:noProof/>
              </w:rPr>
              <w:t>SSC FACILITIES SERVICES TEAM MEMBERS AND SERVICE PROVIDERS</w:t>
            </w:r>
            <w:r w:rsidR="00154CB0">
              <w:rPr>
                <w:noProof/>
                <w:webHidden/>
              </w:rPr>
              <w:tab/>
            </w:r>
            <w:r w:rsidR="00154CB0">
              <w:rPr>
                <w:noProof/>
                <w:webHidden/>
              </w:rPr>
              <w:fldChar w:fldCharType="begin"/>
            </w:r>
            <w:r w:rsidR="00154CB0">
              <w:rPr>
                <w:noProof/>
                <w:webHidden/>
              </w:rPr>
              <w:instrText xml:space="preserve"> PAGEREF _Toc451498144 \h </w:instrText>
            </w:r>
            <w:r w:rsidR="00154CB0">
              <w:rPr>
                <w:noProof/>
                <w:webHidden/>
              </w:rPr>
            </w:r>
            <w:r w:rsidR="00154CB0">
              <w:rPr>
                <w:noProof/>
                <w:webHidden/>
              </w:rPr>
              <w:fldChar w:fldCharType="separate"/>
            </w:r>
            <w:r w:rsidR="00154CB0">
              <w:rPr>
                <w:noProof/>
                <w:webHidden/>
              </w:rPr>
              <w:t>11</w:t>
            </w:r>
            <w:r w:rsidR="00154CB0">
              <w:rPr>
                <w:noProof/>
                <w:webHidden/>
              </w:rPr>
              <w:fldChar w:fldCharType="end"/>
            </w:r>
          </w:hyperlink>
        </w:p>
        <w:p w14:paraId="76931D5E" w14:textId="77777777" w:rsidR="00154CB0" w:rsidRDefault="009516A5">
          <w:pPr>
            <w:pStyle w:val="TOC1"/>
            <w:tabs>
              <w:tab w:val="right" w:leader="dot" w:pos="9350"/>
            </w:tabs>
            <w:rPr>
              <w:noProof/>
              <w:lang w:eastAsia="en-US"/>
            </w:rPr>
          </w:pPr>
          <w:hyperlink w:anchor="_Toc451498145" w:history="1">
            <w:r w:rsidR="00154CB0" w:rsidRPr="0082529F">
              <w:rPr>
                <w:rStyle w:val="Hyperlink"/>
                <w:noProof/>
              </w:rPr>
              <w:t>TAMUS ROLE(S)</w:t>
            </w:r>
            <w:r w:rsidR="00154CB0">
              <w:rPr>
                <w:noProof/>
                <w:webHidden/>
              </w:rPr>
              <w:tab/>
            </w:r>
            <w:r w:rsidR="00154CB0">
              <w:rPr>
                <w:noProof/>
                <w:webHidden/>
              </w:rPr>
              <w:fldChar w:fldCharType="begin"/>
            </w:r>
            <w:r w:rsidR="00154CB0">
              <w:rPr>
                <w:noProof/>
                <w:webHidden/>
              </w:rPr>
              <w:instrText xml:space="preserve"> PAGEREF _Toc451498145 \h </w:instrText>
            </w:r>
            <w:r w:rsidR="00154CB0">
              <w:rPr>
                <w:noProof/>
                <w:webHidden/>
              </w:rPr>
            </w:r>
            <w:r w:rsidR="00154CB0">
              <w:rPr>
                <w:noProof/>
                <w:webHidden/>
              </w:rPr>
              <w:fldChar w:fldCharType="separate"/>
            </w:r>
            <w:r w:rsidR="00154CB0">
              <w:rPr>
                <w:noProof/>
                <w:webHidden/>
              </w:rPr>
              <w:t>12</w:t>
            </w:r>
            <w:r w:rsidR="00154CB0">
              <w:rPr>
                <w:noProof/>
                <w:webHidden/>
              </w:rPr>
              <w:fldChar w:fldCharType="end"/>
            </w:r>
          </w:hyperlink>
        </w:p>
        <w:p w14:paraId="04DA8C06" w14:textId="77777777" w:rsidR="00154CB0" w:rsidRDefault="009516A5">
          <w:pPr>
            <w:pStyle w:val="TOC1"/>
            <w:tabs>
              <w:tab w:val="right" w:leader="dot" w:pos="9350"/>
            </w:tabs>
            <w:rPr>
              <w:noProof/>
              <w:lang w:eastAsia="en-US"/>
            </w:rPr>
          </w:pPr>
          <w:hyperlink w:anchor="_Toc451498146" w:history="1">
            <w:r w:rsidR="00154CB0" w:rsidRPr="0082529F">
              <w:rPr>
                <w:rStyle w:val="Hyperlink"/>
                <w:noProof/>
              </w:rPr>
              <w:t>MEANS OF APPLICATION</w:t>
            </w:r>
            <w:r w:rsidR="00154CB0">
              <w:rPr>
                <w:noProof/>
                <w:webHidden/>
              </w:rPr>
              <w:tab/>
            </w:r>
            <w:r w:rsidR="00154CB0">
              <w:rPr>
                <w:noProof/>
                <w:webHidden/>
              </w:rPr>
              <w:fldChar w:fldCharType="begin"/>
            </w:r>
            <w:r w:rsidR="00154CB0">
              <w:rPr>
                <w:noProof/>
                <w:webHidden/>
              </w:rPr>
              <w:instrText xml:space="preserve"> PAGEREF _Toc451498146 \h </w:instrText>
            </w:r>
            <w:r w:rsidR="00154CB0">
              <w:rPr>
                <w:noProof/>
                <w:webHidden/>
              </w:rPr>
            </w:r>
            <w:r w:rsidR="00154CB0">
              <w:rPr>
                <w:noProof/>
                <w:webHidden/>
              </w:rPr>
              <w:fldChar w:fldCharType="separate"/>
            </w:r>
            <w:r w:rsidR="00154CB0">
              <w:rPr>
                <w:noProof/>
                <w:webHidden/>
              </w:rPr>
              <w:t>12</w:t>
            </w:r>
            <w:r w:rsidR="00154CB0">
              <w:rPr>
                <w:noProof/>
                <w:webHidden/>
              </w:rPr>
              <w:fldChar w:fldCharType="end"/>
            </w:r>
          </w:hyperlink>
        </w:p>
        <w:p w14:paraId="4F3A72CF" w14:textId="77777777" w:rsidR="00154CB0" w:rsidRDefault="009516A5">
          <w:pPr>
            <w:pStyle w:val="TOC1"/>
            <w:tabs>
              <w:tab w:val="right" w:leader="dot" w:pos="9350"/>
            </w:tabs>
            <w:rPr>
              <w:noProof/>
              <w:lang w:eastAsia="en-US"/>
            </w:rPr>
          </w:pPr>
          <w:hyperlink w:anchor="_Toc451498147" w:history="1">
            <w:r w:rsidR="00154CB0" w:rsidRPr="0082529F">
              <w:rPr>
                <w:rStyle w:val="Hyperlink"/>
                <w:noProof/>
              </w:rPr>
              <w:t>ACCIDENT PROTOCOLS</w:t>
            </w:r>
            <w:r w:rsidR="00154CB0">
              <w:rPr>
                <w:noProof/>
                <w:webHidden/>
              </w:rPr>
              <w:tab/>
            </w:r>
            <w:r w:rsidR="00154CB0">
              <w:rPr>
                <w:noProof/>
                <w:webHidden/>
              </w:rPr>
              <w:fldChar w:fldCharType="begin"/>
            </w:r>
            <w:r w:rsidR="00154CB0">
              <w:rPr>
                <w:noProof/>
                <w:webHidden/>
              </w:rPr>
              <w:instrText xml:space="preserve"> PAGEREF _Toc451498147 \h </w:instrText>
            </w:r>
            <w:r w:rsidR="00154CB0">
              <w:rPr>
                <w:noProof/>
                <w:webHidden/>
              </w:rPr>
            </w:r>
            <w:r w:rsidR="00154CB0">
              <w:rPr>
                <w:noProof/>
                <w:webHidden/>
              </w:rPr>
              <w:fldChar w:fldCharType="separate"/>
            </w:r>
            <w:r w:rsidR="00154CB0">
              <w:rPr>
                <w:noProof/>
                <w:webHidden/>
              </w:rPr>
              <w:t>13</w:t>
            </w:r>
            <w:r w:rsidR="00154CB0">
              <w:rPr>
                <w:noProof/>
                <w:webHidden/>
              </w:rPr>
              <w:fldChar w:fldCharType="end"/>
            </w:r>
          </w:hyperlink>
        </w:p>
        <w:p w14:paraId="1053449F" w14:textId="77777777" w:rsidR="00154CB0" w:rsidRDefault="009516A5">
          <w:pPr>
            <w:pStyle w:val="TOC1"/>
            <w:tabs>
              <w:tab w:val="right" w:leader="dot" w:pos="9350"/>
            </w:tabs>
            <w:rPr>
              <w:noProof/>
              <w:lang w:eastAsia="en-US"/>
            </w:rPr>
          </w:pPr>
          <w:hyperlink w:anchor="_Toc451498148" w:history="1">
            <w:r w:rsidR="00154CB0" w:rsidRPr="0082529F">
              <w:rPr>
                <w:rStyle w:val="Hyperlink"/>
                <w:noProof/>
              </w:rPr>
              <w:t>PEST PREVENTION</w:t>
            </w:r>
            <w:r w:rsidR="00154CB0">
              <w:rPr>
                <w:noProof/>
                <w:webHidden/>
              </w:rPr>
              <w:tab/>
            </w:r>
            <w:r w:rsidR="00154CB0">
              <w:rPr>
                <w:noProof/>
                <w:webHidden/>
              </w:rPr>
              <w:fldChar w:fldCharType="begin"/>
            </w:r>
            <w:r w:rsidR="00154CB0">
              <w:rPr>
                <w:noProof/>
                <w:webHidden/>
              </w:rPr>
              <w:instrText xml:space="preserve"> PAGEREF _Toc451498148 \h </w:instrText>
            </w:r>
            <w:r w:rsidR="00154CB0">
              <w:rPr>
                <w:noProof/>
                <w:webHidden/>
              </w:rPr>
            </w:r>
            <w:r w:rsidR="00154CB0">
              <w:rPr>
                <w:noProof/>
                <w:webHidden/>
              </w:rPr>
              <w:fldChar w:fldCharType="separate"/>
            </w:r>
            <w:r w:rsidR="00154CB0">
              <w:rPr>
                <w:noProof/>
                <w:webHidden/>
              </w:rPr>
              <w:t>14</w:t>
            </w:r>
            <w:r w:rsidR="00154CB0">
              <w:rPr>
                <w:noProof/>
                <w:webHidden/>
              </w:rPr>
              <w:fldChar w:fldCharType="end"/>
            </w:r>
          </w:hyperlink>
        </w:p>
        <w:p w14:paraId="657C3DEF" w14:textId="77777777" w:rsidR="00154CB0" w:rsidRDefault="009516A5">
          <w:pPr>
            <w:pStyle w:val="TOC1"/>
            <w:tabs>
              <w:tab w:val="right" w:leader="dot" w:pos="9350"/>
            </w:tabs>
            <w:rPr>
              <w:noProof/>
              <w:lang w:eastAsia="en-US"/>
            </w:rPr>
          </w:pPr>
          <w:hyperlink w:anchor="_Toc451498149" w:history="1">
            <w:r w:rsidR="00154CB0" w:rsidRPr="0082529F">
              <w:rPr>
                <w:rStyle w:val="Hyperlink"/>
                <w:noProof/>
              </w:rPr>
              <w:t>ACTION THRESHOLDS</w:t>
            </w:r>
            <w:r w:rsidR="00154CB0">
              <w:rPr>
                <w:noProof/>
                <w:webHidden/>
              </w:rPr>
              <w:tab/>
            </w:r>
            <w:r w:rsidR="00154CB0">
              <w:rPr>
                <w:noProof/>
                <w:webHidden/>
              </w:rPr>
              <w:fldChar w:fldCharType="begin"/>
            </w:r>
            <w:r w:rsidR="00154CB0">
              <w:rPr>
                <w:noProof/>
                <w:webHidden/>
              </w:rPr>
              <w:instrText xml:space="preserve"> PAGEREF _Toc451498149 \h </w:instrText>
            </w:r>
            <w:r w:rsidR="00154CB0">
              <w:rPr>
                <w:noProof/>
                <w:webHidden/>
              </w:rPr>
            </w:r>
            <w:r w:rsidR="00154CB0">
              <w:rPr>
                <w:noProof/>
                <w:webHidden/>
              </w:rPr>
              <w:fldChar w:fldCharType="separate"/>
            </w:r>
            <w:r w:rsidR="00154CB0">
              <w:rPr>
                <w:noProof/>
                <w:webHidden/>
              </w:rPr>
              <w:t>14</w:t>
            </w:r>
            <w:r w:rsidR="00154CB0">
              <w:rPr>
                <w:noProof/>
                <w:webHidden/>
              </w:rPr>
              <w:fldChar w:fldCharType="end"/>
            </w:r>
          </w:hyperlink>
        </w:p>
        <w:p w14:paraId="6A60E02D" w14:textId="77777777" w:rsidR="00154CB0" w:rsidRDefault="009516A5">
          <w:pPr>
            <w:pStyle w:val="TOC1"/>
            <w:tabs>
              <w:tab w:val="right" w:leader="dot" w:pos="9350"/>
            </w:tabs>
            <w:rPr>
              <w:noProof/>
              <w:lang w:eastAsia="en-US"/>
            </w:rPr>
          </w:pPr>
          <w:hyperlink w:anchor="_Toc451498150" w:history="1">
            <w:r w:rsidR="00154CB0" w:rsidRPr="0082529F">
              <w:rPr>
                <w:rStyle w:val="Hyperlink"/>
                <w:noProof/>
              </w:rPr>
              <w:t>PEST SPECIFIC EXAMPLES</w:t>
            </w:r>
            <w:r w:rsidR="00154CB0">
              <w:rPr>
                <w:noProof/>
                <w:webHidden/>
              </w:rPr>
              <w:tab/>
            </w:r>
            <w:r w:rsidR="00154CB0">
              <w:rPr>
                <w:noProof/>
                <w:webHidden/>
              </w:rPr>
              <w:fldChar w:fldCharType="begin"/>
            </w:r>
            <w:r w:rsidR="00154CB0">
              <w:rPr>
                <w:noProof/>
                <w:webHidden/>
              </w:rPr>
              <w:instrText xml:space="preserve"> PAGEREF _Toc451498150 \h </w:instrText>
            </w:r>
            <w:r w:rsidR="00154CB0">
              <w:rPr>
                <w:noProof/>
                <w:webHidden/>
              </w:rPr>
            </w:r>
            <w:r w:rsidR="00154CB0">
              <w:rPr>
                <w:noProof/>
                <w:webHidden/>
              </w:rPr>
              <w:fldChar w:fldCharType="separate"/>
            </w:r>
            <w:r w:rsidR="00154CB0">
              <w:rPr>
                <w:noProof/>
                <w:webHidden/>
              </w:rPr>
              <w:t>15</w:t>
            </w:r>
            <w:r w:rsidR="00154CB0">
              <w:rPr>
                <w:noProof/>
                <w:webHidden/>
              </w:rPr>
              <w:fldChar w:fldCharType="end"/>
            </w:r>
          </w:hyperlink>
        </w:p>
        <w:p w14:paraId="2184FCD6" w14:textId="77777777" w:rsidR="00154CB0" w:rsidRDefault="009516A5">
          <w:pPr>
            <w:pStyle w:val="TOC2"/>
            <w:tabs>
              <w:tab w:val="right" w:leader="dot" w:pos="9350"/>
            </w:tabs>
            <w:rPr>
              <w:noProof/>
              <w:lang w:eastAsia="en-US"/>
            </w:rPr>
          </w:pPr>
          <w:hyperlink w:anchor="_Toc451498151" w:history="1">
            <w:r w:rsidR="00154CB0" w:rsidRPr="0082529F">
              <w:rPr>
                <w:rStyle w:val="Hyperlink"/>
                <w:noProof/>
              </w:rPr>
              <w:t>Cockroaches</w:t>
            </w:r>
            <w:r w:rsidR="00154CB0">
              <w:rPr>
                <w:noProof/>
                <w:webHidden/>
              </w:rPr>
              <w:tab/>
            </w:r>
            <w:r w:rsidR="00154CB0">
              <w:rPr>
                <w:noProof/>
                <w:webHidden/>
              </w:rPr>
              <w:fldChar w:fldCharType="begin"/>
            </w:r>
            <w:r w:rsidR="00154CB0">
              <w:rPr>
                <w:noProof/>
                <w:webHidden/>
              </w:rPr>
              <w:instrText xml:space="preserve"> PAGEREF _Toc451498151 \h </w:instrText>
            </w:r>
            <w:r w:rsidR="00154CB0">
              <w:rPr>
                <w:noProof/>
                <w:webHidden/>
              </w:rPr>
            </w:r>
            <w:r w:rsidR="00154CB0">
              <w:rPr>
                <w:noProof/>
                <w:webHidden/>
              </w:rPr>
              <w:fldChar w:fldCharType="separate"/>
            </w:r>
            <w:r w:rsidR="00154CB0">
              <w:rPr>
                <w:noProof/>
                <w:webHidden/>
              </w:rPr>
              <w:t>15</w:t>
            </w:r>
            <w:r w:rsidR="00154CB0">
              <w:rPr>
                <w:noProof/>
                <w:webHidden/>
              </w:rPr>
              <w:fldChar w:fldCharType="end"/>
            </w:r>
          </w:hyperlink>
        </w:p>
        <w:p w14:paraId="05E45318" w14:textId="77777777" w:rsidR="00154CB0" w:rsidRDefault="009516A5">
          <w:pPr>
            <w:pStyle w:val="TOC2"/>
            <w:tabs>
              <w:tab w:val="right" w:leader="dot" w:pos="9350"/>
            </w:tabs>
            <w:rPr>
              <w:noProof/>
              <w:lang w:eastAsia="en-US"/>
            </w:rPr>
          </w:pPr>
          <w:hyperlink w:anchor="_Toc451498152" w:history="1">
            <w:r w:rsidR="00154CB0" w:rsidRPr="0082529F">
              <w:rPr>
                <w:rStyle w:val="Hyperlink"/>
                <w:noProof/>
              </w:rPr>
              <w:t>Ants</w:t>
            </w:r>
            <w:r w:rsidR="00154CB0">
              <w:rPr>
                <w:noProof/>
                <w:webHidden/>
              </w:rPr>
              <w:tab/>
            </w:r>
            <w:r w:rsidR="00154CB0">
              <w:rPr>
                <w:noProof/>
                <w:webHidden/>
              </w:rPr>
              <w:fldChar w:fldCharType="begin"/>
            </w:r>
            <w:r w:rsidR="00154CB0">
              <w:rPr>
                <w:noProof/>
                <w:webHidden/>
              </w:rPr>
              <w:instrText xml:space="preserve"> PAGEREF _Toc451498152 \h </w:instrText>
            </w:r>
            <w:r w:rsidR="00154CB0">
              <w:rPr>
                <w:noProof/>
                <w:webHidden/>
              </w:rPr>
            </w:r>
            <w:r w:rsidR="00154CB0">
              <w:rPr>
                <w:noProof/>
                <w:webHidden/>
              </w:rPr>
              <w:fldChar w:fldCharType="separate"/>
            </w:r>
            <w:r w:rsidR="00154CB0">
              <w:rPr>
                <w:noProof/>
                <w:webHidden/>
              </w:rPr>
              <w:t>18</w:t>
            </w:r>
            <w:r w:rsidR="00154CB0">
              <w:rPr>
                <w:noProof/>
                <w:webHidden/>
              </w:rPr>
              <w:fldChar w:fldCharType="end"/>
            </w:r>
          </w:hyperlink>
        </w:p>
        <w:p w14:paraId="23547FC9" w14:textId="77777777" w:rsidR="00154CB0" w:rsidRDefault="009516A5">
          <w:pPr>
            <w:pStyle w:val="TOC3"/>
            <w:tabs>
              <w:tab w:val="right" w:leader="dot" w:pos="9350"/>
            </w:tabs>
            <w:rPr>
              <w:noProof/>
              <w:lang w:eastAsia="en-US"/>
            </w:rPr>
          </w:pPr>
          <w:hyperlink w:anchor="_Toc451498153" w:history="1">
            <w:r w:rsidR="00154CB0" w:rsidRPr="0082529F">
              <w:rPr>
                <w:rStyle w:val="Hyperlink"/>
                <w:noProof/>
              </w:rPr>
              <w:t>Red imported fire ant</w:t>
            </w:r>
            <w:r w:rsidR="00154CB0">
              <w:rPr>
                <w:noProof/>
                <w:webHidden/>
              </w:rPr>
              <w:tab/>
            </w:r>
            <w:r w:rsidR="00154CB0">
              <w:rPr>
                <w:noProof/>
                <w:webHidden/>
              </w:rPr>
              <w:fldChar w:fldCharType="begin"/>
            </w:r>
            <w:r w:rsidR="00154CB0">
              <w:rPr>
                <w:noProof/>
                <w:webHidden/>
              </w:rPr>
              <w:instrText xml:space="preserve"> PAGEREF _Toc451498153 \h </w:instrText>
            </w:r>
            <w:r w:rsidR="00154CB0">
              <w:rPr>
                <w:noProof/>
                <w:webHidden/>
              </w:rPr>
            </w:r>
            <w:r w:rsidR="00154CB0">
              <w:rPr>
                <w:noProof/>
                <w:webHidden/>
              </w:rPr>
              <w:fldChar w:fldCharType="separate"/>
            </w:r>
            <w:r w:rsidR="00154CB0">
              <w:rPr>
                <w:noProof/>
                <w:webHidden/>
              </w:rPr>
              <w:t>21</w:t>
            </w:r>
            <w:r w:rsidR="00154CB0">
              <w:rPr>
                <w:noProof/>
                <w:webHidden/>
              </w:rPr>
              <w:fldChar w:fldCharType="end"/>
            </w:r>
          </w:hyperlink>
        </w:p>
        <w:p w14:paraId="7BB7011B" w14:textId="77777777" w:rsidR="00154CB0" w:rsidRDefault="009516A5">
          <w:pPr>
            <w:pStyle w:val="TOC3"/>
            <w:tabs>
              <w:tab w:val="right" w:leader="dot" w:pos="9350"/>
            </w:tabs>
            <w:rPr>
              <w:noProof/>
              <w:lang w:eastAsia="en-US"/>
            </w:rPr>
          </w:pPr>
          <w:hyperlink w:anchor="_Toc451498154" w:history="1">
            <w:r w:rsidR="00154CB0" w:rsidRPr="0082529F">
              <w:rPr>
                <w:rStyle w:val="Hyperlink"/>
                <w:noProof/>
              </w:rPr>
              <w:t>Carpenter ant</w:t>
            </w:r>
            <w:r w:rsidR="00154CB0">
              <w:rPr>
                <w:noProof/>
                <w:webHidden/>
              </w:rPr>
              <w:tab/>
            </w:r>
            <w:r w:rsidR="00154CB0">
              <w:rPr>
                <w:noProof/>
                <w:webHidden/>
              </w:rPr>
              <w:fldChar w:fldCharType="begin"/>
            </w:r>
            <w:r w:rsidR="00154CB0">
              <w:rPr>
                <w:noProof/>
                <w:webHidden/>
              </w:rPr>
              <w:instrText xml:space="preserve"> PAGEREF _Toc451498154 \h </w:instrText>
            </w:r>
            <w:r w:rsidR="00154CB0">
              <w:rPr>
                <w:noProof/>
                <w:webHidden/>
              </w:rPr>
            </w:r>
            <w:r w:rsidR="00154CB0">
              <w:rPr>
                <w:noProof/>
                <w:webHidden/>
              </w:rPr>
              <w:fldChar w:fldCharType="separate"/>
            </w:r>
            <w:r w:rsidR="00154CB0">
              <w:rPr>
                <w:noProof/>
                <w:webHidden/>
              </w:rPr>
              <w:t>22</w:t>
            </w:r>
            <w:r w:rsidR="00154CB0">
              <w:rPr>
                <w:noProof/>
                <w:webHidden/>
              </w:rPr>
              <w:fldChar w:fldCharType="end"/>
            </w:r>
          </w:hyperlink>
        </w:p>
        <w:p w14:paraId="36B266C4" w14:textId="77777777" w:rsidR="00154CB0" w:rsidRDefault="009516A5">
          <w:pPr>
            <w:pStyle w:val="TOC2"/>
            <w:tabs>
              <w:tab w:val="right" w:leader="dot" w:pos="9350"/>
            </w:tabs>
            <w:rPr>
              <w:noProof/>
              <w:lang w:eastAsia="en-US"/>
            </w:rPr>
          </w:pPr>
          <w:hyperlink w:anchor="_Toc451498155" w:history="1">
            <w:r w:rsidR="00154CB0" w:rsidRPr="0082529F">
              <w:rPr>
                <w:rStyle w:val="Hyperlink"/>
                <w:noProof/>
              </w:rPr>
              <w:t>Termites</w:t>
            </w:r>
            <w:r w:rsidR="00154CB0">
              <w:rPr>
                <w:noProof/>
                <w:webHidden/>
              </w:rPr>
              <w:tab/>
            </w:r>
            <w:r w:rsidR="00154CB0">
              <w:rPr>
                <w:noProof/>
                <w:webHidden/>
              </w:rPr>
              <w:fldChar w:fldCharType="begin"/>
            </w:r>
            <w:r w:rsidR="00154CB0">
              <w:rPr>
                <w:noProof/>
                <w:webHidden/>
              </w:rPr>
              <w:instrText xml:space="preserve"> PAGEREF _Toc451498155 \h </w:instrText>
            </w:r>
            <w:r w:rsidR="00154CB0">
              <w:rPr>
                <w:noProof/>
                <w:webHidden/>
              </w:rPr>
            </w:r>
            <w:r w:rsidR="00154CB0">
              <w:rPr>
                <w:noProof/>
                <w:webHidden/>
              </w:rPr>
              <w:fldChar w:fldCharType="separate"/>
            </w:r>
            <w:r w:rsidR="00154CB0">
              <w:rPr>
                <w:noProof/>
                <w:webHidden/>
              </w:rPr>
              <w:t>24</w:t>
            </w:r>
            <w:r w:rsidR="00154CB0">
              <w:rPr>
                <w:noProof/>
                <w:webHidden/>
              </w:rPr>
              <w:fldChar w:fldCharType="end"/>
            </w:r>
          </w:hyperlink>
        </w:p>
        <w:p w14:paraId="751D2DB7" w14:textId="77777777" w:rsidR="00154CB0" w:rsidRDefault="009516A5">
          <w:pPr>
            <w:pStyle w:val="TOC2"/>
            <w:tabs>
              <w:tab w:val="right" w:leader="dot" w:pos="9350"/>
            </w:tabs>
            <w:rPr>
              <w:noProof/>
              <w:lang w:eastAsia="en-US"/>
            </w:rPr>
          </w:pPr>
          <w:hyperlink w:anchor="_Toc451498156" w:history="1">
            <w:r w:rsidR="00154CB0" w:rsidRPr="0082529F">
              <w:rPr>
                <w:rStyle w:val="Hyperlink"/>
                <w:noProof/>
              </w:rPr>
              <w:t>Bed Bugs</w:t>
            </w:r>
            <w:r w:rsidR="00154CB0">
              <w:rPr>
                <w:noProof/>
                <w:webHidden/>
              </w:rPr>
              <w:tab/>
            </w:r>
            <w:r w:rsidR="00154CB0">
              <w:rPr>
                <w:noProof/>
                <w:webHidden/>
              </w:rPr>
              <w:fldChar w:fldCharType="begin"/>
            </w:r>
            <w:r w:rsidR="00154CB0">
              <w:rPr>
                <w:noProof/>
                <w:webHidden/>
              </w:rPr>
              <w:instrText xml:space="preserve"> PAGEREF _Toc451498156 \h </w:instrText>
            </w:r>
            <w:r w:rsidR="00154CB0">
              <w:rPr>
                <w:noProof/>
                <w:webHidden/>
              </w:rPr>
            </w:r>
            <w:r w:rsidR="00154CB0">
              <w:rPr>
                <w:noProof/>
                <w:webHidden/>
              </w:rPr>
              <w:fldChar w:fldCharType="separate"/>
            </w:r>
            <w:r w:rsidR="00154CB0">
              <w:rPr>
                <w:noProof/>
                <w:webHidden/>
              </w:rPr>
              <w:t>28</w:t>
            </w:r>
            <w:r w:rsidR="00154CB0">
              <w:rPr>
                <w:noProof/>
                <w:webHidden/>
              </w:rPr>
              <w:fldChar w:fldCharType="end"/>
            </w:r>
          </w:hyperlink>
        </w:p>
        <w:p w14:paraId="7B6FAE60" w14:textId="77777777" w:rsidR="00154CB0" w:rsidRDefault="009516A5">
          <w:pPr>
            <w:pStyle w:val="TOC2"/>
            <w:tabs>
              <w:tab w:val="right" w:leader="dot" w:pos="9350"/>
            </w:tabs>
            <w:rPr>
              <w:noProof/>
              <w:lang w:eastAsia="en-US"/>
            </w:rPr>
          </w:pPr>
          <w:hyperlink w:anchor="_Toc451498157" w:history="1">
            <w:r w:rsidR="00154CB0" w:rsidRPr="0082529F">
              <w:rPr>
                <w:rStyle w:val="Hyperlink"/>
                <w:noProof/>
              </w:rPr>
              <w:t>Bees and Wasps</w:t>
            </w:r>
            <w:r w:rsidR="00154CB0">
              <w:rPr>
                <w:noProof/>
                <w:webHidden/>
              </w:rPr>
              <w:tab/>
            </w:r>
            <w:r w:rsidR="00154CB0">
              <w:rPr>
                <w:noProof/>
                <w:webHidden/>
              </w:rPr>
              <w:fldChar w:fldCharType="begin"/>
            </w:r>
            <w:r w:rsidR="00154CB0">
              <w:rPr>
                <w:noProof/>
                <w:webHidden/>
              </w:rPr>
              <w:instrText xml:space="preserve"> PAGEREF _Toc451498157 \h </w:instrText>
            </w:r>
            <w:r w:rsidR="00154CB0">
              <w:rPr>
                <w:noProof/>
                <w:webHidden/>
              </w:rPr>
            </w:r>
            <w:r w:rsidR="00154CB0">
              <w:rPr>
                <w:noProof/>
                <w:webHidden/>
              </w:rPr>
              <w:fldChar w:fldCharType="separate"/>
            </w:r>
            <w:r w:rsidR="00154CB0">
              <w:rPr>
                <w:noProof/>
                <w:webHidden/>
              </w:rPr>
              <w:t>32</w:t>
            </w:r>
            <w:r w:rsidR="00154CB0">
              <w:rPr>
                <w:noProof/>
                <w:webHidden/>
              </w:rPr>
              <w:fldChar w:fldCharType="end"/>
            </w:r>
          </w:hyperlink>
        </w:p>
        <w:p w14:paraId="0681A478" w14:textId="77777777" w:rsidR="00154CB0" w:rsidRDefault="009516A5">
          <w:pPr>
            <w:pStyle w:val="TOC3"/>
            <w:tabs>
              <w:tab w:val="right" w:leader="dot" w:pos="9350"/>
            </w:tabs>
            <w:rPr>
              <w:noProof/>
              <w:lang w:eastAsia="en-US"/>
            </w:rPr>
          </w:pPr>
          <w:hyperlink w:anchor="_Toc451498158" w:history="1">
            <w:r w:rsidR="00154CB0" w:rsidRPr="0082529F">
              <w:rPr>
                <w:rStyle w:val="Hyperlink"/>
                <w:noProof/>
              </w:rPr>
              <w:t>Carpenter Bees</w:t>
            </w:r>
            <w:r w:rsidR="00154CB0">
              <w:rPr>
                <w:noProof/>
                <w:webHidden/>
              </w:rPr>
              <w:tab/>
            </w:r>
            <w:r w:rsidR="00154CB0">
              <w:rPr>
                <w:noProof/>
                <w:webHidden/>
              </w:rPr>
              <w:fldChar w:fldCharType="begin"/>
            </w:r>
            <w:r w:rsidR="00154CB0">
              <w:rPr>
                <w:noProof/>
                <w:webHidden/>
              </w:rPr>
              <w:instrText xml:space="preserve"> PAGEREF _Toc451498158 \h </w:instrText>
            </w:r>
            <w:r w:rsidR="00154CB0">
              <w:rPr>
                <w:noProof/>
                <w:webHidden/>
              </w:rPr>
            </w:r>
            <w:r w:rsidR="00154CB0">
              <w:rPr>
                <w:noProof/>
                <w:webHidden/>
              </w:rPr>
              <w:fldChar w:fldCharType="separate"/>
            </w:r>
            <w:r w:rsidR="00154CB0">
              <w:rPr>
                <w:noProof/>
                <w:webHidden/>
              </w:rPr>
              <w:t>36</w:t>
            </w:r>
            <w:r w:rsidR="00154CB0">
              <w:rPr>
                <w:noProof/>
                <w:webHidden/>
              </w:rPr>
              <w:fldChar w:fldCharType="end"/>
            </w:r>
          </w:hyperlink>
        </w:p>
        <w:p w14:paraId="368F525B" w14:textId="77777777" w:rsidR="00154CB0" w:rsidRDefault="009516A5">
          <w:pPr>
            <w:pStyle w:val="TOC2"/>
            <w:tabs>
              <w:tab w:val="right" w:leader="dot" w:pos="9350"/>
            </w:tabs>
            <w:rPr>
              <w:noProof/>
              <w:lang w:eastAsia="en-US"/>
            </w:rPr>
          </w:pPr>
          <w:hyperlink w:anchor="_Toc451498159" w:history="1">
            <w:r w:rsidR="00154CB0" w:rsidRPr="0082529F">
              <w:rPr>
                <w:rStyle w:val="Hyperlink"/>
                <w:noProof/>
              </w:rPr>
              <w:t>Booklice, Silverfish, and Firebrats</w:t>
            </w:r>
            <w:r w:rsidR="00154CB0">
              <w:rPr>
                <w:noProof/>
                <w:webHidden/>
              </w:rPr>
              <w:tab/>
            </w:r>
            <w:r w:rsidR="00154CB0">
              <w:rPr>
                <w:noProof/>
                <w:webHidden/>
              </w:rPr>
              <w:fldChar w:fldCharType="begin"/>
            </w:r>
            <w:r w:rsidR="00154CB0">
              <w:rPr>
                <w:noProof/>
                <w:webHidden/>
              </w:rPr>
              <w:instrText xml:space="preserve"> PAGEREF _Toc451498159 \h </w:instrText>
            </w:r>
            <w:r w:rsidR="00154CB0">
              <w:rPr>
                <w:noProof/>
                <w:webHidden/>
              </w:rPr>
            </w:r>
            <w:r w:rsidR="00154CB0">
              <w:rPr>
                <w:noProof/>
                <w:webHidden/>
              </w:rPr>
              <w:fldChar w:fldCharType="separate"/>
            </w:r>
            <w:r w:rsidR="00154CB0">
              <w:rPr>
                <w:noProof/>
                <w:webHidden/>
              </w:rPr>
              <w:t>37</w:t>
            </w:r>
            <w:r w:rsidR="00154CB0">
              <w:rPr>
                <w:noProof/>
                <w:webHidden/>
              </w:rPr>
              <w:fldChar w:fldCharType="end"/>
            </w:r>
          </w:hyperlink>
        </w:p>
        <w:p w14:paraId="335740D4" w14:textId="77777777" w:rsidR="00154CB0" w:rsidRDefault="009516A5">
          <w:pPr>
            <w:pStyle w:val="TOC2"/>
            <w:tabs>
              <w:tab w:val="right" w:leader="dot" w:pos="9350"/>
            </w:tabs>
            <w:rPr>
              <w:noProof/>
              <w:lang w:eastAsia="en-US"/>
            </w:rPr>
          </w:pPr>
          <w:hyperlink w:anchor="_Toc451498160" w:history="1">
            <w:r w:rsidR="00154CB0" w:rsidRPr="0082529F">
              <w:rPr>
                <w:rStyle w:val="Hyperlink"/>
                <w:noProof/>
              </w:rPr>
              <w:t>Flies</w:t>
            </w:r>
            <w:r w:rsidR="00154CB0">
              <w:rPr>
                <w:noProof/>
                <w:webHidden/>
              </w:rPr>
              <w:tab/>
            </w:r>
            <w:r w:rsidR="00154CB0">
              <w:rPr>
                <w:noProof/>
                <w:webHidden/>
              </w:rPr>
              <w:fldChar w:fldCharType="begin"/>
            </w:r>
            <w:r w:rsidR="00154CB0">
              <w:rPr>
                <w:noProof/>
                <w:webHidden/>
              </w:rPr>
              <w:instrText xml:space="preserve"> PAGEREF _Toc451498160 \h </w:instrText>
            </w:r>
            <w:r w:rsidR="00154CB0">
              <w:rPr>
                <w:noProof/>
                <w:webHidden/>
              </w:rPr>
            </w:r>
            <w:r w:rsidR="00154CB0">
              <w:rPr>
                <w:noProof/>
                <w:webHidden/>
              </w:rPr>
              <w:fldChar w:fldCharType="separate"/>
            </w:r>
            <w:r w:rsidR="00154CB0">
              <w:rPr>
                <w:noProof/>
                <w:webHidden/>
              </w:rPr>
              <w:t>39</w:t>
            </w:r>
            <w:r w:rsidR="00154CB0">
              <w:rPr>
                <w:noProof/>
                <w:webHidden/>
              </w:rPr>
              <w:fldChar w:fldCharType="end"/>
            </w:r>
          </w:hyperlink>
        </w:p>
        <w:p w14:paraId="355EE1B4" w14:textId="77777777" w:rsidR="00154CB0" w:rsidRDefault="009516A5">
          <w:pPr>
            <w:pStyle w:val="TOC2"/>
            <w:tabs>
              <w:tab w:val="right" w:leader="dot" w:pos="9350"/>
            </w:tabs>
            <w:rPr>
              <w:noProof/>
              <w:lang w:eastAsia="en-US"/>
            </w:rPr>
          </w:pPr>
          <w:hyperlink w:anchor="_Toc451498161" w:history="1">
            <w:r w:rsidR="00154CB0" w:rsidRPr="0082529F">
              <w:rPr>
                <w:rStyle w:val="Hyperlink"/>
                <w:noProof/>
              </w:rPr>
              <w:t>Stored Product Pests</w:t>
            </w:r>
            <w:r w:rsidR="00154CB0">
              <w:rPr>
                <w:noProof/>
                <w:webHidden/>
              </w:rPr>
              <w:tab/>
            </w:r>
            <w:r w:rsidR="00154CB0">
              <w:rPr>
                <w:noProof/>
                <w:webHidden/>
              </w:rPr>
              <w:fldChar w:fldCharType="begin"/>
            </w:r>
            <w:r w:rsidR="00154CB0">
              <w:rPr>
                <w:noProof/>
                <w:webHidden/>
              </w:rPr>
              <w:instrText xml:space="preserve"> PAGEREF _Toc451498161 \h </w:instrText>
            </w:r>
            <w:r w:rsidR="00154CB0">
              <w:rPr>
                <w:noProof/>
                <w:webHidden/>
              </w:rPr>
            </w:r>
            <w:r w:rsidR="00154CB0">
              <w:rPr>
                <w:noProof/>
                <w:webHidden/>
              </w:rPr>
              <w:fldChar w:fldCharType="separate"/>
            </w:r>
            <w:r w:rsidR="00154CB0">
              <w:rPr>
                <w:noProof/>
                <w:webHidden/>
              </w:rPr>
              <w:t>42</w:t>
            </w:r>
            <w:r w:rsidR="00154CB0">
              <w:rPr>
                <w:noProof/>
                <w:webHidden/>
              </w:rPr>
              <w:fldChar w:fldCharType="end"/>
            </w:r>
          </w:hyperlink>
        </w:p>
        <w:p w14:paraId="14058452" w14:textId="77777777" w:rsidR="00154CB0" w:rsidRDefault="009516A5">
          <w:pPr>
            <w:pStyle w:val="TOC2"/>
            <w:tabs>
              <w:tab w:val="right" w:leader="dot" w:pos="9350"/>
            </w:tabs>
            <w:rPr>
              <w:noProof/>
              <w:lang w:eastAsia="en-US"/>
            </w:rPr>
          </w:pPr>
          <w:hyperlink w:anchor="_Toc451498162" w:history="1">
            <w:r w:rsidR="00154CB0" w:rsidRPr="0082529F">
              <w:rPr>
                <w:rStyle w:val="Hyperlink"/>
                <w:noProof/>
              </w:rPr>
              <w:t>Pillbugs and Sowbugs</w:t>
            </w:r>
            <w:r w:rsidR="00154CB0">
              <w:rPr>
                <w:noProof/>
                <w:webHidden/>
              </w:rPr>
              <w:tab/>
            </w:r>
            <w:r w:rsidR="00154CB0">
              <w:rPr>
                <w:noProof/>
                <w:webHidden/>
              </w:rPr>
              <w:fldChar w:fldCharType="begin"/>
            </w:r>
            <w:r w:rsidR="00154CB0">
              <w:rPr>
                <w:noProof/>
                <w:webHidden/>
              </w:rPr>
              <w:instrText xml:space="preserve"> PAGEREF _Toc451498162 \h </w:instrText>
            </w:r>
            <w:r w:rsidR="00154CB0">
              <w:rPr>
                <w:noProof/>
                <w:webHidden/>
              </w:rPr>
            </w:r>
            <w:r w:rsidR="00154CB0">
              <w:rPr>
                <w:noProof/>
                <w:webHidden/>
              </w:rPr>
              <w:fldChar w:fldCharType="separate"/>
            </w:r>
            <w:r w:rsidR="00154CB0">
              <w:rPr>
                <w:noProof/>
                <w:webHidden/>
              </w:rPr>
              <w:t>45</w:t>
            </w:r>
            <w:r w:rsidR="00154CB0">
              <w:rPr>
                <w:noProof/>
                <w:webHidden/>
              </w:rPr>
              <w:fldChar w:fldCharType="end"/>
            </w:r>
          </w:hyperlink>
        </w:p>
        <w:p w14:paraId="32B1EDAB" w14:textId="77777777" w:rsidR="00154CB0" w:rsidRDefault="009516A5">
          <w:pPr>
            <w:pStyle w:val="TOC2"/>
            <w:tabs>
              <w:tab w:val="right" w:leader="dot" w:pos="9350"/>
            </w:tabs>
            <w:rPr>
              <w:noProof/>
              <w:lang w:eastAsia="en-US"/>
            </w:rPr>
          </w:pPr>
          <w:hyperlink w:anchor="_Toc451498163" w:history="1">
            <w:r w:rsidR="00154CB0" w:rsidRPr="0082529F">
              <w:rPr>
                <w:rStyle w:val="Hyperlink"/>
                <w:noProof/>
              </w:rPr>
              <w:t>Crickets</w:t>
            </w:r>
            <w:r w:rsidR="00154CB0">
              <w:rPr>
                <w:noProof/>
                <w:webHidden/>
              </w:rPr>
              <w:tab/>
            </w:r>
            <w:r w:rsidR="00154CB0">
              <w:rPr>
                <w:noProof/>
                <w:webHidden/>
              </w:rPr>
              <w:fldChar w:fldCharType="begin"/>
            </w:r>
            <w:r w:rsidR="00154CB0">
              <w:rPr>
                <w:noProof/>
                <w:webHidden/>
              </w:rPr>
              <w:instrText xml:space="preserve"> PAGEREF _Toc451498163 \h </w:instrText>
            </w:r>
            <w:r w:rsidR="00154CB0">
              <w:rPr>
                <w:noProof/>
                <w:webHidden/>
              </w:rPr>
            </w:r>
            <w:r w:rsidR="00154CB0">
              <w:rPr>
                <w:noProof/>
                <w:webHidden/>
              </w:rPr>
              <w:fldChar w:fldCharType="separate"/>
            </w:r>
            <w:r w:rsidR="00154CB0">
              <w:rPr>
                <w:noProof/>
                <w:webHidden/>
              </w:rPr>
              <w:t>46</w:t>
            </w:r>
            <w:r w:rsidR="00154CB0">
              <w:rPr>
                <w:noProof/>
                <w:webHidden/>
              </w:rPr>
              <w:fldChar w:fldCharType="end"/>
            </w:r>
          </w:hyperlink>
        </w:p>
        <w:p w14:paraId="6EF79594" w14:textId="77777777" w:rsidR="00154CB0" w:rsidRDefault="009516A5">
          <w:pPr>
            <w:pStyle w:val="TOC2"/>
            <w:tabs>
              <w:tab w:val="right" w:leader="dot" w:pos="9350"/>
            </w:tabs>
            <w:rPr>
              <w:noProof/>
              <w:lang w:eastAsia="en-US"/>
            </w:rPr>
          </w:pPr>
          <w:hyperlink w:anchor="_Toc451498164" w:history="1">
            <w:r w:rsidR="00154CB0" w:rsidRPr="0082529F">
              <w:rPr>
                <w:rStyle w:val="Hyperlink"/>
                <w:noProof/>
              </w:rPr>
              <w:t>Ground Beetles</w:t>
            </w:r>
            <w:r w:rsidR="00154CB0">
              <w:rPr>
                <w:noProof/>
                <w:webHidden/>
              </w:rPr>
              <w:tab/>
            </w:r>
            <w:r w:rsidR="00154CB0">
              <w:rPr>
                <w:noProof/>
                <w:webHidden/>
              </w:rPr>
              <w:fldChar w:fldCharType="begin"/>
            </w:r>
            <w:r w:rsidR="00154CB0">
              <w:rPr>
                <w:noProof/>
                <w:webHidden/>
              </w:rPr>
              <w:instrText xml:space="preserve"> PAGEREF _Toc451498164 \h </w:instrText>
            </w:r>
            <w:r w:rsidR="00154CB0">
              <w:rPr>
                <w:noProof/>
                <w:webHidden/>
              </w:rPr>
            </w:r>
            <w:r w:rsidR="00154CB0">
              <w:rPr>
                <w:noProof/>
                <w:webHidden/>
              </w:rPr>
              <w:fldChar w:fldCharType="separate"/>
            </w:r>
            <w:r w:rsidR="00154CB0">
              <w:rPr>
                <w:noProof/>
                <w:webHidden/>
              </w:rPr>
              <w:t>49</w:t>
            </w:r>
            <w:r w:rsidR="00154CB0">
              <w:rPr>
                <w:noProof/>
                <w:webHidden/>
              </w:rPr>
              <w:fldChar w:fldCharType="end"/>
            </w:r>
          </w:hyperlink>
        </w:p>
        <w:p w14:paraId="2B325484" w14:textId="77777777" w:rsidR="00154CB0" w:rsidRDefault="009516A5">
          <w:pPr>
            <w:pStyle w:val="TOC2"/>
            <w:tabs>
              <w:tab w:val="right" w:leader="dot" w:pos="9350"/>
            </w:tabs>
            <w:rPr>
              <w:noProof/>
              <w:lang w:eastAsia="en-US"/>
            </w:rPr>
          </w:pPr>
          <w:hyperlink w:anchor="_Toc451498165" w:history="1">
            <w:r w:rsidR="00154CB0" w:rsidRPr="0082529F">
              <w:rPr>
                <w:rStyle w:val="Hyperlink"/>
                <w:noProof/>
              </w:rPr>
              <w:t>Fleas</w:t>
            </w:r>
            <w:r w:rsidR="00154CB0">
              <w:rPr>
                <w:noProof/>
                <w:webHidden/>
              </w:rPr>
              <w:tab/>
            </w:r>
            <w:r w:rsidR="00154CB0">
              <w:rPr>
                <w:noProof/>
                <w:webHidden/>
              </w:rPr>
              <w:fldChar w:fldCharType="begin"/>
            </w:r>
            <w:r w:rsidR="00154CB0">
              <w:rPr>
                <w:noProof/>
                <w:webHidden/>
              </w:rPr>
              <w:instrText xml:space="preserve"> PAGEREF _Toc451498165 \h </w:instrText>
            </w:r>
            <w:r w:rsidR="00154CB0">
              <w:rPr>
                <w:noProof/>
                <w:webHidden/>
              </w:rPr>
            </w:r>
            <w:r w:rsidR="00154CB0">
              <w:rPr>
                <w:noProof/>
                <w:webHidden/>
              </w:rPr>
              <w:fldChar w:fldCharType="separate"/>
            </w:r>
            <w:r w:rsidR="00154CB0">
              <w:rPr>
                <w:noProof/>
                <w:webHidden/>
              </w:rPr>
              <w:t>50</w:t>
            </w:r>
            <w:r w:rsidR="00154CB0">
              <w:rPr>
                <w:noProof/>
                <w:webHidden/>
              </w:rPr>
              <w:fldChar w:fldCharType="end"/>
            </w:r>
          </w:hyperlink>
        </w:p>
        <w:p w14:paraId="44E10845" w14:textId="77777777" w:rsidR="00154CB0" w:rsidRDefault="009516A5">
          <w:pPr>
            <w:pStyle w:val="TOC2"/>
            <w:tabs>
              <w:tab w:val="right" w:leader="dot" w:pos="9350"/>
            </w:tabs>
            <w:rPr>
              <w:noProof/>
              <w:lang w:eastAsia="en-US"/>
            </w:rPr>
          </w:pPr>
          <w:hyperlink w:anchor="_Toc451498166" w:history="1">
            <w:r w:rsidR="00154CB0" w:rsidRPr="0082529F">
              <w:rPr>
                <w:rStyle w:val="Hyperlink"/>
                <w:noProof/>
              </w:rPr>
              <w:t>Rove Beetles</w:t>
            </w:r>
            <w:r w:rsidR="00154CB0">
              <w:rPr>
                <w:noProof/>
                <w:webHidden/>
              </w:rPr>
              <w:tab/>
            </w:r>
            <w:r w:rsidR="00154CB0">
              <w:rPr>
                <w:noProof/>
                <w:webHidden/>
              </w:rPr>
              <w:fldChar w:fldCharType="begin"/>
            </w:r>
            <w:r w:rsidR="00154CB0">
              <w:rPr>
                <w:noProof/>
                <w:webHidden/>
              </w:rPr>
              <w:instrText xml:space="preserve"> PAGEREF _Toc451498166 \h </w:instrText>
            </w:r>
            <w:r w:rsidR="00154CB0">
              <w:rPr>
                <w:noProof/>
                <w:webHidden/>
              </w:rPr>
            </w:r>
            <w:r w:rsidR="00154CB0">
              <w:rPr>
                <w:noProof/>
                <w:webHidden/>
              </w:rPr>
              <w:fldChar w:fldCharType="separate"/>
            </w:r>
            <w:r w:rsidR="00154CB0">
              <w:rPr>
                <w:noProof/>
                <w:webHidden/>
              </w:rPr>
              <w:t>53</w:t>
            </w:r>
            <w:r w:rsidR="00154CB0">
              <w:rPr>
                <w:noProof/>
                <w:webHidden/>
              </w:rPr>
              <w:fldChar w:fldCharType="end"/>
            </w:r>
          </w:hyperlink>
        </w:p>
        <w:p w14:paraId="08072160" w14:textId="77777777" w:rsidR="00154CB0" w:rsidRDefault="009516A5">
          <w:pPr>
            <w:pStyle w:val="TOC2"/>
            <w:tabs>
              <w:tab w:val="right" w:leader="dot" w:pos="9350"/>
            </w:tabs>
            <w:rPr>
              <w:noProof/>
              <w:lang w:eastAsia="en-US"/>
            </w:rPr>
          </w:pPr>
          <w:hyperlink w:anchor="_Toc451498167" w:history="1">
            <w:r w:rsidR="00154CB0" w:rsidRPr="0082529F">
              <w:rPr>
                <w:rStyle w:val="Hyperlink"/>
                <w:noProof/>
              </w:rPr>
              <w:t>Spiders</w:t>
            </w:r>
            <w:r w:rsidR="00154CB0">
              <w:rPr>
                <w:noProof/>
                <w:webHidden/>
              </w:rPr>
              <w:tab/>
            </w:r>
            <w:r w:rsidR="00154CB0">
              <w:rPr>
                <w:noProof/>
                <w:webHidden/>
              </w:rPr>
              <w:fldChar w:fldCharType="begin"/>
            </w:r>
            <w:r w:rsidR="00154CB0">
              <w:rPr>
                <w:noProof/>
                <w:webHidden/>
              </w:rPr>
              <w:instrText xml:space="preserve"> PAGEREF _Toc451498167 \h </w:instrText>
            </w:r>
            <w:r w:rsidR="00154CB0">
              <w:rPr>
                <w:noProof/>
                <w:webHidden/>
              </w:rPr>
            </w:r>
            <w:r w:rsidR="00154CB0">
              <w:rPr>
                <w:noProof/>
                <w:webHidden/>
              </w:rPr>
              <w:fldChar w:fldCharType="separate"/>
            </w:r>
            <w:r w:rsidR="00154CB0">
              <w:rPr>
                <w:noProof/>
                <w:webHidden/>
              </w:rPr>
              <w:t>54</w:t>
            </w:r>
            <w:r w:rsidR="00154CB0">
              <w:rPr>
                <w:noProof/>
                <w:webHidden/>
              </w:rPr>
              <w:fldChar w:fldCharType="end"/>
            </w:r>
          </w:hyperlink>
        </w:p>
        <w:p w14:paraId="14981F58" w14:textId="77777777" w:rsidR="00154CB0" w:rsidRDefault="009516A5">
          <w:pPr>
            <w:pStyle w:val="TOC2"/>
            <w:tabs>
              <w:tab w:val="right" w:leader="dot" w:pos="9350"/>
            </w:tabs>
            <w:rPr>
              <w:noProof/>
              <w:lang w:eastAsia="en-US"/>
            </w:rPr>
          </w:pPr>
          <w:hyperlink w:anchor="_Toc451498168" w:history="1">
            <w:r w:rsidR="00154CB0" w:rsidRPr="0082529F">
              <w:rPr>
                <w:rStyle w:val="Hyperlink"/>
                <w:noProof/>
              </w:rPr>
              <w:t>Mosquitoes</w:t>
            </w:r>
            <w:r w:rsidR="00154CB0">
              <w:rPr>
                <w:noProof/>
                <w:webHidden/>
              </w:rPr>
              <w:tab/>
            </w:r>
            <w:r w:rsidR="00154CB0">
              <w:rPr>
                <w:noProof/>
                <w:webHidden/>
              </w:rPr>
              <w:fldChar w:fldCharType="begin"/>
            </w:r>
            <w:r w:rsidR="00154CB0">
              <w:rPr>
                <w:noProof/>
                <w:webHidden/>
              </w:rPr>
              <w:instrText xml:space="preserve"> PAGEREF _Toc451498168 \h </w:instrText>
            </w:r>
            <w:r w:rsidR="00154CB0">
              <w:rPr>
                <w:noProof/>
                <w:webHidden/>
              </w:rPr>
            </w:r>
            <w:r w:rsidR="00154CB0">
              <w:rPr>
                <w:noProof/>
                <w:webHidden/>
              </w:rPr>
              <w:fldChar w:fldCharType="separate"/>
            </w:r>
            <w:r w:rsidR="00154CB0">
              <w:rPr>
                <w:noProof/>
                <w:webHidden/>
              </w:rPr>
              <w:t>56</w:t>
            </w:r>
            <w:r w:rsidR="00154CB0">
              <w:rPr>
                <w:noProof/>
                <w:webHidden/>
              </w:rPr>
              <w:fldChar w:fldCharType="end"/>
            </w:r>
          </w:hyperlink>
        </w:p>
        <w:p w14:paraId="2AF720AD" w14:textId="77777777" w:rsidR="00154CB0" w:rsidRDefault="009516A5">
          <w:pPr>
            <w:pStyle w:val="TOC2"/>
            <w:tabs>
              <w:tab w:val="right" w:leader="dot" w:pos="9350"/>
            </w:tabs>
            <w:rPr>
              <w:noProof/>
              <w:lang w:eastAsia="en-US"/>
            </w:rPr>
          </w:pPr>
          <w:hyperlink w:anchor="_Toc451498169" w:history="1">
            <w:r w:rsidR="00154CB0" w:rsidRPr="0082529F">
              <w:rPr>
                <w:rStyle w:val="Hyperlink"/>
                <w:noProof/>
              </w:rPr>
              <w:t>Scorpions</w:t>
            </w:r>
            <w:r w:rsidR="00154CB0">
              <w:rPr>
                <w:noProof/>
                <w:webHidden/>
              </w:rPr>
              <w:tab/>
            </w:r>
            <w:r w:rsidR="00154CB0">
              <w:rPr>
                <w:noProof/>
                <w:webHidden/>
              </w:rPr>
              <w:fldChar w:fldCharType="begin"/>
            </w:r>
            <w:r w:rsidR="00154CB0">
              <w:rPr>
                <w:noProof/>
                <w:webHidden/>
              </w:rPr>
              <w:instrText xml:space="preserve"> PAGEREF _Toc451498169 \h </w:instrText>
            </w:r>
            <w:r w:rsidR="00154CB0">
              <w:rPr>
                <w:noProof/>
                <w:webHidden/>
              </w:rPr>
            </w:r>
            <w:r w:rsidR="00154CB0">
              <w:rPr>
                <w:noProof/>
                <w:webHidden/>
              </w:rPr>
              <w:fldChar w:fldCharType="separate"/>
            </w:r>
            <w:r w:rsidR="00154CB0">
              <w:rPr>
                <w:noProof/>
                <w:webHidden/>
              </w:rPr>
              <w:t>59</w:t>
            </w:r>
            <w:r w:rsidR="00154CB0">
              <w:rPr>
                <w:noProof/>
                <w:webHidden/>
              </w:rPr>
              <w:fldChar w:fldCharType="end"/>
            </w:r>
          </w:hyperlink>
        </w:p>
        <w:p w14:paraId="65AD5F0B" w14:textId="77777777" w:rsidR="00154CB0" w:rsidRDefault="009516A5">
          <w:pPr>
            <w:pStyle w:val="TOC2"/>
            <w:tabs>
              <w:tab w:val="right" w:leader="dot" w:pos="9350"/>
            </w:tabs>
            <w:rPr>
              <w:noProof/>
              <w:lang w:eastAsia="en-US"/>
            </w:rPr>
          </w:pPr>
          <w:hyperlink w:anchor="_Toc451498170" w:history="1">
            <w:r w:rsidR="00154CB0" w:rsidRPr="0082529F">
              <w:rPr>
                <w:rStyle w:val="Hyperlink"/>
                <w:noProof/>
              </w:rPr>
              <w:t>Centipedes and Millipedes</w:t>
            </w:r>
            <w:r w:rsidR="00154CB0">
              <w:rPr>
                <w:noProof/>
                <w:webHidden/>
              </w:rPr>
              <w:tab/>
            </w:r>
            <w:r w:rsidR="00154CB0">
              <w:rPr>
                <w:noProof/>
                <w:webHidden/>
              </w:rPr>
              <w:fldChar w:fldCharType="begin"/>
            </w:r>
            <w:r w:rsidR="00154CB0">
              <w:rPr>
                <w:noProof/>
                <w:webHidden/>
              </w:rPr>
              <w:instrText xml:space="preserve"> PAGEREF _Toc451498170 \h </w:instrText>
            </w:r>
            <w:r w:rsidR="00154CB0">
              <w:rPr>
                <w:noProof/>
                <w:webHidden/>
              </w:rPr>
            </w:r>
            <w:r w:rsidR="00154CB0">
              <w:rPr>
                <w:noProof/>
                <w:webHidden/>
              </w:rPr>
              <w:fldChar w:fldCharType="separate"/>
            </w:r>
            <w:r w:rsidR="00154CB0">
              <w:rPr>
                <w:noProof/>
                <w:webHidden/>
              </w:rPr>
              <w:t>61</w:t>
            </w:r>
            <w:r w:rsidR="00154CB0">
              <w:rPr>
                <w:noProof/>
                <w:webHidden/>
              </w:rPr>
              <w:fldChar w:fldCharType="end"/>
            </w:r>
          </w:hyperlink>
        </w:p>
        <w:p w14:paraId="47240CCD" w14:textId="77777777" w:rsidR="00154CB0" w:rsidRDefault="009516A5">
          <w:pPr>
            <w:pStyle w:val="TOC1"/>
            <w:tabs>
              <w:tab w:val="right" w:leader="dot" w:pos="9350"/>
            </w:tabs>
            <w:rPr>
              <w:noProof/>
              <w:lang w:eastAsia="en-US"/>
            </w:rPr>
          </w:pPr>
          <w:hyperlink w:anchor="_Toc451498171" w:history="1">
            <w:r w:rsidR="00154CB0" w:rsidRPr="0082529F">
              <w:rPr>
                <w:rStyle w:val="Hyperlink"/>
                <w:noProof/>
              </w:rPr>
              <w:t>Animal Pest Control</w:t>
            </w:r>
            <w:r w:rsidR="00154CB0">
              <w:rPr>
                <w:noProof/>
                <w:webHidden/>
              </w:rPr>
              <w:tab/>
            </w:r>
            <w:r w:rsidR="00154CB0">
              <w:rPr>
                <w:noProof/>
                <w:webHidden/>
              </w:rPr>
              <w:fldChar w:fldCharType="begin"/>
            </w:r>
            <w:r w:rsidR="00154CB0">
              <w:rPr>
                <w:noProof/>
                <w:webHidden/>
              </w:rPr>
              <w:instrText xml:space="preserve"> PAGEREF _Toc451498171 \h </w:instrText>
            </w:r>
            <w:r w:rsidR="00154CB0">
              <w:rPr>
                <w:noProof/>
                <w:webHidden/>
              </w:rPr>
            </w:r>
            <w:r w:rsidR="00154CB0">
              <w:rPr>
                <w:noProof/>
                <w:webHidden/>
              </w:rPr>
              <w:fldChar w:fldCharType="separate"/>
            </w:r>
            <w:r w:rsidR="00154CB0">
              <w:rPr>
                <w:noProof/>
                <w:webHidden/>
              </w:rPr>
              <w:t>62</w:t>
            </w:r>
            <w:r w:rsidR="00154CB0">
              <w:rPr>
                <w:noProof/>
                <w:webHidden/>
              </w:rPr>
              <w:fldChar w:fldCharType="end"/>
            </w:r>
          </w:hyperlink>
        </w:p>
        <w:p w14:paraId="4D0BEC37" w14:textId="77777777" w:rsidR="00154CB0" w:rsidRDefault="009516A5">
          <w:pPr>
            <w:pStyle w:val="TOC2"/>
            <w:tabs>
              <w:tab w:val="right" w:leader="dot" w:pos="9350"/>
            </w:tabs>
            <w:rPr>
              <w:noProof/>
              <w:lang w:eastAsia="en-US"/>
            </w:rPr>
          </w:pPr>
          <w:hyperlink w:anchor="_Toc451498172" w:history="1">
            <w:r w:rsidR="00154CB0" w:rsidRPr="0082529F">
              <w:rPr>
                <w:rStyle w:val="Hyperlink"/>
                <w:noProof/>
              </w:rPr>
              <w:t>Birds</w:t>
            </w:r>
            <w:r w:rsidR="00154CB0">
              <w:rPr>
                <w:noProof/>
                <w:webHidden/>
              </w:rPr>
              <w:tab/>
            </w:r>
            <w:r w:rsidR="00154CB0">
              <w:rPr>
                <w:noProof/>
                <w:webHidden/>
              </w:rPr>
              <w:fldChar w:fldCharType="begin"/>
            </w:r>
            <w:r w:rsidR="00154CB0">
              <w:rPr>
                <w:noProof/>
                <w:webHidden/>
              </w:rPr>
              <w:instrText xml:space="preserve"> PAGEREF _Toc451498172 \h </w:instrText>
            </w:r>
            <w:r w:rsidR="00154CB0">
              <w:rPr>
                <w:noProof/>
                <w:webHidden/>
              </w:rPr>
            </w:r>
            <w:r w:rsidR="00154CB0">
              <w:rPr>
                <w:noProof/>
                <w:webHidden/>
              </w:rPr>
              <w:fldChar w:fldCharType="separate"/>
            </w:r>
            <w:r w:rsidR="00154CB0">
              <w:rPr>
                <w:noProof/>
                <w:webHidden/>
              </w:rPr>
              <w:t>62</w:t>
            </w:r>
            <w:r w:rsidR="00154CB0">
              <w:rPr>
                <w:noProof/>
                <w:webHidden/>
              </w:rPr>
              <w:fldChar w:fldCharType="end"/>
            </w:r>
          </w:hyperlink>
        </w:p>
        <w:p w14:paraId="5D71C85B" w14:textId="77777777" w:rsidR="00154CB0" w:rsidRDefault="009516A5">
          <w:pPr>
            <w:pStyle w:val="TOC2"/>
            <w:tabs>
              <w:tab w:val="right" w:leader="dot" w:pos="9350"/>
            </w:tabs>
            <w:rPr>
              <w:noProof/>
              <w:lang w:eastAsia="en-US"/>
            </w:rPr>
          </w:pPr>
          <w:hyperlink w:anchor="_Toc451498173" w:history="1">
            <w:r w:rsidR="00154CB0" w:rsidRPr="0082529F">
              <w:rPr>
                <w:rStyle w:val="Hyperlink"/>
                <w:noProof/>
              </w:rPr>
              <w:t>Bats</w:t>
            </w:r>
            <w:r w:rsidR="00154CB0">
              <w:rPr>
                <w:noProof/>
                <w:webHidden/>
              </w:rPr>
              <w:tab/>
            </w:r>
            <w:r w:rsidR="00154CB0">
              <w:rPr>
                <w:noProof/>
                <w:webHidden/>
              </w:rPr>
              <w:fldChar w:fldCharType="begin"/>
            </w:r>
            <w:r w:rsidR="00154CB0">
              <w:rPr>
                <w:noProof/>
                <w:webHidden/>
              </w:rPr>
              <w:instrText xml:space="preserve"> PAGEREF _Toc451498173 \h </w:instrText>
            </w:r>
            <w:r w:rsidR="00154CB0">
              <w:rPr>
                <w:noProof/>
                <w:webHidden/>
              </w:rPr>
            </w:r>
            <w:r w:rsidR="00154CB0">
              <w:rPr>
                <w:noProof/>
                <w:webHidden/>
              </w:rPr>
              <w:fldChar w:fldCharType="separate"/>
            </w:r>
            <w:r w:rsidR="00154CB0">
              <w:rPr>
                <w:noProof/>
                <w:webHidden/>
              </w:rPr>
              <w:t>64</w:t>
            </w:r>
            <w:r w:rsidR="00154CB0">
              <w:rPr>
                <w:noProof/>
                <w:webHidden/>
              </w:rPr>
              <w:fldChar w:fldCharType="end"/>
            </w:r>
          </w:hyperlink>
        </w:p>
        <w:p w14:paraId="712024BF" w14:textId="77777777" w:rsidR="00154CB0" w:rsidRDefault="009516A5">
          <w:pPr>
            <w:pStyle w:val="TOC1"/>
            <w:tabs>
              <w:tab w:val="right" w:leader="dot" w:pos="9350"/>
            </w:tabs>
            <w:rPr>
              <w:noProof/>
              <w:lang w:eastAsia="en-US"/>
            </w:rPr>
          </w:pPr>
          <w:hyperlink w:anchor="_Toc451498174" w:history="1">
            <w:r w:rsidR="00154CB0" w:rsidRPr="0082529F">
              <w:rPr>
                <w:rStyle w:val="Hyperlink"/>
                <w:noProof/>
              </w:rPr>
              <w:t>Other Animal Pests</w:t>
            </w:r>
            <w:r w:rsidR="00154CB0">
              <w:rPr>
                <w:noProof/>
                <w:webHidden/>
              </w:rPr>
              <w:tab/>
            </w:r>
            <w:r w:rsidR="00154CB0">
              <w:rPr>
                <w:noProof/>
                <w:webHidden/>
              </w:rPr>
              <w:fldChar w:fldCharType="begin"/>
            </w:r>
            <w:r w:rsidR="00154CB0">
              <w:rPr>
                <w:noProof/>
                <w:webHidden/>
              </w:rPr>
              <w:instrText xml:space="preserve"> PAGEREF _Toc451498174 \h </w:instrText>
            </w:r>
            <w:r w:rsidR="00154CB0">
              <w:rPr>
                <w:noProof/>
                <w:webHidden/>
              </w:rPr>
            </w:r>
            <w:r w:rsidR="00154CB0">
              <w:rPr>
                <w:noProof/>
                <w:webHidden/>
              </w:rPr>
              <w:fldChar w:fldCharType="separate"/>
            </w:r>
            <w:r w:rsidR="00154CB0">
              <w:rPr>
                <w:noProof/>
                <w:webHidden/>
              </w:rPr>
              <w:t>66</w:t>
            </w:r>
            <w:r w:rsidR="00154CB0">
              <w:rPr>
                <w:noProof/>
                <w:webHidden/>
              </w:rPr>
              <w:fldChar w:fldCharType="end"/>
            </w:r>
          </w:hyperlink>
        </w:p>
        <w:p w14:paraId="792E9D7B" w14:textId="77777777" w:rsidR="00154CB0" w:rsidRDefault="009516A5">
          <w:pPr>
            <w:pStyle w:val="TOC2"/>
            <w:tabs>
              <w:tab w:val="right" w:leader="dot" w:pos="9350"/>
            </w:tabs>
            <w:rPr>
              <w:noProof/>
              <w:lang w:eastAsia="en-US"/>
            </w:rPr>
          </w:pPr>
          <w:hyperlink w:anchor="_Toc451498175" w:history="1">
            <w:r w:rsidR="00154CB0" w:rsidRPr="0082529F">
              <w:rPr>
                <w:rStyle w:val="Hyperlink"/>
                <w:noProof/>
              </w:rPr>
              <w:t>Armadillos</w:t>
            </w:r>
            <w:r w:rsidR="00154CB0">
              <w:rPr>
                <w:noProof/>
                <w:webHidden/>
              </w:rPr>
              <w:tab/>
            </w:r>
            <w:r w:rsidR="00154CB0">
              <w:rPr>
                <w:noProof/>
                <w:webHidden/>
              </w:rPr>
              <w:fldChar w:fldCharType="begin"/>
            </w:r>
            <w:r w:rsidR="00154CB0">
              <w:rPr>
                <w:noProof/>
                <w:webHidden/>
              </w:rPr>
              <w:instrText xml:space="preserve"> PAGEREF _Toc451498175 \h </w:instrText>
            </w:r>
            <w:r w:rsidR="00154CB0">
              <w:rPr>
                <w:noProof/>
                <w:webHidden/>
              </w:rPr>
            </w:r>
            <w:r w:rsidR="00154CB0">
              <w:rPr>
                <w:noProof/>
                <w:webHidden/>
              </w:rPr>
              <w:fldChar w:fldCharType="separate"/>
            </w:r>
            <w:r w:rsidR="00154CB0">
              <w:rPr>
                <w:noProof/>
                <w:webHidden/>
              </w:rPr>
              <w:t>66</w:t>
            </w:r>
            <w:r w:rsidR="00154CB0">
              <w:rPr>
                <w:noProof/>
                <w:webHidden/>
              </w:rPr>
              <w:fldChar w:fldCharType="end"/>
            </w:r>
          </w:hyperlink>
        </w:p>
        <w:p w14:paraId="0C5C7FAF" w14:textId="77777777" w:rsidR="00154CB0" w:rsidRDefault="009516A5">
          <w:pPr>
            <w:pStyle w:val="TOC2"/>
            <w:tabs>
              <w:tab w:val="right" w:leader="dot" w:pos="9350"/>
            </w:tabs>
            <w:rPr>
              <w:noProof/>
              <w:lang w:eastAsia="en-US"/>
            </w:rPr>
          </w:pPr>
          <w:hyperlink w:anchor="_Toc451498176" w:history="1">
            <w:r w:rsidR="00154CB0" w:rsidRPr="0082529F">
              <w:rPr>
                <w:rStyle w:val="Hyperlink"/>
                <w:noProof/>
              </w:rPr>
              <w:t>Opossums</w:t>
            </w:r>
            <w:r w:rsidR="00154CB0">
              <w:rPr>
                <w:noProof/>
                <w:webHidden/>
              </w:rPr>
              <w:tab/>
            </w:r>
            <w:r w:rsidR="00154CB0">
              <w:rPr>
                <w:noProof/>
                <w:webHidden/>
              </w:rPr>
              <w:fldChar w:fldCharType="begin"/>
            </w:r>
            <w:r w:rsidR="00154CB0">
              <w:rPr>
                <w:noProof/>
                <w:webHidden/>
              </w:rPr>
              <w:instrText xml:space="preserve"> PAGEREF _Toc451498176 \h </w:instrText>
            </w:r>
            <w:r w:rsidR="00154CB0">
              <w:rPr>
                <w:noProof/>
                <w:webHidden/>
              </w:rPr>
            </w:r>
            <w:r w:rsidR="00154CB0">
              <w:rPr>
                <w:noProof/>
                <w:webHidden/>
              </w:rPr>
              <w:fldChar w:fldCharType="separate"/>
            </w:r>
            <w:r w:rsidR="00154CB0">
              <w:rPr>
                <w:noProof/>
                <w:webHidden/>
              </w:rPr>
              <w:t>67</w:t>
            </w:r>
            <w:r w:rsidR="00154CB0">
              <w:rPr>
                <w:noProof/>
                <w:webHidden/>
              </w:rPr>
              <w:fldChar w:fldCharType="end"/>
            </w:r>
          </w:hyperlink>
        </w:p>
        <w:p w14:paraId="539B03C3" w14:textId="77777777" w:rsidR="00154CB0" w:rsidRDefault="009516A5">
          <w:pPr>
            <w:pStyle w:val="TOC2"/>
            <w:tabs>
              <w:tab w:val="right" w:leader="dot" w:pos="9350"/>
            </w:tabs>
            <w:rPr>
              <w:noProof/>
              <w:lang w:eastAsia="en-US"/>
            </w:rPr>
          </w:pPr>
          <w:hyperlink w:anchor="_Toc451498177" w:history="1">
            <w:r w:rsidR="00154CB0" w:rsidRPr="0082529F">
              <w:rPr>
                <w:rStyle w:val="Hyperlink"/>
                <w:noProof/>
              </w:rPr>
              <w:t>Raccoons</w:t>
            </w:r>
            <w:r w:rsidR="00154CB0">
              <w:rPr>
                <w:noProof/>
                <w:webHidden/>
              </w:rPr>
              <w:tab/>
            </w:r>
            <w:r w:rsidR="00154CB0">
              <w:rPr>
                <w:noProof/>
                <w:webHidden/>
              </w:rPr>
              <w:fldChar w:fldCharType="begin"/>
            </w:r>
            <w:r w:rsidR="00154CB0">
              <w:rPr>
                <w:noProof/>
                <w:webHidden/>
              </w:rPr>
              <w:instrText xml:space="preserve"> PAGEREF _Toc451498177 \h </w:instrText>
            </w:r>
            <w:r w:rsidR="00154CB0">
              <w:rPr>
                <w:noProof/>
                <w:webHidden/>
              </w:rPr>
            </w:r>
            <w:r w:rsidR="00154CB0">
              <w:rPr>
                <w:noProof/>
                <w:webHidden/>
              </w:rPr>
              <w:fldChar w:fldCharType="separate"/>
            </w:r>
            <w:r w:rsidR="00154CB0">
              <w:rPr>
                <w:noProof/>
                <w:webHidden/>
              </w:rPr>
              <w:t>67</w:t>
            </w:r>
            <w:r w:rsidR="00154CB0">
              <w:rPr>
                <w:noProof/>
                <w:webHidden/>
              </w:rPr>
              <w:fldChar w:fldCharType="end"/>
            </w:r>
          </w:hyperlink>
        </w:p>
        <w:p w14:paraId="7CEC299A" w14:textId="77777777" w:rsidR="00154CB0" w:rsidRDefault="009516A5">
          <w:pPr>
            <w:pStyle w:val="TOC2"/>
            <w:tabs>
              <w:tab w:val="right" w:leader="dot" w:pos="9350"/>
            </w:tabs>
            <w:rPr>
              <w:noProof/>
              <w:lang w:eastAsia="en-US"/>
            </w:rPr>
          </w:pPr>
          <w:hyperlink w:anchor="_Toc451498178" w:history="1">
            <w:r w:rsidR="00154CB0" w:rsidRPr="0082529F">
              <w:rPr>
                <w:rStyle w:val="Hyperlink"/>
                <w:noProof/>
              </w:rPr>
              <w:t>Skunks</w:t>
            </w:r>
            <w:r w:rsidR="00154CB0">
              <w:rPr>
                <w:noProof/>
                <w:webHidden/>
              </w:rPr>
              <w:tab/>
            </w:r>
            <w:r w:rsidR="00154CB0">
              <w:rPr>
                <w:noProof/>
                <w:webHidden/>
              </w:rPr>
              <w:fldChar w:fldCharType="begin"/>
            </w:r>
            <w:r w:rsidR="00154CB0">
              <w:rPr>
                <w:noProof/>
                <w:webHidden/>
              </w:rPr>
              <w:instrText xml:space="preserve"> PAGEREF _Toc451498178 \h </w:instrText>
            </w:r>
            <w:r w:rsidR="00154CB0">
              <w:rPr>
                <w:noProof/>
                <w:webHidden/>
              </w:rPr>
            </w:r>
            <w:r w:rsidR="00154CB0">
              <w:rPr>
                <w:noProof/>
                <w:webHidden/>
              </w:rPr>
              <w:fldChar w:fldCharType="separate"/>
            </w:r>
            <w:r w:rsidR="00154CB0">
              <w:rPr>
                <w:noProof/>
                <w:webHidden/>
              </w:rPr>
              <w:t>67</w:t>
            </w:r>
            <w:r w:rsidR="00154CB0">
              <w:rPr>
                <w:noProof/>
                <w:webHidden/>
              </w:rPr>
              <w:fldChar w:fldCharType="end"/>
            </w:r>
          </w:hyperlink>
        </w:p>
        <w:p w14:paraId="0B04EA04" w14:textId="77777777" w:rsidR="00154CB0" w:rsidRDefault="009516A5">
          <w:pPr>
            <w:pStyle w:val="TOC2"/>
            <w:tabs>
              <w:tab w:val="right" w:leader="dot" w:pos="9350"/>
            </w:tabs>
            <w:rPr>
              <w:noProof/>
              <w:lang w:eastAsia="en-US"/>
            </w:rPr>
          </w:pPr>
          <w:hyperlink w:anchor="_Toc451498179" w:history="1">
            <w:r w:rsidR="00154CB0" w:rsidRPr="0082529F">
              <w:rPr>
                <w:rStyle w:val="Hyperlink"/>
                <w:noProof/>
              </w:rPr>
              <w:t>Squirrels</w:t>
            </w:r>
            <w:r w:rsidR="00154CB0">
              <w:rPr>
                <w:noProof/>
                <w:webHidden/>
              </w:rPr>
              <w:tab/>
            </w:r>
            <w:r w:rsidR="00154CB0">
              <w:rPr>
                <w:noProof/>
                <w:webHidden/>
              </w:rPr>
              <w:fldChar w:fldCharType="begin"/>
            </w:r>
            <w:r w:rsidR="00154CB0">
              <w:rPr>
                <w:noProof/>
                <w:webHidden/>
              </w:rPr>
              <w:instrText xml:space="preserve"> PAGEREF _Toc451498179 \h </w:instrText>
            </w:r>
            <w:r w:rsidR="00154CB0">
              <w:rPr>
                <w:noProof/>
                <w:webHidden/>
              </w:rPr>
            </w:r>
            <w:r w:rsidR="00154CB0">
              <w:rPr>
                <w:noProof/>
                <w:webHidden/>
              </w:rPr>
              <w:fldChar w:fldCharType="separate"/>
            </w:r>
            <w:r w:rsidR="00154CB0">
              <w:rPr>
                <w:noProof/>
                <w:webHidden/>
              </w:rPr>
              <w:t>67</w:t>
            </w:r>
            <w:r w:rsidR="00154CB0">
              <w:rPr>
                <w:noProof/>
                <w:webHidden/>
              </w:rPr>
              <w:fldChar w:fldCharType="end"/>
            </w:r>
          </w:hyperlink>
        </w:p>
        <w:p w14:paraId="569252AD" w14:textId="77777777" w:rsidR="00154CB0" w:rsidRDefault="009516A5">
          <w:pPr>
            <w:pStyle w:val="TOC2"/>
            <w:tabs>
              <w:tab w:val="right" w:leader="dot" w:pos="9350"/>
            </w:tabs>
            <w:rPr>
              <w:noProof/>
              <w:lang w:eastAsia="en-US"/>
            </w:rPr>
          </w:pPr>
          <w:hyperlink w:anchor="_Toc451498180" w:history="1">
            <w:r w:rsidR="00154CB0" w:rsidRPr="0082529F">
              <w:rPr>
                <w:rStyle w:val="Hyperlink"/>
                <w:noProof/>
              </w:rPr>
              <w:t>Rats/Mice</w:t>
            </w:r>
            <w:r w:rsidR="00154CB0">
              <w:rPr>
                <w:noProof/>
                <w:webHidden/>
              </w:rPr>
              <w:tab/>
            </w:r>
            <w:r w:rsidR="00154CB0">
              <w:rPr>
                <w:noProof/>
                <w:webHidden/>
              </w:rPr>
              <w:fldChar w:fldCharType="begin"/>
            </w:r>
            <w:r w:rsidR="00154CB0">
              <w:rPr>
                <w:noProof/>
                <w:webHidden/>
              </w:rPr>
              <w:instrText xml:space="preserve"> PAGEREF _Toc451498180 \h </w:instrText>
            </w:r>
            <w:r w:rsidR="00154CB0">
              <w:rPr>
                <w:noProof/>
                <w:webHidden/>
              </w:rPr>
            </w:r>
            <w:r w:rsidR="00154CB0">
              <w:rPr>
                <w:noProof/>
                <w:webHidden/>
              </w:rPr>
              <w:fldChar w:fldCharType="separate"/>
            </w:r>
            <w:r w:rsidR="00154CB0">
              <w:rPr>
                <w:noProof/>
                <w:webHidden/>
              </w:rPr>
              <w:t>68</w:t>
            </w:r>
            <w:r w:rsidR="00154CB0">
              <w:rPr>
                <w:noProof/>
                <w:webHidden/>
              </w:rPr>
              <w:fldChar w:fldCharType="end"/>
            </w:r>
          </w:hyperlink>
        </w:p>
        <w:p w14:paraId="467A8BAB" w14:textId="77777777" w:rsidR="00154CB0" w:rsidRDefault="009516A5">
          <w:pPr>
            <w:pStyle w:val="TOC2"/>
            <w:tabs>
              <w:tab w:val="right" w:leader="dot" w:pos="9350"/>
            </w:tabs>
            <w:rPr>
              <w:noProof/>
              <w:lang w:eastAsia="en-US"/>
            </w:rPr>
          </w:pPr>
          <w:hyperlink w:anchor="_Toc451498181" w:history="1">
            <w:r w:rsidR="00154CB0" w:rsidRPr="0082529F">
              <w:rPr>
                <w:rStyle w:val="Hyperlink"/>
                <w:noProof/>
              </w:rPr>
              <w:t>Cats</w:t>
            </w:r>
            <w:r w:rsidR="00154CB0">
              <w:rPr>
                <w:noProof/>
                <w:webHidden/>
              </w:rPr>
              <w:tab/>
            </w:r>
            <w:r w:rsidR="00154CB0">
              <w:rPr>
                <w:noProof/>
                <w:webHidden/>
              </w:rPr>
              <w:fldChar w:fldCharType="begin"/>
            </w:r>
            <w:r w:rsidR="00154CB0">
              <w:rPr>
                <w:noProof/>
                <w:webHidden/>
              </w:rPr>
              <w:instrText xml:space="preserve"> PAGEREF _Toc451498181 \h </w:instrText>
            </w:r>
            <w:r w:rsidR="00154CB0">
              <w:rPr>
                <w:noProof/>
                <w:webHidden/>
              </w:rPr>
            </w:r>
            <w:r w:rsidR="00154CB0">
              <w:rPr>
                <w:noProof/>
                <w:webHidden/>
              </w:rPr>
              <w:fldChar w:fldCharType="separate"/>
            </w:r>
            <w:r w:rsidR="00154CB0">
              <w:rPr>
                <w:noProof/>
                <w:webHidden/>
              </w:rPr>
              <w:t>70</w:t>
            </w:r>
            <w:r w:rsidR="00154CB0">
              <w:rPr>
                <w:noProof/>
                <w:webHidden/>
              </w:rPr>
              <w:fldChar w:fldCharType="end"/>
            </w:r>
          </w:hyperlink>
        </w:p>
        <w:p w14:paraId="664CEA46" w14:textId="77777777" w:rsidR="00154CB0" w:rsidRDefault="009516A5">
          <w:pPr>
            <w:pStyle w:val="TOC2"/>
            <w:tabs>
              <w:tab w:val="right" w:leader="dot" w:pos="9350"/>
            </w:tabs>
            <w:rPr>
              <w:noProof/>
              <w:lang w:eastAsia="en-US"/>
            </w:rPr>
          </w:pPr>
          <w:hyperlink w:anchor="_Toc451498182" w:history="1">
            <w:r w:rsidR="00154CB0" w:rsidRPr="0082529F">
              <w:rPr>
                <w:rStyle w:val="Hyperlink"/>
                <w:noProof/>
              </w:rPr>
              <w:t>Snakes</w:t>
            </w:r>
            <w:r w:rsidR="00154CB0">
              <w:rPr>
                <w:noProof/>
                <w:webHidden/>
              </w:rPr>
              <w:tab/>
            </w:r>
            <w:r w:rsidR="00154CB0">
              <w:rPr>
                <w:noProof/>
                <w:webHidden/>
              </w:rPr>
              <w:fldChar w:fldCharType="begin"/>
            </w:r>
            <w:r w:rsidR="00154CB0">
              <w:rPr>
                <w:noProof/>
                <w:webHidden/>
              </w:rPr>
              <w:instrText xml:space="preserve"> PAGEREF _Toc451498182 \h </w:instrText>
            </w:r>
            <w:r w:rsidR="00154CB0">
              <w:rPr>
                <w:noProof/>
                <w:webHidden/>
              </w:rPr>
            </w:r>
            <w:r w:rsidR="00154CB0">
              <w:rPr>
                <w:noProof/>
                <w:webHidden/>
              </w:rPr>
              <w:fldChar w:fldCharType="separate"/>
            </w:r>
            <w:r w:rsidR="00154CB0">
              <w:rPr>
                <w:noProof/>
                <w:webHidden/>
              </w:rPr>
              <w:t>71</w:t>
            </w:r>
            <w:r w:rsidR="00154CB0">
              <w:rPr>
                <w:noProof/>
                <w:webHidden/>
              </w:rPr>
              <w:fldChar w:fldCharType="end"/>
            </w:r>
          </w:hyperlink>
        </w:p>
        <w:p w14:paraId="2FC46063" w14:textId="77777777" w:rsidR="00154CB0" w:rsidRDefault="009516A5">
          <w:pPr>
            <w:pStyle w:val="TOC1"/>
            <w:tabs>
              <w:tab w:val="right" w:leader="dot" w:pos="9350"/>
            </w:tabs>
            <w:rPr>
              <w:noProof/>
              <w:lang w:eastAsia="en-US"/>
            </w:rPr>
          </w:pPr>
          <w:hyperlink w:anchor="_Toc451498183" w:history="1">
            <w:r w:rsidR="00154CB0" w:rsidRPr="0082529F">
              <w:rPr>
                <w:rStyle w:val="Hyperlink"/>
                <w:noProof/>
              </w:rPr>
              <w:t>Additional Resources/References</w:t>
            </w:r>
            <w:r w:rsidR="00154CB0">
              <w:rPr>
                <w:noProof/>
                <w:webHidden/>
              </w:rPr>
              <w:tab/>
            </w:r>
            <w:r w:rsidR="00154CB0">
              <w:rPr>
                <w:noProof/>
                <w:webHidden/>
              </w:rPr>
              <w:fldChar w:fldCharType="begin"/>
            </w:r>
            <w:r w:rsidR="00154CB0">
              <w:rPr>
                <w:noProof/>
                <w:webHidden/>
              </w:rPr>
              <w:instrText xml:space="preserve"> PAGEREF _Toc451498183 \h </w:instrText>
            </w:r>
            <w:r w:rsidR="00154CB0">
              <w:rPr>
                <w:noProof/>
                <w:webHidden/>
              </w:rPr>
            </w:r>
            <w:r w:rsidR="00154CB0">
              <w:rPr>
                <w:noProof/>
                <w:webHidden/>
              </w:rPr>
              <w:fldChar w:fldCharType="separate"/>
            </w:r>
            <w:r w:rsidR="00154CB0">
              <w:rPr>
                <w:noProof/>
                <w:webHidden/>
              </w:rPr>
              <w:t>72</w:t>
            </w:r>
            <w:r w:rsidR="00154CB0">
              <w:rPr>
                <w:noProof/>
                <w:webHidden/>
              </w:rPr>
              <w:fldChar w:fldCharType="end"/>
            </w:r>
          </w:hyperlink>
        </w:p>
        <w:p w14:paraId="3DD22FBB" w14:textId="77777777" w:rsidR="00061F91" w:rsidRDefault="00154CB0" w:rsidP="00061F91">
          <w:r>
            <w:fldChar w:fldCharType="end"/>
          </w:r>
        </w:p>
        <w:p w14:paraId="437DF313" w14:textId="77777777" w:rsidR="00061F91" w:rsidRDefault="00061F91" w:rsidP="00061F91"/>
        <w:p w14:paraId="51E2E715" w14:textId="77777777" w:rsidR="00061F91" w:rsidRDefault="00061F91" w:rsidP="00061F91"/>
        <w:p w14:paraId="08C7FFE7" w14:textId="77777777" w:rsidR="00061F91" w:rsidRDefault="00061F91" w:rsidP="00061F91"/>
        <w:p w14:paraId="7BB0EA46" w14:textId="77777777" w:rsidR="00061F91" w:rsidRDefault="00061F91" w:rsidP="00061F91"/>
        <w:p w14:paraId="4D1889D2" w14:textId="77777777" w:rsidR="00061F91" w:rsidRDefault="00061F91" w:rsidP="00061F91"/>
        <w:p w14:paraId="416C2A03" w14:textId="77777777" w:rsidR="00061F91" w:rsidRDefault="00061F91" w:rsidP="00061F91"/>
        <w:p w14:paraId="6D947E11" w14:textId="77777777" w:rsidR="00061F91" w:rsidRDefault="00061F91" w:rsidP="00061F91"/>
        <w:p w14:paraId="7EB8EDC1" w14:textId="77777777" w:rsidR="00154CB0" w:rsidRDefault="009516A5" w:rsidP="00154CB0">
          <w:pPr>
            <w:rPr>
              <w:rFonts w:ascii="Times New Roman" w:eastAsia="Times New Roman" w:hAnsi="Times New Roman" w:cs="Times New Roman"/>
              <w:color w:val="000000"/>
              <w:sz w:val="24"/>
              <w:szCs w:val="24"/>
            </w:rPr>
          </w:pPr>
        </w:p>
      </w:sdtContent>
    </w:sdt>
    <w:bookmarkStart w:id="0" w:name="_Toc451498134" w:displacedByCustomXml="prev"/>
    <w:p w14:paraId="7A109522" w14:textId="509EFF67" w:rsidR="00763411" w:rsidRPr="00154CB0" w:rsidRDefault="00110442" w:rsidP="00154CB0">
      <w:pPr>
        <w:jc w:val="center"/>
        <w:rPr>
          <w:rFonts w:ascii="Times New Roman" w:eastAsia="Times New Roman" w:hAnsi="Times New Roman" w:cs="Times New Roman"/>
          <w:color w:val="000000"/>
          <w:sz w:val="24"/>
          <w:szCs w:val="24"/>
          <w:u w:val="single"/>
        </w:rPr>
      </w:pPr>
      <w:r w:rsidRPr="00154CB0">
        <w:rPr>
          <w:rFonts w:ascii="Times New Roman" w:hAnsi="Times New Roman" w:cs="Times New Roman"/>
          <w:b/>
          <w:bCs/>
          <w:sz w:val="24"/>
          <w:szCs w:val="24"/>
          <w:u w:val="single"/>
        </w:rPr>
        <w:lastRenderedPageBreak/>
        <w:t>PURPOSE OF BOOK</w:t>
      </w:r>
      <w:bookmarkEnd w:id="0"/>
    </w:p>
    <w:p w14:paraId="60D4C820" w14:textId="17E4A755"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The purpose of this Integrat</w:t>
      </w:r>
      <w:r w:rsidR="00110442">
        <w:rPr>
          <w:rFonts w:ascii="Times New Roman" w:eastAsia="Times New Roman" w:hAnsi="Times New Roman" w:cs="Times New Roman"/>
          <w:color w:val="000000"/>
          <w:sz w:val="24"/>
          <w:szCs w:val="24"/>
        </w:rPr>
        <w:t>ed Pest Management (IPM) book</w:t>
      </w:r>
      <w:r w:rsidRPr="000D2506">
        <w:rPr>
          <w:rFonts w:ascii="Times New Roman" w:eastAsia="Times New Roman" w:hAnsi="Times New Roman" w:cs="Times New Roman"/>
          <w:color w:val="000000"/>
          <w:sz w:val="24"/>
          <w:szCs w:val="24"/>
        </w:rPr>
        <w:t xml:space="preserve"> is to educate pest management technicians and the Texas </w:t>
      </w:r>
      <w:proofErr w:type="gramStart"/>
      <w:r w:rsidRPr="000D2506">
        <w:rPr>
          <w:rFonts w:ascii="Times New Roman" w:eastAsia="Times New Roman" w:hAnsi="Times New Roman" w:cs="Times New Roman"/>
          <w:color w:val="000000"/>
          <w:sz w:val="24"/>
          <w:szCs w:val="24"/>
        </w:rPr>
        <w:t>A&amp;M</w:t>
      </w:r>
      <w:proofErr w:type="gramEnd"/>
      <w:r w:rsidRPr="000D2506">
        <w:rPr>
          <w:rFonts w:ascii="Times New Roman" w:eastAsia="Times New Roman" w:hAnsi="Times New Roman" w:cs="Times New Roman"/>
          <w:color w:val="000000"/>
          <w:sz w:val="24"/>
          <w:szCs w:val="24"/>
        </w:rPr>
        <w:t xml:space="preserve"> University </w:t>
      </w:r>
      <w:r w:rsidR="003E4448">
        <w:rPr>
          <w:rFonts w:ascii="Times New Roman" w:eastAsia="Times New Roman" w:hAnsi="Times New Roman" w:cs="Times New Roman"/>
          <w:color w:val="000000"/>
          <w:sz w:val="24"/>
          <w:szCs w:val="24"/>
        </w:rPr>
        <w:t xml:space="preserve">(TAMU) </w:t>
      </w:r>
      <w:r w:rsidRPr="000D2506">
        <w:rPr>
          <w:rFonts w:ascii="Times New Roman" w:eastAsia="Times New Roman" w:hAnsi="Times New Roman" w:cs="Times New Roman"/>
          <w:color w:val="000000"/>
          <w:sz w:val="24"/>
          <w:szCs w:val="24"/>
        </w:rPr>
        <w:t>campus on the newly adopted IPM plans and p</w:t>
      </w:r>
      <w:r w:rsidR="001163F8" w:rsidRPr="000D2506">
        <w:rPr>
          <w:rFonts w:ascii="Times New Roman" w:eastAsia="Times New Roman" w:hAnsi="Times New Roman" w:cs="Times New Roman"/>
          <w:color w:val="000000"/>
          <w:sz w:val="24"/>
          <w:szCs w:val="24"/>
        </w:rPr>
        <w:t>olicies</w:t>
      </w:r>
      <w:r w:rsidR="00110442">
        <w:rPr>
          <w:rFonts w:ascii="Times New Roman" w:eastAsia="Times New Roman" w:hAnsi="Times New Roman" w:cs="Times New Roman"/>
          <w:color w:val="000000"/>
          <w:sz w:val="24"/>
          <w:szCs w:val="24"/>
        </w:rPr>
        <w:t>.  This book</w:t>
      </w:r>
      <w:r w:rsidRPr="000D2506">
        <w:rPr>
          <w:rFonts w:ascii="Times New Roman" w:eastAsia="Times New Roman" w:hAnsi="Times New Roman" w:cs="Times New Roman"/>
          <w:color w:val="000000"/>
          <w:sz w:val="24"/>
          <w:szCs w:val="24"/>
        </w:rPr>
        <w:t xml:space="preserve"> includes the IPM policies, objectives, recordkeeping, and requirements that will be us</w:t>
      </w:r>
      <w:r w:rsidR="00061F91">
        <w:rPr>
          <w:rFonts w:ascii="Times New Roman" w:eastAsia="Times New Roman" w:hAnsi="Times New Roman" w:cs="Times New Roman"/>
          <w:color w:val="000000"/>
          <w:sz w:val="24"/>
          <w:szCs w:val="24"/>
        </w:rPr>
        <w:t>ed by technicians.  This book</w:t>
      </w:r>
      <w:r w:rsidRPr="000D2506">
        <w:rPr>
          <w:rFonts w:ascii="Times New Roman" w:eastAsia="Times New Roman" w:hAnsi="Times New Roman" w:cs="Times New Roman"/>
          <w:color w:val="000000"/>
          <w:sz w:val="24"/>
          <w:szCs w:val="24"/>
        </w:rPr>
        <w:t xml:space="preserve"> is not comprehensive, but an ongoing work in progress as more effective techniques, technologies, and methods become available to properly maintain and prevent pests.  Pest-specific examples, including visual references, are given, and should be referenced as</w:t>
      </w:r>
      <w:r w:rsidR="003E4448">
        <w:rPr>
          <w:rFonts w:ascii="Times New Roman" w:eastAsia="Times New Roman" w:hAnsi="Times New Roman" w:cs="Times New Roman"/>
          <w:color w:val="000000"/>
          <w:sz w:val="24"/>
          <w:szCs w:val="24"/>
        </w:rPr>
        <w:t xml:space="preserve"> needed.  TAMU</w:t>
      </w:r>
      <w:r w:rsidRPr="000D2506">
        <w:rPr>
          <w:rFonts w:ascii="Times New Roman" w:eastAsia="Times New Roman" w:hAnsi="Times New Roman" w:cs="Times New Roman"/>
          <w:color w:val="000000"/>
          <w:sz w:val="24"/>
          <w:szCs w:val="24"/>
        </w:rPr>
        <w:t xml:space="preserve"> takes the safety and well-being of students, faculty, staff, and visitors seriously. Dangers associated with pesticides exist to humans, animals, and the environment, but by following this plan, many of these risks can be </w:t>
      </w:r>
      <w:r w:rsidR="00716659" w:rsidRPr="000D2506">
        <w:rPr>
          <w:rFonts w:ascii="Times New Roman" w:eastAsia="Times New Roman" w:hAnsi="Times New Roman" w:cs="Times New Roman"/>
          <w:color w:val="000000"/>
          <w:sz w:val="24"/>
          <w:szCs w:val="24"/>
        </w:rPr>
        <w:t>mitigated</w:t>
      </w:r>
      <w:r w:rsidRPr="000D2506">
        <w:rPr>
          <w:rFonts w:ascii="Times New Roman" w:eastAsia="Times New Roman" w:hAnsi="Times New Roman" w:cs="Times New Roman"/>
          <w:color w:val="000000"/>
          <w:sz w:val="24"/>
          <w:szCs w:val="24"/>
        </w:rPr>
        <w:t xml:space="preserve"> and effective management of pests and diseases can be exacted.</w:t>
      </w:r>
    </w:p>
    <w:p w14:paraId="5E0E4DFD"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0F61F8A" w14:textId="2079444E" w:rsidR="00763411" w:rsidRPr="000D2506" w:rsidRDefault="00763411" w:rsidP="00154CB0">
      <w:pPr>
        <w:pStyle w:val="Style1"/>
      </w:pPr>
      <w:bookmarkStart w:id="1" w:name="_Toc451498135"/>
      <w:r w:rsidRPr="000D2506">
        <w:t>DEFINITION OF IPM AND PROCEDING POLICIES</w:t>
      </w:r>
      <w:bookmarkEnd w:id="1"/>
    </w:p>
    <w:p w14:paraId="5D24E858"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Integrated Pest Management, or IPM, is an ecosystem-based strategy that focuses on long-term prevention of pests or their damage through a combination of techniques.  Techniques include mechanical control, genetic manipulation and control, regulatory practices, biological control, habitat manipulation, modification of cultural practices, and use of resistant varieties of plants.  Pesticides are used only after monitoring indicates they are needed.  Pesticides will be used according to established guidelines, and treatments are made with the goal of removing only the target organism.  Pest control materials are selected and applied in a manner that minimizes risks to human health, beneficial and non</w:t>
      </w:r>
      <w:r w:rsidR="00716659" w:rsidRPr="000D2506">
        <w:rPr>
          <w:rFonts w:ascii="Times New Roman" w:eastAsia="Times New Roman" w:hAnsi="Times New Roman" w:cs="Times New Roman"/>
          <w:color w:val="000000"/>
          <w:sz w:val="24"/>
          <w:szCs w:val="24"/>
        </w:rPr>
        <w:t>-</w:t>
      </w:r>
      <w:r w:rsidRPr="000D2506">
        <w:rPr>
          <w:rFonts w:ascii="Times New Roman" w:eastAsia="Times New Roman" w:hAnsi="Times New Roman" w:cs="Times New Roman"/>
          <w:color w:val="000000"/>
          <w:sz w:val="24"/>
          <w:szCs w:val="24"/>
        </w:rPr>
        <w:t xml:space="preserve">target organisms, and the environment.  It is the policy of SSC and TAMU to practice IPM for the buildings, and with time, the grounds, that they care for.  Long-term monitoring, surveillance, and IPM practices can be cost-effective, and minimize risks associated with corrective maintenance measures. </w:t>
      </w:r>
    </w:p>
    <w:p w14:paraId="6BF2516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A8D8A05" w14:textId="673E1C3B" w:rsidR="00763411" w:rsidRPr="000D2506" w:rsidRDefault="00763411" w:rsidP="00154CB0">
      <w:pPr>
        <w:pStyle w:val="Style1"/>
      </w:pPr>
      <w:bookmarkStart w:id="2" w:name="_Toc451498136"/>
      <w:r w:rsidRPr="000D2506">
        <w:t>INTRODUCTION</w:t>
      </w:r>
      <w:bookmarkEnd w:id="2"/>
    </w:p>
    <w:p w14:paraId="7A9BC1F4" w14:textId="222EDB73" w:rsidR="000D2506" w:rsidRDefault="00763411" w:rsidP="000D2506">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Pests are any living organism which is invasive or prolific, detrimental, troublesome, noxious, destructive, a nuisance to either plants or animals, </w:t>
      </w:r>
      <w:r w:rsidR="00680D28" w:rsidRPr="000D2506">
        <w:rPr>
          <w:rFonts w:ascii="Times New Roman" w:eastAsia="Times New Roman" w:hAnsi="Times New Roman" w:cs="Times New Roman"/>
          <w:color w:val="000000"/>
          <w:sz w:val="24"/>
          <w:szCs w:val="24"/>
        </w:rPr>
        <w:t xml:space="preserve">and harmful to </w:t>
      </w:r>
      <w:r w:rsidRPr="000D2506">
        <w:rPr>
          <w:rFonts w:ascii="Times New Roman" w:eastAsia="Times New Roman" w:hAnsi="Times New Roman" w:cs="Times New Roman"/>
          <w:color w:val="000000"/>
          <w:sz w:val="24"/>
          <w:szCs w:val="24"/>
        </w:rPr>
        <w:t>human or human concerns, livestock, human structures, and wild ecosystems.  Pests can be detrimental in one setting (i.e. bees in an office), but beneficial in another (bees pollinating crops). Integrated pest management attempts to strike a balance between recognizing an organism as a necessary component in an ecological niche, while managing their presence when it interferes with humans, plants, or animals.  This booklet will focus its attention on structural pests, and work towards eventually encompassing ground management pests.  TAMU/ SSC is moving progressively towards an IPM plan for grounds management, and structural pest control and has adopted this IPM plan for the buildings and grounds that SSC manages. The plan is designed to voluntarily comply with policies and regulati</w:t>
      </w:r>
      <w:r w:rsidR="003E4448">
        <w:rPr>
          <w:rFonts w:ascii="Times New Roman" w:eastAsia="Times New Roman" w:hAnsi="Times New Roman" w:cs="Times New Roman"/>
          <w:color w:val="000000"/>
          <w:sz w:val="24"/>
          <w:szCs w:val="24"/>
        </w:rPr>
        <w:t>ons promulgated by the TAMU</w:t>
      </w:r>
      <w:r w:rsidRPr="000D2506">
        <w:rPr>
          <w:rFonts w:ascii="Times New Roman" w:eastAsia="Times New Roman" w:hAnsi="Times New Roman" w:cs="Times New Roman"/>
          <w:color w:val="000000"/>
          <w:sz w:val="24"/>
          <w:szCs w:val="24"/>
        </w:rPr>
        <w:t xml:space="preserve"> AgriLife </w:t>
      </w:r>
      <w:ins w:id="3" w:author="JanetHurley" w:date="2016-06-09T13:35:00Z">
        <w:r w:rsidR="003649AC">
          <w:rPr>
            <w:rFonts w:ascii="Times New Roman" w:eastAsia="Times New Roman" w:hAnsi="Times New Roman" w:cs="Times New Roman"/>
            <w:color w:val="000000"/>
            <w:sz w:val="24"/>
            <w:szCs w:val="24"/>
          </w:rPr>
          <w:t xml:space="preserve">Extension </w:t>
        </w:r>
      </w:ins>
      <w:r w:rsidRPr="000D2506">
        <w:rPr>
          <w:rFonts w:ascii="Times New Roman" w:eastAsia="Times New Roman" w:hAnsi="Times New Roman" w:cs="Times New Roman"/>
          <w:color w:val="000000"/>
          <w:sz w:val="24"/>
          <w:szCs w:val="24"/>
        </w:rPr>
        <w:t>Service for public buildings and educational facilities.</w:t>
      </w:r>
    </w:p>
    <w:p w14:paraId="0B458E56" w14:textId="77777777" w:rsidR="00061F91" w:rsidRDefault="00061F91" w:rsidP="000D2506">
      <w:pPr>
        <w:spacing w:after="0" w:line="240" w:lineRule="auto"/>
        <w:jc w:val="center"/>
        <w:rPr>
          <w:rFonts w:ascii="Times New Roman" w:eastAsia="Times New Roman" w:hAnsi="Times New Roman" w:cs="Times New Roman"/>
          <w:b/>
          <w:bCs/>
          <w:color w:val="000000"/>
          <w:sz w:val="24"/>
          <w:szCs w:val="24"/>
          <w:u w:val="single"/>
        </w:rPr>
      </w:pPr>
    </w:p>
    <w:p w14:paraId="06723484" w14:textId="77777777" w:rsidR="00061F91" w:rsidRDefault="00061F91" w:rsidP="000D2506">
      <w:pPr>
        <w:spacing w:after="0" w:line="240" w:lineRule="auto"/>
        <w:jc w:val="center"/>
        <w:rPr>
          <w:rFonts w:ascii="Times New Roman" w:eastAsia="Times New Roman" w:hAnsi="Times New Roman" w:cs="Times New Roman"/>
          <w:b/>
          <w:bCs/>
          <w:color w:val="000000"/>
          <w:sz w:val="24"/>
          <w:szCs w:val="24"/>
          <w:u w:val="single"/>
        </w:rPr>
      </w:pPr>
    </w:p>
    <w:p w14:paraId="66555310" w14:textId="77777777" w:rsidR="00061F91" w:rsidRDefault="00061F91" w:rsidP="000D2506">
      <w:pPr>
        <w:spacing w:after="0" w:line="240" w:lineRule="auto"/>
        <w:jc w:val="center"/>
        <w:rPr>
          <w:rFonts w:ascii="Times New Roman" w:eastAsia="Times New Roman" w:hAnsi="Times New Roman" w:cs="Times New Roman"/>
          <w:b/>
          <w:bCs/>
          <w:color w:val="000000"/>
          <w:sz w:val="24"/>
          <w:szCs w:val="24"/>
          <w:u w:val="single"/>
        </w:rPr>
      </w:pPr>
    </w:p>
    <w:p w14:paraId="726085F8" w14:textId="77777777" w:rsidR="00061F91" w:rsidRDefault="00061F91" w:rsidP="000D2506">
      <w:pPr>
        <w:spacing w:after="0" w:line="240" w:lineRule="auto"/>
        <w:jc w:val="center"/>
        <w:rPr>
          <w:rFonts w:ascii="Times New Roman" w:eastAsia="Times New Roman" w:hAnsi="Times New Roman" w:cs="Times New Roman"/>
          <w:b/>
          <w:bCs/>
          <w:color w:val="000000"/>
          <w:sz w:val="24"/>
          <w:szCs w:val="24"/>
          <w:u w:val="single"/>
        </w:rPr>
      </w:pPr>
    </w:p>
    <w:p w14:paraId="7C007047" w14:textId="77777777" w:rsidR="00061F91" w:rsidRDefault="00061F91" w:rsidP="000D2506">
      <w:pPr>
        <w:spacing w:after="0" w:line="240" w:lineRule="auto"/>
        <w:jc w:val="center"/>
        <w:rPr>
          <w:rFonts w:ascii="Times New Roman" w:eastAsia="Times New Roman" w:hAnsi="Times New Roman" w:cs="Times New Roman"/>
          <w:b/>
          <w:bCs/>
          <w:color w:val="000000"/>
          <w:sz w:val="24"/>
          <w:szCs w:val="24"/>
          <w:u w:val="single"/>
        </w:rPr>
      </w:pPr>
    </w:p>
    <w:p w14:paraId="54CDF09A" w14:textId="77777777" w:rsidR="00154CB0" w:rsidRDefault="00154CB0" w:rsidP="003A01EF">
      <w:pPr>
        <w:pStyle w:val="Style1"/>
      </w:pPr>
      <w:bookmarkStart w:id="4" w:name="_Toc451498137"/>
    </w:p>
    <w:p w14:paraId="49237E5A" w14:textId="7B9436BB" w:rsidR="00763411" w:rsidRPr="000D2506" w:rsidRDefault="00763411" w:rsidP="00154CB0">
      <w:pPr>
        <w:pStyle w:val="Style1"/>
      </w:pPr>
      <w:r w:rsidRPr="000D2506">
        <w:lastRenderedPageBreak/>
        <w:t>OBJECTIVES</w:t>
      </w:r>
      <w:bookmarkEnd w:id="4"/>
    </w:p>
    <w:p w14:paraId="71B32A78"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SSC/TAMU has the following objectives for this IPM plan:</w:t>
      </w:r>
    </w:p>
    <w:p w14:paraId="01712D64"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DE7091A" w14:textId="3079C4E8" w:rsidR="00763411" w:rsidRPr="000D2506" w:rsidRDefault="00763411" w:rsidP="00763411">
      <w:pPr>
        <w:numPr>
          <w:ilvl w:val="0"/>
          <w:numId w:val="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Provide a </w:t>
      </w:r>
      <w:r w:rsidR="00680D28" w:rsidRPr="000D2506">
        <w:rPr>
          <w:rFonts w:ascii="Times New Roman" w:eastAsia="Times New Roman" w:hAnsi="Times New Roman" w:cs="Times New Roman"/>
          <w:color w:val="000000"/>
          <w:sz w:val="24"/>
          <w:szCs w:val="24"/>
        </w:rPr>
        <w:t>safe environment through managing</w:t>
      </w:r>
      <w:r w:rsidRPr="000D2506">
        <w:rPr>
          <w:rFonts w:ascii="Times New Roman" w:eastAsia="Times New Roman" w:hAnsi="Times New Roman" w:cs="Times New Roman"/>
          <w:color w:val="000000"/>
          <w:sz w:val="24"/>
          <w:szCs w:val="24"/>
        </w:rPr>
        <w:t xml:space="preserve"> </w:t>
      </w:r>
      <w:del w:id="5" w:author="JanetHurley" w:date="2016-06-09T13:35:00Z">
        <w:r w:rsidRPr="000D2506" w:rsidDel="009516A5">
          <w:rPr>
            <w:rFonts w:ascii="Times New Roman" w:eastAsia="Times New Roman" w:hAnsi="Times New Roman" w:cs="Times New Roman"/>
            <w:color w:val="000000"/>
            <w:sz w:val="24"/>
            <w:szCs w:val="24"/>
          </w:rPr>
          <w:delText>system</w:delText>
        </w:r>
        <w:r w:rsidR="00680D28" w:rsidRPr="000D2506" w:rsidDel="009516A5">
          <w:rPr>
            <w:rFonts w:ascii="Times New Roman" w:eastAsia="Times New Roman" w:hAnsi="Times New Roman" w:cs="Times New Roman"/>
            <w:color w:val="000000"/>
            <w:sz w:val="24"/>
            <w:szCs w:val="24"/>
          </w:rPr>
          <w:delText xml:space="preserve">s </w:delText>
        </w:r>
      </w:del>
      <w:ins w:id="6" w:author="JanetHurley" w:date="2016-06-09T13:35:00Z">
        <w:r w:rsidR="009516A5">
          <w:rPr>
            <w:rFonts w:ascii="Times New Roman" w:eastAsia="Times New Roman" w:hAnsi="Times New Roman" w:cs="Times New Roman"/>
            <w:color w:val="000000"/>
            <w:sz w:val="24"/>
            <w:szCs w:val="24"/>
          </w:rPr>
          <w:t xml:space="preserve">buildings </w:t>
        </w:r>
      </w:ins>
      <w:r w:rsidR="00680D28" w:rsidRPr="000D2506">
        <w:rPr>
          <w:rFonts w:ascii="Times New Roman" w:eastAsia="Times New Roman" w:hAnsi="Times New Roman" w:cs="Times New Roman"/>
          <w:color w:val="000000"/>
          <w:sz w:val="24"/>
          <w:szCs w:val="24"/>
        </w:rPr>
        <w:t>by</w:t>
      </w:r>
      <w:r w:rsidRPr="000D2506">
        <w:rPr>
          <w:rFonts w:ascii="Times New Roman" w:eastAsia="Times New Roman" w:hAnsi="Times New Roman" w:cs="Times New Roman"/>
          <w:color w:val="000000"/>
          <w:sz w:val="24"/>
          <w:szCs w:val="24"/>
        </w:rPr>
        <w:t xml:space="preserve"> monitoring, identifying causal agents/symptoms or structural flaws creating portals of entry, and </w:t>
      </w:r>
      <w:r w:rsidR="00680D28" w:rsidRPr="000D2506">
        <w:rPr>
          <w:rFonts w:ascii="Times New Roman" w:eastAsia="Times New Roman" w:hAnsi="Times New Roman" w:cs="Times New Roman"/>
          <w:color w:val="000000"/>
          <w:sz w:val="24"/>
          <w:szCs w:val="24"/>
        </w:rPr>
        <w:t xml:space="preserve">identifying </w:t>
      </w:r>
      <w:r w:rsidRPr="000D2506">
        <w:rPr>
          <w:rFonts w:ascii="Times New Roman" w:eastAsia="Times New Roman" w:hAnsi="Times New Roman" w:cs="Times New Roman"/>
          <w:color w:val="000000"/>
          <w:sz w:val="24"/>
          <w:szCs w:val="24"/>
        </w:rPr>
        <w:t>environments conducive to pest population build up</w:t>
      </w:r>
    </w:p>
    <w:p w14:paraId="535517FE" w14:textId="7C9C097C" w:rsidR="00763411" w:rsidRPr="000D2506" w:rsidRDefault="00680D28" w:rsidP="00763411">
      <w:pPr>
        <w:numPr>
          <w:ilvl w:val="0"/>
          <w:numId w:val="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Eliminate </w:t>
      </w:r>
      <w:r w:rsidR="00763411" w:rsidRPr="000D2506">
        <w:rPr>
          <w:rFonts w:ascii="Times New Roman" w:eastAsia="Times New Roman" w:hAnsi="Times New Roman" w:cs="Times New Roman"/>
          <w:color w:val="000000"/>
          <w:sz w:val="24"/>
          <w:szCs w:val="24"/>
        </w:rPr>
        <w:t>significant threats caused by pests to the health and safety of students, faculty, staff, and visitors</w:t>
      </w:r>
    </w:p>
    <w:p w14:paraId="02863FB9" w14:textId="416BD36E" w:rsidR="00763411" w:rsidRPr="000D2506" w:rsidRDefault="00680D28" w:rsidP="00763411">
      <w:pPr>
        <w:numPr>
          <w:ilvl w:val="0"/>
          <w:numId w:val="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Prevent</w:t>
      </w:r>
      <w:r w:rsidR="00763411" w:rsidRPr="000D2506">
        <w:rPr>
          <w:rFonts w:ascii="Times New Roman" w:eastAsia="Times New Roman" w:hAnsi="Times New Roman" w:cs="Times New Roman"/>
          <w:color w:val="000000"/>
          <w:sz w:val="24"/>
          <w:szCs w:val="24"/>
        </w:rPr>
        <w:t xml:space="preserve"> loss or damage to structures or property by pests</w:t>
      </w:r>
    </w:p>
    <w:p w14:paraId="73474484" w14:textId="24ED0336" w:rsidR="00763411" w:rsidRPr="000D2506" w:rsidRDefault="00680D28" w:rsidP="00763411">
      <w:pPr>
        <w:numPr>
          <w:ilvl w:val="0"/>
          <w:numId w:val="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Protect</w:t>
      </w:r>
      <w:r w:rsidR="00763411" w:rsidRPr="000D2506">
        <w:rPr>
          <w:rFonts w:ascii="Times New Roman" w:eastAsia="Times New Roman" w:hAnsi="Times New Roman" w:cs="Times New Roman"/>
          <w:color w:val="000000"/>
          <w:sz w:val="24"/>
          <w:szCs w:val="24"/>
        </w:rPr>
        <w:t xml:space="preserve"> environmental quality inside and outside buildings</w:t>
      </w:r>
    </w:p>
    <w:p w14:paraId="101C7185" w14:textId="12CCCF41" w:rsidR="00763411" w:rsidRPr="000D2506" w:rsidRDefault="00763411" w:rsidP="00763411">
      <w:pPr>
        <w:numPr>
          <w:ilvl w:val="0"/>
          <w:numId w:val="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Combine </w:t>
      </w:r>
      <w:r w:rsidR="00680D28" w:rsidRPr="000D2506">
        <w:rPr>
          <w:rFonts w:ascii="Times New Roman" w:eastAsia="Times New Roman" w:hAnsi="Times New Roman" w:cs="Times New Roman"/>
          <w:color w:val="000000"/>
          <w:sz w:val="24"/>
          <w:szCs w:val="24"/>
        </w:rPr>
        <w:t>different components of IPM</w:t>
      </w:r>
      <w:r w:rsidRPr="000D2506">
        <w:rPr>
          <w:rFonts w:ascii="Times New Roman" w:eastAsia="Times New Roman" w:hAnsi="Times New Roman" w:cs="Times New Roman"/>
          <w:color w:val="000000"/>
          <w:sz w:val="24"/>
          <w:szCs w:val="24"/>
        </w:rPr>
        <w:t xml:space="preserve"> for more complete </w:t>
      </w:r>
      <w:r w:rsidR="00680D28" w:rsidRPr="000D2506">
        <w:rPr>
          <w:rFonts w:ascii="Times New Roman" w:eastAsia="Times New Roman" w:hAnsi="Times New Roman" w:cs="Times New Roman"/>
          <w:color w:val="000000"/>
          <w:sz w:val="24"/>
          <w:szCs w:val="24"/>
        </w:rPr>
        <w:t xml:space="preserve">pest </w:t>
      </w:r>
      <w:r w:rsidRPr="000D2506">
        <w:rPr>
          <w:rFonts w:ascii="Times New Roman" w:eastAsia="Times New Roman" w:hAnsi="Times New Roman" w:cs="Times New Roman"/>
          <w:color w:val="000000"/>
          <w:sz w:val="24"/>
          <w:szCs w:val="24"/>
        </w:rPr>
        <w:t>control</w:t>
      </w:r>
    </w:p>
    <w:p w14:paraId="2E3BC592" w14:textId="77777777" w:rsidR="00763411" w:rsidRPr="000D2506" w:rsidRDefault="00763411" w:rsidP="00763411">
      <w:pPr>
        <w:numPr>
          <w:ilvl w:val="0"/>
          <w:numId w:val="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Reduce potential pesticide exposure for students, faculty, staff, and visitors</w:t>
      </w:r>
    </w:p>
    <w:p w14:paraId="46174C1A" w14:textId="77777777" w:rsidR="00763411" w:rsidRPr="000D2506" w:rsidRDefault="00763411" w:rsidP="00763411">
      <w:pPr>
        <w:numPr>
          <w:ilvl w:val="0"/>
          <w:numId w:val="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Reduce overuse of pesticides utilizing target specific applications</w:t>
      </w:r>
    </w:p>
    <w:p w14:paraId="06CF6807" w14:textId="1D094B28" w:rsidR="00763411" w:rsidRPr="000D2506" w:rsidRDefault="00763411" w:rsidP="00763411">
      <w:pPr>
        <w:numPr>
          <w:ilvl w:val="0"/>
          <w:numId w:val="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Prioritize pests by potential</w:t>
      </w:r>
      <w:r w:rsidR="00680D28" w:rsidRPr="000D2506">
        <w:rPr>
          <w:rFonts w:ascii="Times New Roman" w:eastAsia="Times New Roman" w:hAnsi="Times New Roman" w:cs="Times New Roman"/>
          <w:color w:val="000000"/>
          <w:sz w:val="24"/>
          <w:szCs w:val="24"/>
        </w:rPr>
        <w:t xml:space="preserve"> to harm: bed bugs, fire ants, biting and </w:t>
      </w:r>
      <w:r w:rsidRPr="000D2506">
        <w:rPr>
          <w:rFonts w:ascii="Times New Roman" w:eastAsia="Times New Roman" w:hAnsi="Times New Roman" w:cs="Times New Roman"/>
          <w:color w:val="000000"/>
          <w:sz w:val="24"/>
          <w:szCs w:val="24"/>
        </w:rPr>
        <w:t>stinging insects, bats or other animal pests have priority, wher</w:t>
      </w:r>
      <w:r w:rsidR="00680D28" w:rsidRPr="000D2506">
        <w:rPr>
          <w:rFonts w:ascii="Times New Roman" w:eastAsia="Times New Roman" w:hAnsi="Times New Roman" w:cs="Times New Roman"/>
          <w:color w:val="000000"/>
          <w:sz w:val="24"/>
          <w:szCs w:val="24"/>
        </w:rPr>
        <w:t xml:space="preserve">eas less harmful pests, i.e. </w:t>
      </w:r>
      <w:r w:rsidRPr="000D2506">
        <w:rPr>
          <w:rFonts w:ascii="Times New Roman" w:eastAsia="Times New Roman" w:hAnsi="Times New Roman" w:cs="Times New Roman"/>
          <w:color w:val="000000"/>
          <w:sz w:val="24"/>
          <w:szCs w:val="24"/>
        </w:rPr>
        <w:t>sugar ants, have less priority</w:t>
      </w:r>
    </w:p>
    <w:p w14:paraId="5DD67B34"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8416F9B" w14:textId="495DA6D3" w:rsidR="00763411"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This IPM plan document will be stored in the Grounds Management office of the IPM Coordinators (600 Agronomy Road, Suite 118).</w:t>
      </w:r>
      <w:ins w:id="7" w:author="JanetHurley" w:date="2016-06-09T13:36:00Z">
        <w:r w:rsidR="009516A5">
          <w:rPr>
            <w:rFonts w:ascii="Times New Roman" w:eastAsia="Times New Roman" w:hAnsi="Times New Roman" w:cs="Times New Roman"/>
            <w:color w:val="000000"/>
            <w:sz w:val="24"/>
            <w:szCs w:val="24"/>
          </w:rPr>
          <w:t xml:space="preserve">  (</w:t>
        </w:r>
        <w:proofErr w:type="gramStart"/>
        <w:r w:rsidR="009516A5">
          <w:rPr>
            <w:rFonts w:ascii="Times New Roman" w:eastAsia="Times New Roman" w:hAnsi="Times New Roman" w:cs="Times New Roman"/>
            <w:color w:val="000000"/>
            <w:sz w:val="24"/>
            <w:szCs w:val="24"/>
          </w:rPr>
          <w:t>suggest</w:t>
        </w:r>
        <w:proofErr w:type="gramEnd"/>
        <w:r w:rsidR="009516A5">
          <w:rPr>
            <w:rFonts w:ascii="Times New Roman" w:eastAsia="Times New Roman" w:hAnsi="Times New Roman" w:cs="Times New Roman"/>
            <w:color w:val="000000"/>
            <w:sz w:val="24"/>
            <w:szCs w:val="24"/>
          </w:rPr>
          <w:t xml:space="preserve"> copy made available to public upon request) </w:t>
        </w:r>
      </w:ins>
    </w:p>
    <w:p w14:paraId="19084133" w14:textId="77777777" w:rsidR="000D2506" w:rsidRPr="000D2506" w:rsidRDefault="000D2506" w:rsidP="00763411">
      <w:pPr>
        <w:spacing w:after="0" w:line="240" w:lineRule="auto"/>
        <w:rPr>
          <w:rFonts w:ascii="Times New Roman" w:eastAsia="Times New Roman" w:hAnsi="Times New Roman" w:cs="Times New Roman"/>
          <w:sz w:val="24"/>
          <w:szCs w:val="24"/>
        </w:rPr>
      </w:pPr>
    </w:p>
    <w:p w14:paraId="1A15C69D"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507145F5"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2495A870"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1C6BA1C3"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68297DD8"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1ACDB6AA"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60E56083"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5AB469BD"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564963EE"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588B8D5B"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7CBACB79"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251CE4FC"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60894CF8"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0E5AB37E"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48A4A3BE"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6F2A87FD"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4DAFD831"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6E059D33"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686C9FB7"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2A3828CB"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4781AA25"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54692256"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60570F5D"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06F53FA0"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099692A1"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0004AEA1" w14:textId="77777777" w:rsidR="00154CB0" w:rsidRDefault="00154CB0" w:rsidP="003A01EF">
      <w:pPr>
        <w:pStyle w:val="Style1"/>
      </w:pPr>
      <w:bookmarkStart w:id="8" w:name="_Toc451498138"/>
    </w:p>
    <w:p w14:paraId="69C73906" w14:textId="4EAC125B" w:rsidR="00763411" w:rsidRPr="000D2506" w:rsidRDefault="00763411" w:rsidP="00154CB0">
      <w:pPr>
        <w:pStyle w:val="Style1"/>
      </w:pPr>
      <w:r w:rsidRPr="000D2506">
        <w:t>IPM COORDINATOR</w:t>
      </w:r>
      <w:bookmarkEnd w:id="8"/>
    </w:p>
    <w:p w14:paraId="1AE381AF" w14:textId="05742358"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SSC’s IPM Coordinators shall be our Structural Pest Control Supervisor/Manager and Turf and Ornamental Pest Control Supervisor/Manager for TAMU</w:t>
      </w:r>
      <w:r w:rsidR="003E4448">
        <w:rPr>
          <w:rFonts w:ascii="Times New Roman" w:eastAsia="Times New Roman" w:hAnsi="Times New Roman" w:cs="Times New Roman"/>
          <w:color w:val="000000"/>
          <w:sz w:val="24"/>
          <w:szCs w:val="24"/>
        </w:rPr>
        <w:t>’s</w:t>
      </w:r>
      <w:r w:rsidRPr="000D2506">
        <w:rPr>
          <w:rFonts w:ascii="Times New Roman" w:eastAsia="Times New Roman" w:hAnsi="Times New Roman" w:cs="Times New Roman"/>
          <w:color w:val="000000"/>
          <w:sz w:val="24"/>
          <w:szCs w:val="24"/>
        </w:rPr>
        <w:t xml:space="preserve"> </w:t>
      </w:r>
      <w:proofErr w:type="gramStart"/>
      <w:r w:rsidRPr="000D2506">
        <w:rPr>
          <w:rFonts w:ascii="Times New Roman" w:eastAsia="Times New Roman" w:hAnsi="Times New Roman" w:cs="Times New Roman"/>
          <w:color w:val="000000"/>
          <w:sz w:val="24"/>
          <w:szCs w:val="24"/>
        </w:rPr>
        <w:t>campus(</w:t>
      </w:r>
      <w:proofErr w:type="spellStart"/>
      <w:proofErr w:type="gramEnd"/>
      <w:r w:rsidR="003E4448">
        <w:rPr>
          <w:rFonts w:ascii="Times New Roman" w:eastAsia="Times New Roman" w:hAnsi="Times New Roman" w:cs="Times New Roman"/>
          <w:color w:val="000000"/>
          <w:sz w:val="24"/>
          <w:szCs w:val="24"/>
        </w:rPr>
        <w:t>e</w:t>
      </w:r>
      <w:r w:rsidRPr="000D2506">
        <w:rPr>
          <w:rFonts w:ascii="Times New Roman" w:eastAsia="Times New Roman" w:hAnsi="Times New Roman" w:cs="Times New Roman"/>
          <w:color w:val="000000"/>
          <w:sz w:val="24"/>
          <w:szCs w:val="24"/>
        </w:rPr>
        <w:t>s</w:t>
      </w:r>
      <w:proofErr w:type="spellEnd"/>
      <w:r w:rsidRPr="000D2506">
        <w:rPr>
          <w:rFonts w:ascii="Times New Roman" w:eastAsia="Times New Roman" w:hAnsi="Times New Roman" w:cs="Times New Roman"/>
          <w:color w:val="000000"/>
          <w:sz w:val="24"/>
          <w:szCs w:val="24"/>
        </w:rPr>
        <w:t>). Structural Pest Control Technicians and IPM Technicians will be responsible for implementing the IPM plan, and coordinating pest management-related communications on campus.  Responsibilities of the coordinators and technicians include:</w:t>
      </w:r>
    </w:p>
    <w:p w14:paraId="24F2DCA2"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4070653" w14:textId="001AA6FF" w:rsidR="00763411" w:rsidRPr="000D2506" w:rsidRDefault="00680D28" w:rsidP="00763411">
      <w:pPr>
        <w:numPr>
          <w:ilvl w:val="0"/>
          <w:numId w:val="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Utilizing the </w:t>
      </w:r>
      <w:proofErr w:type="spellStart"/>
      <w:r w:rsidRPr="000D2506">
        <w:rPr>
          <w:rFonts w:ascii="Times New Roman" w:eastAsia="Times New Roman" w:hAnsi="Times New Roman" w:cs="Times New Roman"/>
          <w:color w:val="000000"/>
          <w:sz w:val="24"/>
          <w:szCs w:val="24"/>
        </w:rPr>
        <w:t>AggieW</w:t>
      </w:r>
      <w:r w:rsidR="00763411" w:rsidRPr="000D2506">
        <w:rPr>
          <w:rFonts w:ascii="Times New Roman" w:eastAsia="Times New Roman" w:hAnsi="Times New Roman" w:cs="Times New Roman"/>
          <w:color w:val="000000"/>
          <w:sz w:val="24"/>
          <w:szCs w:val="24"/>
        </w:rPr>
        <w:t>orks</w:t>
      </w:r>
      <w:proofErr w:type="spellEnd"/>
      <w:r w:rsidR="00763411" w:rsidRPr="000D2506">
        <w:rPr>
          <w:rFonts w:ascii="Times New Roman" w:eastAsia="Times New Roman" w:hAnsi="Times New Roman" w:cs="Times New Roman"/>
          <w:color w:val="000000"/>
          <w:sz w:val="24"/>
          <w:szCs w:val="24"/>
        </w:rPr>
        <w:t xml:space="preserve"> system to track records of work orders being placed for corrective pest management measures placed by students and staff on campus</w:t>
      </w:r>
    </w:p>
    <w:p w14:paraId="6C8A5EF7" w14:textId="77777777" w:rsidR="00763411" w:rsidRPr="000D2506" w:rsidRDefault="00763411" w:rsidP="00763411">
      <w:pPr>
        <w:numPr>
          <w:ilvl w:val="0"/>
          <w:numId w:val="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Maintaining a filing system to track service invoices for pest management’s actions taken in reaction to work orders.  Invoices will include information concerning what actions were taken, where they were performed, what chemicals or measures were used to solve the pest problem, and any follow-up/additional information</w:t>
      </w:r>
    </w:p>
    <w:p w14:paraId="136A0825" w14:textId="28D5BB7B" w:rsidR="00763411" w:rsidRPr="000D2506" w:rsidRDefault="00763411" w:rsidP="00763411">
      <w:pPr>
        <w:numPr>
          <w:ilvl w:val="0"/>
          <w:numId w:val="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These records will be kept on file for a minimum of two years, and can be accessed upon request by </w:t>
      </w:r>
      <w:ins w:id="9" w:author="JanetHurley" w:date="2016-06-09T13:37:00Z">
        <w:r w:rsidR="009516A5">
          <w:rPr>
            <w:rFonts w:ascii="Times New Roman" w:eastAsia="Times New Roman" w:hAnsi="Times New Roman" w:cs="Times New Roman"/>
            <w:color w:val="000000"/>
            <w:sz w:val="24"/>
            <w:szCs w:val="24"/>
          </w:rPr>
          <w:t xml:space="preserve">TDA </w:t>
        </w:r>
      </w:ins>
      <w:r w:rsidRPr="000D2506">
        <w:rPr>
          <w:rFonts w:ascii="Times New Roman" w:eastAsia="Times New Roman" w:hAnsi="Times New Roman" w:cs="Times New Roman"/>
          <w:color w:val="000000"/>
          <w:sz w:val="24"/>
          <w:szCs w:val="24"/>
        </w:rPr>
        <w:t>inspectors or, when necessary, students/staff have questions concerning actions taken</w:t>
      </w:r>
    </w:p>
    <w:p w14:paraId="65C721D2" w14:textId="77777777" w:rsidR="00763411" w:rsidRPr="000D2506" w:rsidRDefault="00763411" w:rsidP="00763411">
      <w:pPr>
        <w:numPr>
          <w:ilvl w:val="0"/>
          <w:numId w:val="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Keep up-to-date records of Safety Data Sheets (SDS) for all tools, both chemical and non-chemical, used by technicians</w:t>
      </w:r>
    </w:p>
    <w:p w14:paraId="23695FD7" w14:textId="77777777" w:rsidR="00763411" w:rsidRPr="000D2506" w:rsidRDefault="00763411" w:rsidP="00763411">
      <w:pPr>
        <w:numPr>
          <w:ilvl w:val="0"/>
          <w:numId w:val="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Collaborate with staff in Building Maintenance, HVAC, </w:t>
      </w:r>
      <w:r w:rsidR="00716659" w:rsidRPr="000D2506">
        <w:rPr>
          <w:rFonts w:ascii="Times New Roman" w:eastAsia="Times New Roman" w:hAnsi="Times New Roman" w:cs="Times New Roman"/>
          <w:color w:val="000000"/>
          <w:sz w:val="24"/>
          <w:szCs w:val="24"/>
        </w:rPr>
        <w:t>etc.</w:t>
      </w:r>
      <w:r w:rsidRPr="000D2506">
        <w:rPr>
          <w:rFonts w:ascii="Times New Roman" w:eastAsia="Times New Roman" w:hAnsi="Times New Roman" w:cs="Times New Roman"/>
          <w:color w:val="000000"/>
          <w:sz w:val="24"/>
          <w:szCs w:val="24"/>
        </w:rPr>
        <w:t xml:space="preserve"> to address components that can lead to pest issues</w:t>
      </w:r>
    </w:p>
    <w:p w14:paraId="1C8E79D3" w14:textId="3B055245" w:rsidR="00763411" w:rsidRPr="000D2506" w:rsidRDefault="00763411" w:rsidP="00763411">
      <w:pPr>
        <w:numPr>
          <w:ilvl w:val="0"/>
          <w:numId w:val="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Work to improve the effectiveness of this </w:t>
      </w:r>
      <w:del w:id="10" w:author="JanetHurley" w:date="2016-06-09T13:38:00Z">
        <w:r w:rsidRPr="000D2506" w:rsidDel="009516A5">
          <w:rPr>
            <w:rFonts w:ascii="Times New Roman" w:eastAsia="Times New Roman" w:hAnsi="Times New Roman" w:cs="Times New Roman"/>
            <w:color w:val="000000"/>
            <w:sz w:val="24"/>
            <w:szCs w:val="24"/>
          </w:rPr>
          <w:delText xml:space="preserve">booklet </w:delText>
        </w:r>
      </w:del>
      <w:ins w:id="11" w:author="JanetHurley" w:date="2016-06-09T13:38:00Z">
        <w:r w:rsidR="009516A5">
          <w:rPr>
            <w:rFonts w:ascii="Times New Roman" w:eastAsia="Times New Roman" w:hAnsi="Times New Roman" w:cs="Times New Roman"/>
            <w:color w:val="000000"/>
            <w:sz w:val="24"/>
            <w:szCs w:val="24"/>
          </w:rPr>
          <w:t xml:space="preserve">IPM program </w:t>
        </w:r>
      </w:ins>
      <w:r w:rsidRPr="000D2506">
        <w:rPr>
          <w:rFonts w:ascii="Times New Roman" w:eastAsia="Times New Roman" w:hAnsi="Times New Roman" w:cs="Times New Roman"/>
          <w:color w:val="000000"/>
          <w:sz w:val="24"/>
          <w:szCs w:val="24"/>
        </w:rPr>
        <w:t xml:space="preserve">by evaluating </w:t>
      </w:r>
      <w:ins w:id="12" w:author="JanetHurley" w:date="2016-06-09T13:38:00Z">
        <w:r w:rsidR="009516A5">
          <w:rPr>
            <w:rFonts w:ascii="Times New Roman" w:eastAsia="Times New Roman" w:hAnsi="Times New Roman" w:cs="Times New Roman"/>
            <w:color w:val="000000"/>
            <w:sz w:val="24"/>
            <w:szCs w:val="24"/>
          </w:rPr>
          <w:t>the program</w:t>
        </w:r>
      </w:ins>
      <w:del w:id="13" w:author="JanetHurley" w:date="2016-06-09T13:38:00Z">
        <w:r w:rsidRPr="000D2506" w:rsidDel="009516A5">
          <w:rPr>
            <w:rFonts w:ascii="Times New Roman" w:eastAsia="Times New Roman" w:hAnsi="Times New Roman" w:cs="Times New Roman"/>
            <w:color w:val="000000"/>
            <w:sz w:val="24"/>
            <w:szCs w:val="24"/>
          </w:rPr>
          <w:delText>it on a yearly basis</w:delText>
        </w:r>
      </w:del>
      <w:ins w:id="14" w:author="JanetHurley" w:date="2016-06-09T13:38:00Z">
        <w:r w:rsidR="009516A5">
          <w:rPr>
            <w:rFonts w:ascii="Times New Roman" w:eastAsia="Times New Roman" w:hAnsi="Times New Roman" w:cs="Times New Roman"/>
            <w:color w:val="000000"/>
            <w:sz w:val="24"/>
            <w:szCs w:val="24"/>
          </w:rPr>
          <w:t xml:space="preserve"> annually and making updates to this manual as needed. </w:t>
        </w:r>
      </w:ins>
    </w:p>
    <w:p w14:paraId="20E44867" w14:textId="77777777" w:rsidR="00763411" w:rsidRPr="000D2506" w:rsidRDefault="00763411" w:rsidP="00763411">
      <w:pPr>
        <w:numPr>
          <w:ilvl w:val="0"/>
          <w:numId w:val="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Keep up technicians licenses and certifications by enrolling staff in continuing education classes</w:t>
      </w:r>
    </w:p>
    <w:p w14:paraId="70BA6C75" w14:textId="77777777" w:rsidR="00763411" w:rsidRPr="000D2506" w:rsidRDefault="00763411" w:rsidP="00763411">
      <w:pPr>
        <w:numPr>
          <w:ilvl w:val="0"/>
          <w:numId w:val="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Work to maintain and expand a network of professionals, professors, and technicians for consultation</w:t>
      </w:r>
    </w:p>
    <w:p w14:paraId="3ADFCAED" w14:textId="77777777" w:rsidR="00763411" w:rsidRPr="000D2506" w:rsidRDefault="00763411" w:rsidP="00763411">
      <w:pPr>
        <w:spacing w:after="240" w:line="240" w:lineRule="auto"/>
        <w:rPr>
          <w:rFonts w:ascii="Times New Roman" w:eastAsia="Times New Roman" w:hAnsi="Times New Roman" w:cs="Times New Roman"/>
          <w:sz w:val="24"/>
          <w:szCs w:val="24"/>
        </w:rPr>
      </w:pPr>
    </w:p>
    <w:p w14:paraId="3678BAD8" w14:textId="77777777" w:rsidR="00373053" w:rsidRPr="000D2506" w:rsidRDefault="00373053" w:rsidP="00763411">
      <w:pPr>
        <w:spacing w:after="0" w:line="240" w:lineRule="auto"/>
        <w:jc w:val="center"/>
        <w:rPr>
          <w:rFonts w:ascii="Times New Roman" w:eastAsia="Times New Roman" w:hAnsi="Times New Roman" w:cs="Times New Roman"/>
          <w:b/>
          <w:bCs/>
          <w:color w:val="000000"/>
          <w:sz w:val="24"/>
          <w:szCs w:val="24"/>
          <w:u w:val="single"/>
        </w:rPr>
      </w:pPr>
    </w:p>
    <w:p w14:paraId="50A4B4A7" w14:textId="77777777" w:rsidR="00373053" w:rsidRPr="000D2506" w:rsidRDefault="00373053" w:rsidP="00763411">
      <w:pPr>
        <w:spacing w:after="0" w:line="240" w:lineRule="auto"/>
        <w:jc w:val="center"/>
        <w:rPr>
          <w:rFonts w:ascii="Times New Roman" w:eastAsia="Times New Roman" w:hAnsi="Times New Roman" w:cs="Times New Roman"/>
          <w:b/>
          <w:bCs/>
          <w:color w:val="000000"/>
          <w:sz w:val="24"/>
          <w:szCs w:val="24"/>
          <w:u w:val="single"/>
        </w:rPr>
      </w:pPr>
    </w:p>
    <w:p w14:paraId="59B34FBF" w14:textId="77777777" w:rsidR="00373053" w:rsidRPr="000D2506" w:rsidRDefault="00373053" w:rsidP="00763411">
      <w:pPr>
        <w:spacing w:after="0" w:line="240" w:lineRule="auto"/>
        <w:jc w:val="center"/>
        <w:rPr>
          <w:rFonts w:ascii="Times New Roman" w:eastAsia="Times New Roman" w:hAnsi="Times New Roman" w:cs="Times New Roman"/>
          <w:b/>
          <w:bCs/>
          <w:color w:val="000000"/>
          <w:sz w:val="24"/>
          <w:szCs w:val="24"/>
          <w:u w:val="single"/>
        </w:rPr>
      </w:pPr>
    </w:p>
    <w:p w14:paraId="4F072D80" w14:textId="77777777" w:rsidR="00373053" w:rsidRPr="000D2506" w:rsidRDefault="00373053" w:rsidP="00763411">
      <w:pPr>
        <w:spacing w:after="0" w:line="240" w:lineRule="auto"/>
        <w:jc w:val="center"/>
        <w:rPr>
          <w:rFonts w:ascii="Times New Roman" w:eastAsia="Times New Roman" w:hAnsi="Times New Roman" w:cs="Times New Roman"/>
          <w:b/>
          <w:bCs/>
          <w:color w:val="000000"/>
          <w:sz w:val="24"/>
          <w:szCs w:val="24"/>
          <w:u w:val="single"/>
        </w:rPr>
      </w:pPr>
    </w:p>
    <w:p w14:paraId="61695C8B" w14:textId="77777777" w:rsidR="00373053" w:rsidRPr="000D2506" w:rsidRDefault="00373053" w:rsidP="00763411">
      <w:pPr>
        <w:spacing w:after="0" w:line="240" w:lineRule="auto"/>
        <w:jc w:val="center"/>
        <w:rPr>
          <w:rFonts w:ascii="Times New Roman" w:eastAsia="Times New Roman" w:hAnsi="Times New Roman" w:cs="Times New Roman"/>
          <w:b/>
          <w:bCs/>
          <w:color w:val="000000"/>
          <w:sz w:val="24"/>
          <w:szCs w:val="24"/>
          <w:u w:val="single"/>
        </w:rPr>
      </w:pPr>
    </w:p>
    <w:p w14:paraId="0894FB80" w14:textId="77777777" w:rsidR="00680D28" w:rsidRPr="000D2506" w:rsidRDefault="00680D28" w:rsidP="00763411">
      <w:pPr>
        <w:spacing w:after="0" w:line="240" w:lineRule="auto"/>
        <w:jc w:val="center"/>
        <w:rPr>
          <w:rFonts w:ascii="Times New Roman" w:eastAsia="Times New Roman" w:hAnsi="Times New Roman" w:cs="Times New Roman"/>
          <w:b/>
          <w:bCs/>
          <w:color w:val="000000"/>
          <w:sz w:val="24"/>
          <w:szCs w:val="24"/>
          <w:u w:val="single"/>
        </w:rPr>
      </w:pPr>
    </w:p>
    <w:p w14:paraId="5681194B" w14:textId="77777777" w:rsidR="00680D28" w:rsidRPr="000D2506" w:rsidRDefault="00680D28" w:rsidP="00763411">
      <w:pPr>
        <w:spacing w:after="0" w:line="240" w:lineRule="auto"/>
        <w:jc w:val="center"/>
        <w:rPr>
          <w:rFonts w:ascii="Times New Roman" w:eastAsia="Times New Roman" w:hAnsi="Times New Roman" w:cs="Times New Roman"/>
          <w:b/>
          <w:bCs/>
          <w:color w:val="000000"/>
          <w:sz w:val="24"/>
          <w:szCs w:val="24"/>
          <w:u w:val="single"/>
        </w:rPr>
      </w:pPr>
    </w:p>
    <w:p w14:paraId="7083D21F"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0C20F2D7"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6710D415"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0BA50964"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5565FA0C"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44368B74"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7B90CCF6"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7D13E1D0"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7ECAF0B4"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4A812B3E"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5864BB1F"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2B6B66AF"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5FBDBC2E" w14:textId="3A490BEB" w:rsidR="00763411" w:rsidRPr="000D2506" w:rsidRDefault="00763411" w:rsidP="00154CB0">
      <w:pPr>
        <w:pStyle w:val="Style1"/>
      </w:pPr>
      <w:bookmarkStart w:id="15" w:name="_Toc451498139"/>
      <w:r w:rsidRPr="000D2506">
        <w:t>LICENSING AND TRAINING</w:t>
      </w:r>
      <w:bookmarkEnd w:id="15"/>
    </w:p>
    <w:p w14:paraId="0CE90D53"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SSC will maintain a Structural Pest Control Service (SPCS) Business License issued by the Texas Department of Agriculture (TDA) and all Structural Pest Control Technicians who perform work on campus will be properly licensed under this business license. IPM technicians can either be licensed under the SPCS business license in the categories appropriate to their work, or listed under a TDA license appropriate to their work.</w:t>
      </w:r>
    </w:p>
    <w:p w14:paraId="63B0F01C"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5F83C8A"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u w:val="single"/>
        </w:rPr>
        <w:t>SPCS Licenses</w:t>
      </w:r>
    </w:p>
    <w:p w14:paraId="6F372FDB" w14:textId="77777777" w:rsidR="00763411" w:rsidRPr="000D2506" w:rsidRDefault="00763411" w:rsidP="00763411">
      <w:pPr>
        <w:numPr>
          <w:ilvl w:val="0"/>
          <w:numId w:val="3"/>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u w:val="single"/>
        </w:rPr>
        <w:t>Apprentice License</w:t>
      </w:r>
      <w:r w:rsidRPr="000D2506">
        <w:rPr>
          <w:rFonts w:ascii="Times New Roman" w:eastAsia="Times New Roman" w:hAnsi="Times New Roman" w:cs="Times New Roman"/>
          <w:color w:val="000000"/>
          <w:sz w:val="24"/>
          <w:szCs w:val="24"/>
        </w:rPr>
        <w:t>- An individual without any pesticide application experience will be registered with the TDA as an apprentice during his/her training period. During this time, the Responsible Certified Applicator of Record for the SPCS Business License is responsible for providing training and supervision of any work performed by the individual. This individual must obtain 20 hours of classroom training in 12 different areas of study, and an additional 8 hours of training for each category they wish to test in, along with 40 hours of on-the-job training with a Certified Applicator. They also must complete a state-approved and mandated 8 hour Technician Training Course before taking a licensure exam.</w:t>
      </w:r>
    </w:p>
    <w:p w14:paraId="3333C777" w14:textId="77777777" w:rsidR="00763411" w:rsidRPr="000D2506" w:rsidRDefault="00763411" w:rsidP="00763411">
      <w:pPr>
        <w:numPr>
          <w:ilvl w:val="0"/>
          <w:numId w:val="3"/>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u w:val="single"/>
        </w:rPr>
        <w:t>Certified Pest Control Technician</w:t>
      </w:r>
      <w:r w:rsidRPr="000D2506">
        <w:rPr>
          <w:rFonts w:ascii="Times New Roman" w:eastAsia="Times New Roman" w:hAnsi="Times New Roman" w:cs="Times New Roman"/>
          <w:color w:val="000000"/>
          <w:sz w:val="24"/>
          <w:szCs w:val="24"/>
        </w:rPr>
        <w:t xml:space="preserve">- </w:t>
      </w:r>
      <w:proofErr w:type="gramStart"/>
      <w:r w:rsidRPr="000D2506">
        <w:rPr>
          <w:rFonts w:ascii="Times New Roman" w:eastAsia="Times New Roman" w:hAnsi="Times New Roman" w:cs="Times New Roman"/>
          <w:color w:val="000000"/>
          <w:sz w:val="24"/>
          <w:szCs w:val="24"/>
        </w:rPr>
        <w:t>A</w:t>
      </w:r>
      <w:proofErr w:type="gramEnd"/>
      <w:r w:rsidRPr="000D2506">
        <w:rPr>
          <w:rFonts w:ascii="Times New Roman" w:eastAsia="Times New Roman" w:hAnsi="Times New Roman" w:cs="Times New Roman"/>
          <w:color w:val="000000"/>
          <w:sz w:val="24"/>
          <w:szCs w:val="24"/>
        </w:rPr>
        <w:t xml:space="preserve"> Certified Pest Control Technician has completed all apprentice training requirements and has passed an exam for General Pest Control Operations/Laws and Regulations and at least 1 category. A Certified Pest Control Technician must always work under the license of a Certified Pest Control Applicator. A Certified Pest Control Technician can, after 6 months as a Technician, take exams to receive a Certified Pest Applicator license.</w:t>
      </w:r>
    </w:p>
    <w:p w14:paraId="6477F114" w14:textId="2DBE64DF" w:rsidR="00763411" w:rsidRPr="000D2506" w:rsidRDefault="00763411" w:rsidP="00763411">
      <w:pPr>
        <w:numPr>
          <w:ilvl w:val="0"/>
          <w:numId w:val="3"/>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u w:val="single"/>
        </w:rPr>
        <w:t>Certified Pest Control Applicator</w:t>
      </w:r>
      <w:r w:rsidR="00680D28" w:rsidRPr="000D2506">
        <w:rPr>
          <w:rFonts w:ascii="Times New Roman" w:eastAsia="Times New Roman" w:hAnsi="Times New Roman" w:cs="Times New Roman"/>
          <w:color w:val="000000"/>
          <w:sz w:val="24"/>
          <w:szCs w:val="24"/>
        </w:rPr>
        <w:t xml:space="preserve">- This is </w:t>
      </w:r>
      <w:r w:rsidRPr="000D2506">
        <w:rPr>
          <w:rFonts w:ascii="Times New Roman" w:eastAsia="Times New Roman" w:hAnsi="Times New Roman" w:cs="Times New Roman"/>
          <w:color w:val="000000"/>
          <w:sz w:val="24"/>
          <w:szCs w:val="24"/>
        </w:rPr>
        <w:t>the highest license issued by the SPCS and these license holders have completed requirements of both Apprentice and Technicians, and are able to work independently and can own and operate their own commercial pest control businesses.</w:t>
      </w:r>
    </w:p>
    <w:p w14:paraId="686865BA"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8138C21"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u w:val="single"/>
        </w:rPr>
        <w:t>SPCS License Categories</w:t>
      </w:r>
    </w:p>
    <w:p w14:paraId="70F3959E" w14:textId="77777777" w:rsidR="00763411" w:rsidRPr="000D2506" w:rsidRDefault="00763411" w:rsidP="00763411">
      <w:pPr>
        <w:numPr>
          <w:ilvl w:val="0"/>
          <w:numId w:val="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Pest</w:t>
      </w:r>
    </w:p>
    <w:p w14:paraId="4BBFC11D" w14:textId="77777777" w:rsidR="00763411" w:rsidRPr="000D2506" w:rsidRDefault="00763411" w:rsidP="00763411">
      <w:pPr>
        <w:numPr>
          <w:ilvl w:val="0"/>
          <w:numId w:val="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Termite</w:t>
      </w:r>
    </w:p>
    <w:p w14:paraId="166052F9" w14:textId="77777777" w:rsidR="00763411" w:rsidRPr="000D2506" w:rsidRDefault="00763411" w:rsidP="00763411">
      <w:pPr>
        <w:numPr>
          <w:ilvl w:val="0"/>
          <w:numId w:val="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Lawn &amp; Ornamental</w:t>
      </w:r>
    </w:p>
    <w:p w14:paraId="085BE158" w14:textId="77777777" w:rsidR="00763411" w:rsidRPr="000D2506" w:rsidRDefault="00763411" w:rsidP="00763411">
      <w:pPr>
        <w:numPr>
          <w:ilvl w:val="0"/>
          <w:numId w:val="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Weed</w:t>
      </w:r>
    </w:p>
    <w:p w14:paraId="47E09A00" w14:textId="77777777" w:rsidR="00763411" w:rsidRPr="000D2506" w:rsidRDefault="00763411" w:rsidP="00763411">
      <w:pPr>
        <w:numPr>
          <w:ilvl w:val="0"/>
          <w:numId w:val="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Structural Fumigation</w:t>
      </w:r>
    </w:p>
    <w:p w14:paraId="0E80D236" w14:textId="77777777" w:rsidR="00763411" w:rsidRPr="000D2506" w:rsidRDefault="00763411" w:rsidP="00763411">
      <w:pPr>
        <w:numPr>
          <w:ilvl w:val="0"/>
          <w:numId w:val="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Commodity Fumigation</w:t>
      </w:r>
    </w:p>
    <w:p w14:paraId="7F0D1DC8" w14:textId="77777777" w:rsidR="00763411" w:rsidRPr="000D2506" w:rsidRDefault="00763411" w:rsidP="00763411">
      <w:pPr>
        <w:numPr>
          <w:ilvl w:val="0"/>
          <w:numId w:val="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Wood Preservation</w:t>
      </w:r>
    </w:p>
    <w:p w14:paraId="1F238A9F" w14:textId="77777777" w:rsidR="00680D28" w:rsidRPr="000D2506" w:rsidRDefault="00680D28" w:rsidP="00763411">
      <w:pPr>
        <w:spacing w:after="0" w:line="240" w:lineRule="auto"/>
        <w:rPr>
          <w:rFonts w:ascii="Times New Roman" w:eastAsia="Times New Roman" w:hAnsi="Times New Roman" w:cs="Times New Roman"/>
          <w:sz w:val="24"/>
          <w:szCs w:val="24"/>
        </w:rPr>
      </w:pPr>
    </w:p>
    <w:p w14:paraId="6C7CD02F"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u w:val="single"/>
        </w:rPr>
        <w:t>TDA Pest Licenses</w:t>
      </w:r>
    </w:p>
    <w:p w14:paraId="0B4B7C56"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These licenses require no formal training but individuals must pass exams in the categories relevant to the work they perform. This license does not allow individuals to make indoor applications.</w:t>
      </w:r>
    </w:p>
    <w:p w14:paraId="69ED9A06"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B3ACD84" w14:textId="77777777" w:rsidR="00373053" w:rsidRPr="000D2506" w:rsidRDefault="00373053" w:rsidP="00763411">
      <w:pPr>
        <w:spacing w:after="0" w:line="240" w:lineRule="auto"/>
        <w:rPr>
          <w:rFonts w:ascii="Times New Roman" w:eastAsia="Times New Roman" w:hAnsi="Times New Roman" w:cs="Times New Roman"/>
          <w:color w:val="000000"/>
          <w:sz w:val="24"/>
          <w:szCs w:val="24"/>
          <w:u w:val="single"/>
        </w:rPr>
      </w:pPr>
    </w:p>
    <w:p w14:paraId="79EB2C06" w14:textId="77777777" w:rsidR="00373053" w:rsidRPr="000D2506" w:rsidRDefault="00373053" w:rsidP="00763411">
      <w:pPr>
        <w:spacing w:after="0" w:line="240" w:lineRule="auto"/>
        <w:rPr>
          <w:rFonts w:ascii="Times New Roman" w:eastAsia="Times New Roman" w:hAnsi="Times New Roman" w:cs="Times New Roman"/>
          <w:color w:val="000000"/>
          <w:sz w:val="24"/>
          <w:szCs w:val="24"/>
          <w:u w:val="single"/>
        </w:rPr>
      </w:pPr>
    </w:p>
    <w:p w14:paraId="524F19EB"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1F5B1C6D" w14:textId="77777777" w:rsidR="00154CB0" w:rsidRDefault="00154CB0" w:rsidP="00763411">
      <w:pPr>
        <w:spacing w:after="0" w:line="240" w:lineRule="auto"/>
        <w:rPr>
          <w:rFonts w:ascii="Times New Roman" w:eastAsia="Times New Roman" w:hAnsi="Times New Roman" w:cs="Times New Roman"/>
          <w:color w:val="000000"/>
          <w:sz w:val="24"/>
          <w:szCs w:val="24"/>
          <w:u w:val="single"/>
        </w:rPr>
      </w:pPr>
    </w:p>
    <w:p w14:paraId="4BD0C5E7"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u w:val="single"/>
        </w:rPr>
        <w:t>TDA License Categories</w:t>
      </w:r>
    </w:p>
    <w:p w14:paraId="23450D84"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1. Agricultural Pest Control</w:t>
      </w:r>
    </w:p>
    <w:p w14:paraId="2B2453FA" w14:textId="77777777" w:rsidR="00763411" w:rsidRPr="000D2506" w:rsidRDefault="00763411" w:rsidP="00763411">
      <w:pPr>
        <w:spacing w:after="0" w:line="240" w:lineRule="auto"/>
        <w:ind w:firstLine="720"/>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A. Field Crop Pest Control</w:t>
      </w:r>
    </w:p>
    <w:p w14:paraId="2BB65B30" w14:textId="77777777" w:rsidR="00763411" w:rsidRPr="000D2506" w:rsidRDefault="00763411" w:rsidP="00763411">
      <w:pPr>
        <w:spacing w:after="0" w:line="240" w:lineRule="auto"/>
        <w:ind w:firstLine="720"/>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B. Fruit, Nut and Vegetable Pest Control</w:t>
      </w:r>
    </w:p>
    <w:p w14:paraId="0DD51137" w14:textId="77777777" w:rsidR="00763411" w:rsidRPr="000D2506" w:rsidRDefault="00763411" w:rsidP="00763411">
      <w:pPr>
        <w:spacing w:after="0" w:line="240" w:lineRule="auto"/>
        <w:ind w:firstLine="720"/>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w:t>
      </w:r>
      <w:r w:rsidR="00716659" w:rsidRPr="000D2506">
        <w:rPr>
          <w:rFonts w:ascii="Times New Roman" w:eastAsia="Times New Roman" w:hAnsi="Times New Roman" w:cs="Times New Roman"/>
          <w:color w:val="000000"/>
          <w:sz w:val="24"/>
          <w:szCs w:val="24"/>
        </w:rPr>
        <w:t xml:space="preserve"> </w:t>
      </w:r>
      <w:r w:rsidRPr="000D2506">
        <w:rPr>
          <w:rFonts w:ascii="Times New Roman" w:eastAsia="Times New Roman" w:hAnsi="Times New Roman" w:cs="Times New Roman"/>
          <w:color w:val="000000"/>
          <w:sz w:val="24"/>
          <w:szCs w:val="24"/>
        </w:rPr>
        <w:t>Pasture and Rangeland</w:t>
      </w:r>
    </w:p>
    <w:p w14:paraId="4202171D" w14:textId="77777777" w:rsidR="00763411" w:rsidRPr="000D2506" w:rsidRDefault="00763411" w:rsidP="00763411">
      <w:pPr>
        <w:spacing w:after="0" w:line="240" w:lineRule="auto"/>
        <w:ind w:firstLine="720"/>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D. Vertebrate Pest Control</w:t>
      </w:r>
    </w:p>
    <w:p w14:paraId="653D8CD9" w14:textId="77777777" w:rsidR="00763411" w:rsidRPr="000D2506" w:rsidRDefault="00763411" w:rsidP="00763411">
      <w:pPr>
        <w:spacing w:after="0" w:line="240" w:lineRule="auto"/>
        <w:ind w:firstLine="720"/>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E. Farm Commodity Pest Control</w:t>
      </w:r>
    </w:p>
    <w:p w14:paraId="05514E75" w14:textId="77777777" w:rsidR="00763411" w:rsidRPr="000D2506" w:rsidRDefault="00763411" w:rsidP="00763411">
      <w:pPr>
        <w:spacing w:after="0" w:line="240" w:lineRule="auto"/>
        <w:ind w:firstLine="720"/>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F. Animal Health</w:t>
      </w:r>
    </w:p>
    <w:p w14:paraId="1B3B8804" w14:textId="77777777" w:rsidR="00763411" w:rsidRPr="000D2506" w:rsidRDefault="00763411" w:rsidP="00763411">
      <w:pPr>
        <w:spacing w:after="0" w:line="240" w:lineRule="auto"/>
        <w:ind w:firstLine="720"/>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G. Citrus Pest Control</w:t>
      </w:r>
    </w:p>
    <w:p w14:paraId="55DDCD0E" w14:textId="77777777" w:rsidR="00763411" w:rsidRPr="000D2506" w:rsidRDefault="00763411" w:rsidP="00763411">
      <w:pPr>
        <w:spacing w:after="0" w:line="240" w:lineRule="auto"/>
        <w:ind w:firstLine="720"/>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H. Livestock Protection Collar</w:t>
      </w:r>
    </w:p>
    <w:p w14:paraId="3910767E" w14:textId="77777777" w:rsidR="00763411" w:rsidRPr="000D2506" w:rsidRDefault="00763411" w:rsidP="00763411">
      <w:pPr>
        <w:spacing w:after="0" w:line="240" w:lineRule="auto"/>
        <w:ind w:firstLine="720"/>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I. M-44</w:t>
      </w:r>
    </w:p>
    <w:p w14:paraId="479E8289"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2. Forest Pest Control</w:t>
      </w:r>
    </w:p>
    <w:p w14:paraId="2702958B" w14:textId="77777777" w:rsidR="00763411" w:rsidRPr="009516A5" w:rsidRDefault="00763411" w:rsidP="00763411">
      <w:pPr>
        <w:spacing w:after="0" w:line="240" w:lineRule="auto"/>
        <w:rPr>
          <w:rFonts w:ascii="Times New Roman" w:eastAsia="Times New Roman" w:hAnsi="Times New Roman" w:cs="Times New Roman"/>
          <w:sz w:val="24"/>
          <w:szCs w:val="24"/>
          <w:highlight w:val="yellow"/>
          <w:rPrChange w:id="16" w:author="JanetHurley" w:date="2016-06-09T13:39:00Z">
            <w:rPr>
              <w:rFonts w:ascii="Times New Roman" w:eastAsia="Times New Roman" w:hAnsi="Times New Roman" w:cs="Times New Roman"/>
              <w:sz w:val="24"/>
              <w:szCs w:val="24"/>
            </w:rPr>
          </w:rPrChange>
        </w:rPr>
      </w:pPr>
      <w:r w:rsidRPr="000D2506">
        <w:rPr>
          <w:rFonts w:ascii="Times New Roman" w:eastAsia="Times New Roman" w:hAnsi="Times New Roman" w:cs="Times New Roman"/>
          <w:color w:val="000000"/>
          <w:sz w:val="24"/>
          <w:szCs w:val="24"/>
        </w:rPr>
        <w:t xml:space="preserve">3. </w:t>
      </w:r>
      <w:commentRangeStart w:id="17"/>
      <w:r w:rsidRPr="009516A5">
        <w:rPr>
          <w:rFonts w:ascii="Times New Roman" w:eastAsia="Times New Roman" w:hAnsi="Times New Roman" w:cs="Times New Roman"/>
          <w:color w:val="000000"/>
          <w:sz w:val="24"/>
          <w:szCs w:val="24"/>
          <w:highlight w:val="yellow"/>
          <w:rPrChange w:id="18" w:author="JanetHurley" w:date="2016-06-09T13:39:00Z">
            <w:rPr>
              <w:rFonts w:ascii="Times New Roman" w:eastAsia="Times New Roman" w:hAnsi="Times New Roman" w:cs="Times New Roman"/>
              <w:color w:val="000000"/>
              <w:sz w:val="24"/>
              <w:szCs w:val="24"/>
            </w:rPr>
          </w:rPrChange>
        </w:rPr>
        <w:t>Lawn</w:t>
      </w:r>
      <w:commentRangeEnd w:id="17"/>
      <w:r w:rsidR="009516A5">
        <w:rPr>
          <w:rStyle w:val="CommentReference"/>
        </w:rPr>
        <w:commentReference w:id="17"/>
      </w:r>
      <w:r w:rsidRPr="009516A5">
        <w:rPr>
          <w:rFonts w:ascii="Times New Roman" w:eastAsia="Times New Roman" w:hAnsi="Times New Roman" w:cs="Times New Roman"/>
          <w:color w:val="000000"/>
          <w:sz w:val="24"/>
          <w:szCs w:val="24"/>
          <w:highlight w:val="yellow"/>
          <w:rPrChange w:id="19" w:author="JanetHurley" w:date="2016-06-09T13:39:00Z">
            <w:rPr>
              <w:rFonts w:ascii="Times New Roman" w:eastAsia="Times New Roman" w:hAnsi="Times New Roman" w:cs="Times New Roman"/>
              <w:color w:val="000000"/>
              <w:sz w:val="24"/>
              <w:szCs w:val="24"/>
            </w:rPr>
          </w:rPrChange>
        </w:rPr>
        <w:t xml:space="preserve"> and Ornamental Pest Control</w:t>
      </w:r>
    </w:p>
    <w:p w14:paraId="292FABD2" w14:textId="77777777" w:rsidR="00763411" w:rsidRPr="009516A5" w:rsidRDefault="00763411" w:rsidP="00763411">
      <w:pPr>
        <w:spacing w:after="0" w:line="240" w:lineRule="auto"/>
        <w:ind w:left="720"/>
        <w:rPr>
          <w:rFonts w:ascii="Times New Roman" w:eastAsia="Times New Roman" w:hAnsi="Times New Roman" w:cs="Times New Roman"/>
          <w:sz w:val="24"/>
          <w:szCs w:val="24"/>
          <w:highlight w:val="yellow"/>
          <w:rPrChange w:id="20" w:author="JanetHurley" w:date="2016-06-09T13:39:00Z">
            <w:rPr>
              <w:rFonts w:ascii="Times New Roman" w:eastAsia="Times New Roman" w:hAnsi="Times New Roman" w:cs="Times New Roman"/>
              <w:sz w:val="24"/>
              <w:szCs w:val="24"/>
            </w:rPr>
          </w:rPrChange>
        </w:rPr>
      </w:pPr>
      <w:r w:rsidRPr="009516A5">
        <w:rPr>
          <w:rFonts w:ascii="Times New Roman" w:eastAsia="Times New Roman" w:hAnsi="Times New Roman" w:cs="Times New Roman"/>
          <w:color w:val="000000"/>
          <w:sz w:val="24"/>
          <w:szCs w:val="24"/>
          <w:highlight w:val="yellow"/>
          <w:rPrChange w:id="21" w:author="JanetHurley" w:date="2016-06-09T13:39:00Z">
            <w:rPr>
              <w:rFonts w:ascii="Times New Roman" w:eastAsia="Times New Roman" w:hAnsi="Times New Roman" w:cs="Times New Roman"/>
              <w:color w:val="000000"/>
              <w:sz w:val="24"/>
              <w:szCs w:val="24"/>
            </w:rPr>
          </w:rPrChange>
        </w:rPr>
        <w:t>A. Landscape Maintenance</w:t>
      </w:r>
    </w:p>
    <w:p w14:paraId="24DF6537" w14:textId="77777777" w:rsidR="00763411" w:rsidRPr="000D2506" w:rsidRDefault="00763411" w:rsidP="00763411">
      <w:pPr>
        <w:spacing w:after="0" w:line="240" w:lineRule="auto"/>
        <w:ind w:firstLine="720"/>
        <w:rPr>
          <w:rFonts w:ascii="Times New Roman" w:eastAsia="Times New Roman" w:hAnsi="Times New Roman" w:cs="Times New Roman"/>
          <w:sz w:val="24"/>
          <w:szCs w:val="24"/>
        </w:rPr>
      </w:pPr>
      <w:r w:rsidRPr="009516A5">
        <w:rPr>
          <w:rFonts w:ascii="Times New Roman" w:eastAsia="Times New Roman" w:hAnsi="Times New Roman" w:cs="Times New Roman"/>
          <w:color w:val="000000"/>
          <w:sz w:val="24"/>
          <w:szCs w:val="24"/>
          <w:highlight w:val="yellow"/>
          <w:rPrChange w:id="22" w:author="JanetHurley" w:date="2016-06-09T13:39:00Z">
            <w:rPr>
              <w:rFonts w:ascii="Times New Roman" w:eastAsia="Times New Roman" w:hAnsi="Times New Roman" w:cs="Times New Roman"/>
              <w:color w:val="000000"/>
              <w:sz w:val="24"/>
              <w:szCs w:val="24"/>
            </w:rPr>
          </w:rPrChange>
        </w:rPr>
        <w:t>B. Nursery Plant Production</w:t>
      </w:r>
    </w:p>
    <w:p w14:paraId="293AC53A"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4. Seed Treatments</w:t>
      </w:r>
    </w:p>
    <w:p w14:paraId="4EACF82B"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5. Vegetation Management</w:t>
      </w:r>
    </w:p>
    <w:p w14:paraId="5CB96901"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6. Aquatic Pest Control</w:t>
      </w:r>
    </w:p>
    <w:p w14:paraId="4FFE2DF8"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7. Demonstration and Research</w:t>
      </w:r>
    </w:p>
    <w:p w14:paraId="65365E6E"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8. Regulatory Pest Control</w:t>
      </w:r>
    </w:p>
    <w:p w14:paraId="71D18BE8"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9. Aerial Application</w:t>
      </w:r>
    </w:p>
    <w:p w14:paraId="0EF13D58"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10. Soil Fumigation</w:t>
      </w:r>
    </w:p>
    <w:p w14:paraId="57CB0866"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11. Public Health Pest Control</w:t>
      </w:r>
    </w:p>
    <w:p w14:paraId="230E0A12"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CA52649"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All licenses require Continuing Education Units (CEUs) to be obtained on an annual basis for renewal.</w:t>
      </w:r>
    </w:p>
    <w:p w14:paraId="16BA9EE1" w14:textId="77777777" w:rsidR="00373053" w:rsidRPr="000D2506" w:rsidRDefault="00373053" w:rsidP="00763411">
      <w:pPr>
        <w:spacing w:after="0" w:line="240" w:lineRule="auto"/>
        <w:jc w:val="center"/>
        <w:rPr>
          <w:rFonts w:ascii="Times New Roman" w:eastAsia="Times New Roman" w:hAnsi="Times New Roman" w:cs="Times New Roman"/>
          <w:b/>
          <w:bCs/>
          <w:color w:val="000000"/>
          <w:sz w:val="24"/>
          <w:szCs w:val="24"/>
          <w:u w:val="single"/>
        </w:rPr>
      </w:pPr>
    </w:p>
    <w:p w14:paraId="106DE7FF" w14:textId="77777777" w:rsidR="00373053" w:rsidRPr="000D2506" w:rsidRDefault="00373053" w:rsidP="00763411">
      <w:pPr>
        <w:spacing w:after="0" w:line="240" w:lineRule="auto"/>
        <w:jc w:val="center"/>
        <w:rPr>
          <w:rFonts w:ascii="Times New Roman" w:eastAsia="Times New Roman" w:hAnsi="Times New Roman" w:cs="Times New Roman"/>
          <w:b/>
          <w:bCs/>
          <w:color w:val="000000"/>
          <w:sz w:val="24"/>
          <w:szCs w:val="24"/>
          <w:u w:val="single"/>
        </w:rPr>
      </w:pPr>
    </w:p>
    <w:p w14:paraId="3FA23E1D"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4E35AE09"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7C625E64"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64CC1B56"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05419992"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40AD3C06"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50E47EAE"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68DCC482"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786B8D42"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51171B9B"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7E8AE218"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3110BC4A"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6A14293D"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227EF881"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7C10438D"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16FC7E7F"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6F8D94CB"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2592149A" w14:textId="77777777" w:rsidR="000D2506" w:rsidRDefault="000D2506" w:rsidP="00763411">
      <w:pPr>
        <w:spacing w:after="0" w:line="240" w:lineRule="auto"/>
        <w:jc w:val="center"/>
        <w:rPr>
          <w:rFonts w:ascii="Times New Roman" w:eastAsia="Times New Roman" w:hAnsi="Times New Roman" w:cs="Times New Roman"/>
          <w:b/>
          <w:bCs/>
          <w:color w:val="000000"/>
          <w:sz w:val="24"/>
          <w:szCs w:val="24"/>
          <w:u w:val="single"/>
        </w:rPr>
      </w:pPr>
    </w:p>
    <w:p w14:paraId="6E2A2AD1" w14:textId="055E4436" w:rsidR="00763411" w:rsidRPr="000D2506" w:rsidRDefault="00763411" w:rsidP="00154CB0">
      <w:pPr>
        <w:pStyle w:val="Style1"/>
      </w:pPr>
      <w:bookmarkStart w:id="23" w:name="_Toc451498140"/>
      <w:r w:rsidRPr="000D2506">
        <w:t>POSTING AND NOTIFICATION OF PESTICIDE APPLICATIONS</w:t>
      </w:r>
      <w:bookmarkEnd w:id="23"/>
    </w:p>
    <w:p w14:paraId="62B98750" w14:textId="39AB67F8" w:rsidR="00763411"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The IPM Coordinator shall be responsible for annually informing the TAMU campus of the procedures for requesting notification of planned and emergency applications of pesticides in facility buildings and on facility grounds. The IPM coordinator(s) and applicators shall be in compliance with Texas Department of Agriculture/ Pesticides/ Structural Pest Control Service codes; </w:t>
      </w:r>
      <w:ins w:id="24" w:author="JanetHurley" w:date="2016-06-09T13:42:00Z">
        <w:r w:rsidR="009516A5" w:rsidRPr="009516A5">
          <w:rPr>
            <w:rFonts w:ascii="Times New Roman" w:eastAsia="Times New Roman" w:hAnsi="Times New Roman" w:cs="Times New Roman"/>
            <w:color w:val="000000"/>
            <w:sz w:val="24"/>
            <w:szCs w:val="24"/>
          </w:rPr>
          <w:t>TAC Subchapter H, Division 3 §</w:t>
        </w:r>
      </w:ins>
      <w:r w:rsidRPr="000D2506">
        <w:rPr>
          <w:rFonts w:ascii="Times New Roman" w:eastAsia="Times New Roman" w:hAnsi="Times New Roman" w:cs="Times New Roman"/>
          <w:color w:val="000000"/>
          <w:sz w:val="24"/>
          <w:szCs w:val="24"/>
        </w:rPr>
        <w:t xml:space="preserve">7.144, </w:t>
      </w:r>
      <w:ins w:id="25" w:author="JanetHurley" w:date="2016-06-09T13:42:00Z">
        <w:r w:rsidR="009516A5" w:rsidRPr="009516A5">
          <w:rPr>
            <w:rFonts w:ascii="Times New Roman" w:eastAsia="Times New Roman" w:hAnsi="Times New Roman" w:cs="Times New Roman"/>
            <w:color w:val="000000"/>
            <w:sz w:val="24"/>
            <w:szCs w:val="24"/>
          </w:rPr>
          <w:t>§</w:t>
        </w:r>
      </w:ins>
      <w:r w:rsidRPr="000D2506">
        <w:rPr>
          <w:rFonts w:ascii="Times New Roman" w:eastAsia="Times New Roman" w:hAnsi="Times New Roman" w:cs="Times New Roman"/>
          <w:color w:val="000000"/>
          <w:sz w:val="24"/>
          <w:szCs w:val="24"/>
        </w:rPr>
        <w:t xml:space="preserve">7.146 &amp; </w:t>
      </w:r>
      <w:ins w:id="26" w:author="JanetHurley" w:date="2016-06-09T13:42:00Z">
        <w:r w:rsidR="009516A5" w:rsidRPr="009516A5">
          <w:rPr>
            <w:rFonts w:ascii="Times New Roman" w:eastAsia="Times New Roman" w:hAnsi="Times New Roman" w:cs="Times New Roman"/>
            <w:color w:val="000000"/>
            <w:sz w:val="24"/>
            <w:szCs w:val="24"/>
          </w:rPr>
          <w:t>§</w:t>
        </w:r>
      </w:ins>
      <w:r w:rsidRPr="000D2506">
        <w:rPr>
          <w:rFonts w:ascii="Times New Roman" w:eastAsia="Times New Roman" w:hAnsi="Times New Roman" w:cs="Times New Roman"/>
          <w:color w:val="000000"/>
          <w:sz w:val="24"/>
          <w:szCs w:val="24"/>
        </w:rPr>
        <w:t>7.147.</w:t>
      </w:r>
    </w:p>
    <w:p w14:paraId="0C6B9174" w14:textId="77777777" w:rsidR="00154CB0" w:rsidRPr="000D2506" w:rsidRDefault="00154CB0" w:rsidP="00763411">
      <w:pPr>
        <w:spacing w:after="0" w:line="240" w:lineRule="auto"/>
        <w:rPr>
          <w:rFonts w:ascii="Times New Roman" w:eastAsia="Times New Roman" w:hAnsi="Times New Roman" w:cs="Times New Roman"/>
          <w:sz w:val="24"/>
          <w:szCs w:val="24"/>
        </w:rPr>
      </w:pPr>
    </w:p>
    <w:p w14:paraId="0288FDC7" w14:textId="5F7DB050" w:rsidR="00763411"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When pesticide applications are scheduled in buildings or on grounds, Service Providers and staff shall provide notification in accordance with Texas </w:t>
      </w:r>
      <w:ins w:id="27" w:author="JanetHurley" w:date="2016-06-09T13:42:00Z">
        <w:r w:rsidR="009516A5">
          <w:rPr>
            <w:rFonts w:ascii="Times New Roman" w:eastAsia="Times New Roman" w:hAnsi="Times New Roman" w:cs="Times New Roman"/>
            <w:color w:val="000000"/>
            <w:sz w:val="24"/>
            <w:szCs w:val="24"/>
          </w:rPr>
          <w:t>Administrative Code</w:t>
        </w:r>
      </w:ins>
      <w:del w:id="28" w:author="JanetHurley" w:date="2016-06-09T13:43:00Z">
        <w:r w:rsidRPr="000D2506" w:rsidDel="009516A5">
          <w:rPr>
            <w:rFonts w:ascii="Times New Roman" w:eastAsia="Times New Roman" w:hAnsi="Times New Roman" w:cs="Times New Roman"/>
            <w:color w:val="000000"/>
            <w:sz w:val="24"/>
            <w:szCs w:val="24"/>
          </w:rPr>
          <w:delText>law</w:delText>
        </w:r>
      </w:del>
      <w:r w:rsidRPr="000D2506">
        <w:rPr>
          <w:rFonts w:ascii="Times New Roman" w:eastAsia="Times New Roman" w:hAnsi="Times New Roman" w:cs="Times New Roman"/>
          <w:color w:val="000000"/>
          <w:sz w:val="24"/>
          <w:szCs w:val="24"/>
        </w:rPr>
        <w:t xml:space="preserve"> which requires forty-eight hours (48) posting notification prior to any application.</w:t>
      </w:r>
    </w:p>
    <w:p w14:paraId="15B7CDB5" w14:textId="77777777" w:rsidR="00154CB0" w:rsidRPr="000D2506" w:rsidRDefault="00154CB0" w:rsidP="00763411">
      <w:pPr>
        <w:spacing w:after="0" w:line="240" w:lineRule="auto"/>
        <w:rPr>
          <w:rFonts w:ascii="Times New Roman" w:eastAsia="Times New Roman" w:hAnsi="Times New Roman" w:cs="Times New Roman"/>
          <w:sz w:val="24"/>
          <w:szCs w:val="24"/>
        </w:rPr>
      </w:pPr>
    </w:p>
    <w:p w14:paraId="5C7C7C7B" w14:textId="4DF26F65" w:rsidR="00763411" w:rsidRPr="000D2506" w:rsidRDefault="00763411" w:rsidP="009516A5">
      <w:pPr>
        <w:numPr>
          <w:ilvl w:val="0"/>
          <w:numId w:val="165"/>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Posting a “Notice of Pest Control” sign with the date of application in an appropriate area and including contact information for additional details. </w:t>
      </w:r>
      <w:r w:rsidRPr="000D2506">
        <w:rPr>
          <w:rFonts w:ascii="Times New Roman" w:eastAsia="Times New Roman" w:hAnsi="Times New Roman" w:cs="Times New Roman"/>
          <w:b/>
          <w:bCs/>
          <w:i/>
          <w:iCs/>
          <w:color w:val="000000"/>
          <w:sz w:val="24"/>
          <w:szCs w:val="24"/>
          <w:u w:val="single"/>
        </w:rPr>
        <w:t xml:space="preserve">Code </w:t>
      </w:r>
      <w:ins w:id="29" w:author="JanetHurley" w:date="2016-06-09T13:42:00Z">
        <w:r w:rsidR="009516A5" w:rsidRPr="009516A5">
          <w:rPr>
            <w:rFonts w:ascii="Times New Roman" w:eastAsia="Times New Roman" w:hAnsi="Times New Roman" w:cs="Times New Roman"/>
            <w:b/>
            <w:bCs/>
            <w:i/>
            <w:iCs/>
            <w:color w:val="000000"/>
            <w:sz w:val="24"/>
            <w:szCs w:val="24"/>
            <w:u w:val="single"/>
          </w:rPr>
          <w:t>§</w:t>
        </w:r>
      </w:ins>
      <w:r w:rsidRPr="000D2506">
        <w:rPr>
          <w:rFonts w:ascii="Times New Roman" w:eastAsia="Times New Roman" w:hAnsi="Times New Roman" w:cs="Times New Roman"/>
          <w:b/>
          <w:bCs/>
          <w:i/>
          <w:iCs/>
          <w:color w:val="000000"/>
          <w:sz w:val="24"/>
          <w:szCs w:val="24"/>
          <w:u w:val="single"/>
        </w:rPr>
        <w:t>7.146</w:t>
      </w:r>
    </w:p>
    <w:p w14:paraId="2EC0559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39FBF8C" w14:textId="574C9575" w:rsidR="00763411" w:rsidRPr="000D2506" w:rsidRDefault="00763411" w:rsidP="009516A5">
      <w:pPr>
        <w:numPr>
          <w:ilvl w:val="0"/>
          <w:numId w:val="165"/>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Providing this information to all individuals working in the building with consumer information sheet. </w:t>
      </w:r>
      <w:r w:rsidRPr="000D2506">
        <w:rPr>
          <w:rFonts w:ascii="Times New Roman" w:eastAsia="Times New Roman" w:hAnsi="Times New Roman" w:cs="Times New Roman"/>
          <w:b/>
          <w:bCs/>
          <w:i/>
          <w:iCs/>
          <w:color w:val="000000"/>
          <w:sz w:val="24"/>
          <w:szCs w:val="24"/>
          <w:u w:val="single"/>
        </w:rPr>
        <w:t xml:space="preserve">Code </w:t>
      </w:r>
      <w:ins w:id="30" w:author="JanetHurley" w:date="2016-06-09T13:42:00Z">
        <w:r w:rsidR="009516A5" w:rsidRPr="009516A5">
          <w:rPr>
            <w:rFonts w:ascii="Times New Roman" w:eastAsia="Times New Roman" w:hAnsi="Times New Roman" w:cs="Times New Roman"/>
            <w:b/>
            <w:bCs/>
            <w:i/>
            <w:iCs/>
            <w:color w:val="000000"/>
            <w:sz w:val="24"/>
            <w:szCs w:val="24"/>
            <w:u w:val="single"/>
          </w:rPr>
          <w:t>§</w:t>
        </w:r>
      </w:ins>
      <w:r w:rsidRPr="000D2506">
        <w:rPr>
          <w:rFonts w:ascii="Times New Roman" w:eastAsia="Times New Roman" w:hAnsi="Times New Roman" w:cs="Times New Roman"/>
          <w:b/>
          <w:bCs/>
          <w:i/>
          <w:iCs/>
          <w:color w:val="000000"/>
          <w:sz w:val="24"/>
          <w:szCs w:val="24"/>
          <w:u w:val="single"/>
        </w:rPr>
        <w:t>7.147</w:t>
      </w:r>
    </w:p>
    <w:p w14:paraId="42841ADA"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106F17D" w14:textId="173D4DA0" w:rsidR="00763411" w:rsidRPr="000D2506" w:rsidRDefault="00763411" w:rsidP="009516A5">
      <w:pPr>
        <w:numPr>
          <w:ilvl w:val="0"/>
          <w:numId w:val="165"/>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Providing this information to all students, faculty, staff and visitors who have requested notification of individual applications of pesticides. </w:t>
      </w:r>
      <w:r w:rsidRPr="000D2506">
        <w:rPr>
          <w:rFonts w:ascii="Times New Roman" w:eastAsia="Times New Roman" w:hAnsi="Times New Roman" w:cs="Times New Roman"/>
          <w:b/>
          <w:bCs/>
          <w:i/>
          <w:iCs/>
          <w:color w:val="000000"/>
          <w:sz w:val="24"/>
          <w:szCs w:val="24"/>
          <w:u w:val="single"/>
        </w:rPr>
        <w:t xml:space="preserve">Code </w:t>
      </w:r>
      <w:ins w:id="31" w:author="JanetHurley" w:date="2016-06-09T13:42:00Z">
        <w:r w:rsidR="009516A5" w:rsidRPr="009516A5">
          <w:rPr>
            <w:rFonts w:ascii="Times New Roman" w:eastAsia="Times New Roman" w:hAnsi="Times New Roman" w:cs="Times New Roman"/>
            <w:b/>
            <w:bCs/>
            <w:i/>
            <w:iCs/>
            <w:color w:val="000000"/>
            <w:sz w:val="24"/>
            <w:szCs w:val="24"/>
            <w:u w:val="single"/>
          </w:rPr>
          <w:t>§</w:t>
        </w:r>
      </w:ins>
      <w:r w:rsidRPr="000D2506">
        <w:rPr>
          <w:rFonts w:ascii="Times New Roman" w:eastAsia="Times New Roman" w:hAnsi="Times New Roman" w:cs="Times New Roman"/>
          <w:b/>
          <w:bCs/>
          <w:i/>
          <w:iCs/>
          <w:color w:val="000000"/>
          <w:sz w:val="24"/>
          <w:szCs w:val="24"/>
          <w:u w:val="single"/>
        </w:rPr>
        <w:t>7.147</w:t>
      </w:r>
    </w:p>
    <w:p w14:paraId="626B2F82" w14:textId="77777777" w:rsidR="00373053" w:rsidRPr="000D2506" w:rsidRDefault="00373053" w:rsidP="00373053">
      <w:pPr>
        <w:spacing w:after="0" w:line="240" w:lineRule="auto"/>
        <w:textAlignment w:val="baseline"/>
        <w:rPr>
          <w:rFonts w:ascii="Times New Roman" w:eastAsia="Times New Roman" w:hAnsi="Times New Roman" w:cs="Times New Roman"/>
          <w:color w:val="000000"/>
          <w:sz w:val="24"/>
          <w:szCs w:val="24"/>
        </w:rPr>
      </w:pPr>
    </w:p>
    <w:p w14:paraId="450A8C08" w14:textId="2CC257B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Where pests pose an immediate threat to the health and safety of persons on campus, SSC may authorize an emergency pesticide application, and shall notify by telephone, email or text, any guardian who has requested such notification.  Disinfectants, anti-microbial and </w:t>
      </w:r>
      <w:commentRangeStart w:id="32"/>
      <w:r w:rsidRPr="000D2506">
        <w:rPr>
          <w:rFonts w:ascii="Times New Roman" w:eastAsia="Times New Roman" w:hAnsi="Times New Roman" w:cs="Times New Roman"/>
          <w:color w:val="000000"/>
          <w:sz w:val="24"/>
          <w:szCs w:val="24"/>
        </w:rPr>
        <w:t>self-contained or gel</w:t>
      </w:r>
      <w:r w:rsidR="003E4448">
        <w:rPr>
          <w:rFonts w:ascii="Times New Roman" w:eastAsia="Times New Roman" w:hAnsi="Times New Roman" w:cs="Times New Roman"/>
          <w:color w:val="000000"/>
          <w:sz w:val="24"/>
          <w:szCs w:val="24"/>
        </w:rPr>
        <w:t>-type pesticide baits applied to</w:t>
      </w:r>
      <w:r w:rsidRPr="000D2506">
        <w:rPr>
          <w:rFonts w:ascii="Times New Roman" w:eastAsia="Times New Roman" w:hAnsi="Times New Roman" w:cs="Times New Roman"/>
          <w:color w:val="000000"/>
          <w:sz w:val="24"/>
          <w:szCs w:val="24"/>
        </w:rPr>
        <w:t xml:space="preserve"> inaccessible areas are exempt from posting, notification, and the re-entry requirement.</w:t>
      </w:r>
      <w:commentRangeEnd w:id="32"/>
      <w:r w:rsidR="00E038E2">
        <w:rPr>
          <w:rStyle w:val="CommentReference"/>
        </w:rPr>
        <w:commentReference w:id="32"/>
      </w:r>
    </w:p>
    <w:p w14:paraId="40AAE7C6" w14:textId="77777777" w:rsidR="00763411" w:rsidRPr="000D2506" w:rsidRDefault="00763411" w:rsidP="00763411">
      <w:pPr>
        <w:spacing w:after="240" w:line="240" w:lineRule="auto"/>
        <w:rPr>
          <w:rFonts w:ascii="Times New Roman" w:eastAsia="Times New Roman" w:hAnsi="Times New Roman" w:cs="Times New Roman"/>
          <w:sz w:val="24"/>
          <w:szCs w:val="24"/>
        </w:rPr>
      </w:pPr>
    </w:p>
    <w:p w14:paraId="778A5ABD" w14:textId="77777777" w:rsidR="00373053" w:rsidRPr="000D2506" w:rsidRDefault="00373053" w:rsidP="00763411">
      <w:pPr>
        <w:spacing w:after="0" w:line="240" w:lineRule="auto"/>
        <w:rPr>
          <w:rFonts w:ascii="Times New Roman" w:eastAsia="Times New Roman" w:hAnsi="Times New Roman" w:cs="Times New Roman"/>
          <w:color w:val="000000"/>
          <w:sz w:val="24"/>
          <w:szCs w:val="24"/>
          <w:u w:val="single"/>
        </w:rPr>
      </w:pPr>
    </w:p>
    <w:p w14:paraId="11C7ED43" w14:textId="77777777" w:rsidR="00373053" w:rsidRPr="000D2506" w:rsidRDefault="00373053" w:rsidP="00763411">
      <w:pPr>
        <w:spacing w:after="0" w:line="240" w:lineRule="auto"/>
        <w:rPr>
          <w:rFonts w:ascii="Times New Roman" w:eastAsia="Times New Roman" w:hAnsi="Times New Roman" w:cs="Times New Roman"/>
          <w:color w:val="000000"/>
          <w:sz w:val="24"/>
          <w:szCs w:val="24"/>
          <w:u w:val="single"/>
        </w:rPr>
      </w:pPr>
    </w:p>
    <w:p w14:paraId="3DE5ECB2" w14:textId="77777777" w:rsidR="00373053" w:rsidRPr="000D2506" w:rsidRDefault="00373053" w:rsidP="00763411">
      <w:pPr>
        <w:spacing w:after="0" w:line="240" w:lineRule="auto"/>
        <w:rPr>
          <w:rFonts w:ascii="Times New Roman" w:eastAsia="Times New Roman" w:hAnsi="Times New Roman" w:cs="Times New Roman"/>
          <w:color w:val="000000"/>
          <w:sz w:val="24"/>
          <w:szCs w:val="24"/>
          <w:u w:val="single"/>
        </w:rPr>
      </w:pPr>
    </w:p>
    <w:p w14:paraId="702D1E27"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0DEA9F94"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7CF8A955"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6A852766"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1145681F"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2EB82E9A"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6AE08C68"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4377500B"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53467CCD"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522EB743"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653969AB"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6697A746"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62F926AF"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0B4DE3E4"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462C4CE9"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5D96BF6A" w14:textId="77777777" w:rsidR="000D2506" w:rsidRDefault="000D2506" w:rsidP="00763411">
      <w:pPr>
        <w:spacing w:after="0" w:line="240" w:lineRule="auto"/>
        <w:rPr>
          <w:rFonts w:ascii="Times New Roman" w:eastAsia="Times New Roman" w:hAnsi="Times New Roman" w:cs="Times New Roman"/>
          <w:color w:val="000000"/>
          <w:sz w:val="24"/>
          <w:szCs w:val="24"/>
          <w:u w:val="single"/>
        </w:rPr>
      </w:pPr>
    </w:p>
    <w:p w14:paraId="56C95F62" w14:textId="475B65EE" w:rsidR="003A01EF" w:rsidRPr="00154CB0" w:rsidRDefault="00763411" w:rsidP="00154CB0">
      <w:pPr>
        <w:pStyle w:val="Style1"/>
      </w:pPr>
      <w:bookmarkStart w:id="33" w:name="_Toc451498141"/>
      <w:r w:rsidRPr="00061F91">
        <w:t>RECORD KEEPING &amp; PUBLIC ACCESS TO INFORMATION</w:t>
      </w:r>
      <w:bookmarkEnd w:id="33"/>
    </w:p>
    <w:p w14:paraId="42224C0C" w14:textId="77777777" w:rsidR="00763411" w:rsidRDefault="00763411" w:rsidP="00763411">
      <w:pPr>
        <w:spacing w:after="0" w:line="240" w:lineRule="auto"/>
        <w:rPr>
          <w:rFonts w:ascii="Times New Roman" w:eastAsia="Times New Roman" w:hAnsi="Times New Roman" w:cs="Times New Roman"/>
          <w:b/>
          <w:bCs/>
          <w:i/>
          <w:iCs/>
          <w:color w:val="000000"/>
          <w:sz w:val="24"/>
          <w:szCs w:val="24"/>
          <w:u w:val="single"/>
        </w:rPr>
      </w:pPr>
      <w:r w:rsidRPr="000D2506">
        <w:rPr>
          <w:rFonts w:ascii="Times New Roman" w:eastAsia="Times New Roman" w:hAnsi="Times New Roman" w:cs="Times New Roman"/>
          <w:color w:val="000000"/>
          <w:sz w:val="24"/>
          <w:szCs w:val="24"/>
        </w:rPr>
        <w:t xml:space="preserve">SSC will maintain records of all service visits and pest control treatments for a minimum of two (2) years. </w:t>
      </w:r>
      <w:r w:rsidRPr="000D2506">
        <w:rPr>
          <w:rFonts w:ascii="Times New Roman" w:eastAsia="Times New Roman" w:hAnsi="Times New Roman" w:cs="Times New Roman"/>
          <w:b/>
          <w:bCs/>
          <w:i/>
          <w:iCs/>
          <w:color w:val="000000"/>
          <w:sz w:val="24"/>
          <w:szCs w:val="24"/>
          <w:u w:val="single"/>
        </w:rPr>
        <w:t>Code 7.144</w:t>
      </w:r>
    </w:p>
    <w:p w14:paraId="7B3A1C0C" w14:textId="77777777" w:rsidR="000D2506" w:rsidRPr="000D2506" w:rsidRDefault="000D2506" w:rsidP="00763411">
      <w:pPr>
        <w:spacing w:after="0" w:line="240" w:lineRule="auto"/>
        <w:rPr>
          <w:rFonts w:ascii="Times New Roman" w:eastAsia="Times New Roman" w:hAnsi="Times New Roman" w:cs="Times New Roman"/>
          <w:sz w:val="24"/>
          <w:szCs w:val="24"/>
        </w:rPr>
      </w:pPr>
    </w:p>
    <w:p w14:paraId="38CC30E4" w14:textId="77777777" w:rsidR="00763411" w:rsidRPr="00061F91" w:rsidRDefault="00763411" w:rsidP="003A01EF">
      <w:pPr>
        <w:pStyle w:val="Style1"/>
      </w:pPr>
      <w:bookmarkStart w:id="34" w:name="_Toc451498142"/>
      <w:r w:rsidRPr="00061F91">
        <w:t>TRAINING</w:t>
      </w:r>
      <w:bookmarkEnd w:id="34"/>
    </w:p>
    <w:p w14:paraId="0C7C6E14" w14:textId="77777777" w:rsidR="00763411"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Designated staff including the IPM Coordinators, technicians, and staff will </w:t>
      </w:r>
      <w:commentRangeStart w:id="35"/>
      <w:r w:rsidRPr="000D2506">
        <w:rPr>
          <w:rFonts w:ascii="Times New Roman" w:eastAsia="Times New Roman" w:hAnsi="Times New Roman" w:cs="Times New Roman"/>
          <w:color w:val="000000"/>
          <w:sz w:val="24"/>
          <w:szCs w:val="24"/>
        </w:rPr>
        <w:t xml:space="preserve">receive advanced training </w:t>
      </w:r>
      <w:commentRangeEnd w:id="35"/>
      <w:r w:rsidR="00E038E2">
        <w:rPr>
          <w:rStyle w:val="CommentReference"/>
        </w:rPr>
        <w:commentReference w:id="35"/>
      </w:r>
      <w:r w:rsidRPr="000D2506">
        <w:rPr>
          <w:rFonts w:ascii="Times New Roman" w:eastAsia="Times New Roman" w:hAnsi="Times New Roman" w:cs="Times New Roman"/>
          <w:color w:val="000000"/>
          <w:sz w:val="24"/>
          <w:szCs w:val="24"/>
        </w:rPr>
        <w:t>on identifying pest infestations and pest-conducive conditions. This training will improve the ability of our staff to manage and oversee compliance of TAMU’s IPM policy and plan.</w:t>
      </w:r>
    </w:p>
    <w:p w14:paraId="7F52F0B1" w14:textId="77777777" w:rsidR="000D2506" w:rsidRPr="000D2506" w:rsidRDefault="000D2506" w:rsidP="00763411">
      <w:pPr>
        <w:spacing w:after="0" w:line="240" w:lineRule="auto"/>
        <w:rPr>
          <w:rFonts w:ascii="Times New Roman" w:eastAsia="Times New Roman" w:hAnsi="Times New Roman" w:cs="Times New Roman"/>
          <w:sz w:val="24"/>
          <w:szCs w:val="24"/>
        </w:rPr>
      </w:pPr>
    </w:p>
    <w:p w14:paraId="1C97A12D" w14:textId="77777777" w:rsidR="00763411" w:rsidRPr="00061F91" w:rsidRDefault="00763411" w:rsidP="003A01EF">
      <w:pPr>
        <w:pStyle w:val="Style1"/>
      </w:pPr>
      <w:bookmarkStart w:id="36" w:name="_Toc451498143"/>
      <w:r w:rsidRPr="00061F91">
        <w:t>GENERAL IPM STRATEGIES</w:t>
      </w:r>
      <w:bookmarkEnd w:id="36"/>
    </w:p>
    <w:p w14:paraId="5A768918" w14:textId="1264464E" w:rsidR="00763411" w:rsidRPr="000D2506"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Pest management strategies may include education, exclusion, sanitation, maintenance, biological and mechanical controls, and pre-approved, site-appropriate pesticides.</w:t>
      </w:r>
      <w:r w:rsidR="00154CB0">
        <w:rPr>
          <w:rFonts w:ascii="Times New Roman" w:eastAsia="Times New Roman" w:hAnsi="Times New Roman" w:cs="Times New Roman"/>
          <w:color w:val="000000"/>
          <w:sz w:val="24"/>
          <w:szCs w:val="24"/>
        </w:rPr>
        <w:t xml:space="preserve"> </w:t>
      </w:r>
      <w:r w:rsidRPr="000D2506">
        <w:rPr>
          <w:rFonts w:ascii="Times New Roman" w:eastAsia="Times New Roman" w:hAnsi="Times New Roman" w:cs="Times New Roman"/>
          <w:color w:val="000000"/>
          <w:sz w:val="24"/>
          <w:szCs w:val="24"/>
        </w:rPr>
        <w:t>An Integrated Pest Management program shall consist of the following steps:</w:t>
      </w:r>
    </w:p>
    <w:p w14:paraId="3189CB7B" w14:textId="77777777" w:rsidR="00680D28" w:rsidRPr="000D2506" w:rsidRDefault="00680D28" w:rsidP="00763411">
      <w:pPr>
        <w:spacing w:after="0" w:line="240" w:lineRule="auto"/>
        <w:rPr>
          <w:rFonts w:ascii="Times New Roman" w:eastAsia="Times New Roman" w:hAnsi="Times New Roman" w:cs="Times New Roman"/>
          <w:sz w:val="24"/>
          <w:szCs w:val="24"/>
        </w:rPr>
      </w:pPr>
    </w:p>
    <w:p w14:paraId="107652D6" w14:textId="77777777" w:rsidR="00763411" w:rsidRPr="000D2506" w:rsidRDefault="00763411" w:rsidP="00373053">
      <w:pPr>
        <w:pStyle w:val="ListParagraph"/>
        <w:numPr>
          <w:ilvl w:val="0"/>
          <w:numId w:val="16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Identify pest species</w:t>
      </w:r>
    </w:p>
    <w:p w14:paraId="2654992F"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68577D1" w14:textId="77777777" w:rsidR="00763411" w:rsidRPr="000D2506" w:rsidRDefault="00763411" w:rsidP="00373053">
      <w:pPr>
        <w:numPr>
          <w:ilvl w:val="0"/>
          <w:numId w:val="16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Estimate pest populations and compare to established action thresholds</w:t>
      </w:r>
    </w:p>
    <w:p w14:paraId="19525B4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58F4055" w14:textId="7B22E288" w:rsidR="000A6961" w:rsidRDefault="00763411" w:rsidP="000A6961">
      <w:pPr>
        <w:numPr>
          <w:ilvl w:val="0"/>
          <w:numId w:val="16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Select the appropriate management tactics based on current on-site information</w:t>
      </w:r>
    </w:p>
    <w:p w14:paraId="04598893" w14:textId="77777777" w:rsidR="000A6961" w:rsidRP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3339BBAF" w14:textId="29B1657D" w:rsidR="000A6961" w:rsidRPr="000A6961" w:rsidRDefault="000A6961" w:rsidP="000A6961">
      <w:pPr>
        <w:numPr>
          <w:ilvl w:val="0"/>
          <w:numId w:val="164"/>
        </w:numPr>
        <w:spacing w:after="0" w:line="240" w:lineRule="auto"/>
        <w:textAlignment w:val="baseline"/>
        <w:rPr>
          <w:rFonts w:ascii="Times New Roman" w:eastAsia="Times New Roman" w:hAnsi="Times New Roman" w:cs="Times New Roman"/>
          <w:color w:val="000000"/>
          <w:sz w:val="24"/>
          <w:szCs w:val="24"/>
        </w:rPr>
      </w:pPr>
      <w:r w:rsidRPr="000A6961">
        <w:rPr>
          <w:rFonts w:ascii="Times New Roman" w:eastAsia="Times New Roman" w:hAnsi="Times New Roman" w:cs="Times New Roman"/>
          <w:color w:val="000000"/>
          <w:sz w:val="24"/>
          <w:szCs w:val="24"/>
        </w:rPr>
        <w:t>Evaluate the results of the treatment to ensure proper control</w:t>
      </w:r>
    </w:p>
    <w:p w14:paraId="1852594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A370BC6" w14:textId="77777777" w:rsidR="00763411" w:rsidRPr="000D2506" w:rsidRDefault="00763411" w:rsidP="00373053">
      <w:pPr>
        <w:numPr>
          <w:ilvl w:val="0"/>
          <w:numId w:val="16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Keep appropriate records</w:t>
      </w:r>
    </w:p>
    <w:p w14:paraId="1CCB79C2"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B742023" w14:textId="037453E0" w:rsidR="00763411" w:rsidRPr="000D2506"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Decisions concerning whether or not pesticides should be applied will be based on a review of all available options. Efforts will be made to avoid the use of pesticides by adequate pest proofing of facilities, implementing sound sanitation practices, selecting pest-resistant plant materials, and using appropriate horti</w:t>
      </w:r>
      <w:r w:rsidR="00154CB0">
        <w:rPr>
          <w:rFonts w:ascii="Times New Roman" w:eastAsia="Times New Roman" w:hAnsi="Times New Roman" w:cs="Times New Roman"/>
          <w:color w:val="000000"/>
          <w:sz w:val="24"/>
          <w:szCs w:val="24"/>
        </w:rPr>
        <w:t xml:space="preserve">cultural practices.  </w:t>
      </w:r>
      <w:r w:rsidRPr="000D2506">
        <w:rPr>
          <w:rFonts w:ascii="Times New Roman" w:eastAsia="Times New Roman" w:hAnsi="Times New Roman" w:cs="Times New Roman"/>
          <w:color w:val="000000"/>
          <w:sz w:val="24"/>
          <w:szCs w:val="24"/>
        </w:rPr>
        <w:t>When it is determined that a pesticide must be used in order to meet pest management objectives, the least-hazardous, most effective material, will be chosen.</w:t>
      </w:r>
    </w:p>
    <w:p w14:paraId="2101B8C8" w14:textId="77777777" w:rsidR="00373053" w:rsidRPr="000D2506" w:rsidRDefault="00373053" w:rsidP="00763411">
      <w:pPr>
        <w:spacing w:after="0" w:line="240" w:lineRule="auto"/>
        <w:rPr>
          <w:rFonts w:ascii="Times New Roman" w:eastAsia="Times New Roman" w:hAnsi="Times New Roman" w:cs="Times New Roman"/>
          <w:sz w:val="24"/>
          <w:szCs w:val="24"/>
        </w:rPr>
      </w:pPr>
    </w:p>
    <w:p w14:paraId="5A1A90DE" w14:textId="77777777" w:rsidR="00763411" w:rsidRPr="000D2506"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All pesticide storage, transportation, and application will be conducted in accordance with the requirement of the Federal Insecticide, Fungicide, and Rodenticide Act (7 United States Code 136 et seq.), Environmental Protection Agency regulations in 40 CFR, Occupational Safety and Health Administration regulations, SSC/ TAMU’s policies and procedures, and local ordinances.</w:t>
      </w:r>
    </w:p>
    <w:p w14:paraId="4834880A" w14:textId="77777777" w:rsidR="00373053" w:rsidRPr="000D2506" w:rsidRDefault="00373053" w:rsidP="00763411">
      <w:pPr>
        <w:spacing w:after="0" w:line="240" w:lineRule="auto"/>
        <w:rPr>
          <w:rFonts w:ascii="Times New Roman" w:eastAsia="Times New Roman" w:hAnsi="Times New Roman" w:cs="Times New Roman"/>
          <w:sz w:val="24"/>
          <w:szCs w:val="24"/>
        </w:rPr>
      </w:pPr>
    </w:p>
    <w:p w14:paraId="2253B6FC" w14:textId="77777777" w:rsidR="00763411" w:rsidRPr="000D2506"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No person shall apply, store, or dispose of any pesticide on TAMU’s managed property without an appropriate pesticide applicator license. All pesticide applicators will be trained in the principles and practices of IPM and the use of pesticides approved for use. All applicators must </w:t>
      </w:r>
      <w:r w:rsidRPr="000D2506">
        <w:rPr>
          <w:rFonts w:ascii="Times New Roman" w:eastAsia="Times New Roman" w:hAnsi="Times New Roman" w:cs="Times New Roman"/>
          <w:color w:val="000000"/>
          <w:sz w:val="24"/>
          <w:szCs w:val="24"/>
        </w:rPr>
        <w:lastRenderedPageBreak/>
        <w:t>comply with the IPM policy and follow appropriate regulations and label precautions when using pesticides in or around TAMU’s facilities.</w:t>
      </w:r>
    </w:p>
    <w:p w14:paraId="2BE8AB91" w14:textId="77777777" w:rsidR="000D2506" w:rsidRDefault="000D2506" w:rsidP="00763411">
      <w:pPr>
        <w:spacing w:after="0" w:line="240" w:lineRule="auto"/>
        <w:rPr>
          <w:rFonts w:ascii="Times New Roman" w:eastAsia="Times New Roman" w:hAnsi="Times New Roman" w:cs="Times New Roman"/>
          <w:sz w:val="24"/>
          <w:szCs w:val="24"/>
        </w:rPr>
      </w:pPr>
    </w:p>
    <w:p w14:paraId="0732E130" w14:textId="0F3EDAB3" w:rsidR="00763411" w:rsidRPr="000D2506"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Pest-specific strategies are included i</w:t>
      </w:r>
      <w:r w:rsidR="003E4448">
        <w:rPr>
          <w:rFonts w:ascii="Times New Roman" w:eastAsia="Times New Roman" w:hAnsi="Times New Roman" w:cs="Times New Roman"/>
          <w:color w:val="000000"/>
          <w:sz w:val="24"/>
          <w:szCs w:val="24"/>
        </w:rPr>
        <w:t>n this book</w:t>
      </w:r>
      <w:r w:rsidRPr="000D2506">
        <w:rPr>
          <w:rFonts w:ascii="Times New Roman" w:eastAsia="Times New Roman" w:hAnsi="Times New Roman" w:cs="Times New Roman"/>
          <w:color w:val="000000"/>
          <w:sz w:val="24"/>
          <w:szCs w:val="24"/>
        </w:rPr>
        <w:t>.</w:t>
      </w:r>
    </w:p>
    <w:p w14:paraId="45F5AE94" w14:textId="77777777" w:rsidR="00373053" w:rsidRPr="000D2506" w:rsidRDefault="00373053" w:rsidP="00763411">
      <w:pPr>
        <w:spacing w:after="0" w:line="240" w:lineRule="auto"/>
        <w:rPr>
          <w:rFonts w:ascii="Times New Roman" w:eastAsia="Times New Roman" w:hAnsi="Times New Roman" w:cs="Times New Roman"/>
          <w:sz w:val="24"/>
          <w:szCs w:val="24"/>
        </w:rPr>
      </w:pPr>
    </w:p>
    <w:p w14:paraId="7D373552" w14:textId="77777777" w:rsidR="00763411" w:rsidRPr="00061F91" w:rsidRDefault="00763411" w:rsidP="003A01EF">
      <w:pPr>
        <w:pStyle w:val="Style1"/>
      </w:pPr>
      <w:bookmarkStart w:id="37" w:name="_Toc451498144"/>
      <w:r w:rsidRPr="00061F91">
        <w:t>SSC FACILITIES SERVICES TEAM MEMBERS AND SERVICE PROVIDERS</w:t>
      </w:r>
      <w:bookmarkEnd w:id="37"/>
    </w:p>
    <w:p w14:paraId="4A05934F" w14:textId="4D51610C" w:rsidR="00763411" w:rsidRPr="000D2506"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SSC services, including custodial</w:t>
      </w:r>
      <w:r w:rsidR="002C6912">
        <w:rPr>
          <w:rFonts w:ascii="Times New Roman" w:eastAsia="Times New Roman" w:hAnsi="Times New Roman" w:cs="Times New Roman"/>
          <w:color w:val="000000"/>
          <w:sz w:val="24"/>
          <w:szCs w:val="24"/>
        </w:rPr>
        <w:t xml:space="preserve"> services</w:t>
      </w:r>
      <w:r w:rsidRPr="000D2506">
        <w:rPr>
          <w:rFonts w:ascii="Times New Roman" w:eastAsia="Times New Roman" w:hAnsi="Times New Roman" w:cs="Times New Roman"/>
          <w:color w:val="000000"/>
          <w:sz w:val="24"/>
          <w:szCs w:val="24"/>
        </w:rPr>
        <w:t>, pest control, and grounds management will be guided by these IPM program specifications for structural pest control providers.</w:t>
      </w:r>
    </w:p>
    <w:p w14:paraId="52F115BD" w14:textId="77777777" w:rsidR="00373053" w:rsidRPr="000D2506" w:rsidRDefault="00373053" w:rsidP="00763411">
      <w:pPr>
        <w:spacing w:after="0" w:line="240" w:lineRule="auto"/>
        <w:rPr>
          <w:rFonts w:ascii="Times New Roman" w:eastAsia="Times New Roman" w:hAnsi="Times New Roman" w:cs="Times New Roman"/>
          <w:sz w:val="24"/>
          <w:szCs w:val="24"/>
        </w:rPr>
      </w:pPr>
    </w:p>
    <w:p w14:paraId="05DBDDEA" w14:textId="7958CAA2" w:rsidR="00763411" w:rsidRPr="000D2506"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Service providers will be directed to provide special attention to pest-vulnerable areas, including food storage, </w:t>
      </w:r>
      <w:r w:rsidR="003E4448">
        <w:rPr>
          <w:rFonts w:ascii="Times New Roman" w:eastAsia="Times New Roman" w:hAnsi="Times New Roman" w:cs="Times New Roman"/>
          <w:color w:val="000000"/>
          <w:sz w:val="24"/>
          <w:szCs w:val="24"/>
        </w:rPr>
        <w:t xml:space="preserve">food </w:t>
      </w:r>
      <w:r w:rsidRPr="000D2506">
        <w:rPr>
          <w:rFonts w:ascii="Times New Roman" w:eastAsia="Times New Roman" w:hAnsi="Times New Roman" w:cs="Times New Roman"/>
          <w:color w:val="000000"/>
          <w:sz w:val="24"/>
          <w:szCs w:val="24"/>
        </w:rPr>
        <w:t>preparation and serving areas, washrooms, custodial closets, mechanical rooms, and entryways into the building.</w:t>
      </w:r>
    </w:p>
    <w:p w14:paraId="5EDCFCD9" w14:textId="77777777" w:rsidR="00373053" w:rsidRPr="000D2506" w:rsidRDefault="00373053" w:rsidP="00763411">
      <w:pPr>
        <w:spacing w:after="0" w:line="240" w:lineRule="auto"/>
        <w:rPr>
          <w:rFonts w:ascii="Times New Roman" w:eastAsia="Times New Roman" w:hAnsi="Times New Roman" w:cs="Times New Roman"/>
          <w:sz w:val="24"/>
          <w:szCs w:val="24"/>
        </w:rPr>
      </w:pPr>
    </w:p>
    <w:p w14:paraId="5EDCFC6D" w14:textId="77777777" w:rsidR="00763411" w:rsidRPr="000D2506"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IPM specialists will be asked to provide input on any facility renovation or reconstruction projects including reviewing plans for pest-conducive conditions, suggesting pest-proofing measures, and inspecting construction to prevent and avoid pest problems.</w:t>
      </w:r>
    </w:p>
    <w:p w14:paraId="5ECCDB81" w14:textId="77777777" w:rsidR="00373053" w:rsidRPr="000D2506" w:rsidRDefault="00373053" w:rsidP="00763411">
      <w:pPr>
        <w:spacing w:after="0" w:line="240" w:lineRule="auto"/>
        <w:rPr>
          <w:rFonts w:ascii="Times New Roman" w:eastAsia="Times New Roman" w:hAnsi="Times New Roman" w:cs="Times New Roman"/>
          <w:sz w:val="24"/>
          <w:szCs w:val="24"/>
        </w:rPr>
      </w:pPr>
    </w:p>
    <w:p w14:paraId="740DD201" w14:textId="77777777" w:rsidR="00763411" w:rsidRPr="00061F91" w:rsidRDefault="00763411" w:rsidP="003A01EF">
      <w:pPr>
        <w:pStyle w:val="Style1"/>
      </w:pPr>
      <w:bookmarkStart w:id="38" w:name="_Toc451498145"/>
      <w:r w:rsidRPr="00061F91">
        <w:t>TAMUS ROLE(S)</w:t>
      </w:r>
      <w:bookmarkEnd w:id="38"/>
    </w:p>
    <w:p w14:paraId="513E7104" w14:textId="77777777" w:rsidR="00763411" w:rsidRPr="000D2506"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TAMU/ SSC administration will provide support to assist the IPM Coordinators in maintaining an IPM program that relies on minimal pesticide use. Such support will include efforts to promptly address any structural, horticultural, or sanitation changes recommended by the coordinator to reduce or prevent pest problems.</w:t>
      </w:r>
    </w:p>
    <w:p w14:paraId="63827BA5" w14:textId="77777777" w:rsidR="00373053" w:rsidRPr="000D2506" w:rsidRDefault="00373053" w:rsidP="00763411">
      <w:pPr>
        <w:spacing w:after="0" w:line="240" w:lineRule="auto"/>
        <w:rPr>
          <w:rFonts w:ascii="Times New Roman" w:eastAsia="Times New Roman" w:hAnsi="Times New Roman" w:cs="Times New Roman"/>
          <w:sz w:val="24"/>
          <w:szCs w:val="24"/>
        </w:rPr>
      </w:pPr>
    </w:p>
    <w:p w14:paraId="1FCE56F0" w14:textId="77777777" w:rsidR="00763411" w:rsidRPr="000D2506"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Furthermore, TAMU/ SSC administration will assist the Coordinator in developing and delivering materials and programs for staff, students, and the public to educate on the importance of good sanitation and pest control.</w:t>
      </w:r>
    </w:p>
    <w:p w14:paraId="49EA018A" w14:textId="77777777" w:rsidR="00373053" w:rsidRPr="000D2506" w:rsidRDefault="00373053" w:rsidP="00763411">
      <w:pPr>
        <w:spacing w:after="0" w:line="240" w:lineRule="auto"/>
        <w:rPr>
          <w:rFonts w:ascii="Times New Roman" w:eastAsia="Times New Roman" w:hAnsi="Times New Roman" w:cs="Times New Roman"/>
          <w:sz w:val="24"/>
          <w:szCs w:val="24"/>
        </w:rPr>
      </w:pPr>
    </w:p>
    <w:p w14:paraId="3149E87F"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Facilities Services Grounds management is responsible for ensuring staff compliance with the IPM policy and plan.</w:t>
      </w:r>
    </w:p>
    <w:p w14:paraId="7B69100C"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B525572"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40A4B8BA"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0A4F87E6"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281D2B3E"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0210B535"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560450E6"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7EA06C8F"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6B719518"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7F71B02D"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4780B54B"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2FB7DD55"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3BB2CC9D"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5560687E"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647E204A" w14:textId="77777777" w:rsidR="003A01EF" w:rsidRDefault="003A01EF" w:rsidP="003A01EF">
      <w:pPr>
        <w:spacing w:after="0" w:line="240" w:lineRule="auto"/>
        <w:rPr>
          <w:rFonts w:ascii="Times New Roman" w:eastAsia="Times New Roman" w:hAnsi="Times New Roman" w:cs="Times New Roman"/>
          <w:b/>
          <w:bCs/>
          <w:color w:val="000000"/>
          <w:sz w:val="24"/>
          <w:szCs w:val="24"/>
          <w:u w:val="single"/>
        </w:rPr>
      </w:pPr>
    </w:p>
    <w:p w14:paraId="20C26230" w14:textId="77777777" w:rsidR="00154CB0" w:rsidRDefault="00154CB0" w:rsidP="003A01EF">
      <w:pPr>
        <w:pStyle w:val="Style1"/>
      </w:pPr>
      <w:bookmarkStart w:id="39" w:name="_Toc451498146"/>
    </w:p>
    <w:p w14:paraId="5C3D8C8C" w14:textId="77777777" w:rsidR="00154CB0" w:rsidRDefault="00154CB0" w:rsidP="003A01EF">
      <w:pPr>
        <w:pStyle w:val="Style1"/>
      </w:pPr>
    </w:p>
    <w:p w14:paraId="4045D125" w14:textId="77777777" w:rsidR="00154CB0" w:rsidRDefault="00154CB0" w:rsidP="003A01EF">
      <w:pPr>
        <w:pStyle w:val="Style1"/>
      </w:pPr>
    </w:p>
    <w:p w14:paraId="07BEF5FF" w14:textId="51753CB3" w:rsidR="00373053" w:rsidRPr="000D2506" w:rsidRDefault="00061F91" w:rsidP="00154CB0">
      <w:pPr>
        <w:pStyle w:val="Style1"/>
      </w:pPr>
      <w:r>
        <w:t>MEANS OF APPLICATION</w:t>
      </w:r>
      <w:bookmarkEnd w:id="39"/>
    </w:p>
    <w:p w14:paraId="43EFF753" w14:textId="77777777" w:rsidR="00763411" w:rsidRPr="000D2506" w:rsidRDefault="00FB2F68"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There are several different means in which a chemical can be applied for pest control.  The safety of the technician, people, and potential off-target animals and plants are the primary concern prior to any application.  All applications are to be completed in a manner that is compliant with the laws and regulations of the location and of the label for the product.  The technician will be properly outfitted for a pesticide application at all time, adhering to PPE protocol as set by the label and SSC.</w:t>
      </w:r>
      <w:r w:rsidR="00220BD4" w:rsidRPr="000D2506">
        <w:rPr>
          <w:rFonts w:ascii="Times New Roman" w:eastAsia="Times New Roman" w:hAnsi="Times New Roman" w:cs="Times New Roman"/>
          <w:sz w:val="24"/>
          <w:szCs w:val="24"/>
        </w:rPr>
        <w:t xml:space="preserve">  Unless the work is exempted under an emergency work order, all pesticide applications in occupied spaces will take place after the area has been notified 48 hours in advance.  </w:t>
      </w:r>
    </w:p>
    <w:p w14:paraId="67F01420" w14:textId="77777777" w:rsidR="00FB2F68" w:rsidRPr="000D2506" w:rsidRDefault="00FB2F68" w:rsidP="00763411">
      <w:pPr>
        <w:spacing w:after="0" w:line="240" w:lineRule="auto"/>
        <w:rPr>
          <w:rFonts w:ascii="Times New Roman" w:eastAsia="Times New Roman" w:hAnsi="Times New Roman" w:cs="Times New Roman"/>
          <w:sz w:val="24"/>
          <w:szCs w:val="24"/>
        </w:rPr>
      </w:pPr>
    </w:p>
    <w:p w14:paraId="0040FBD3" w14:textId="77777777" w:rsidR="00220BD4" w:rsidRPr="000D2506" w:rsidRDefault="00220BD4" w:rsidP="00763411">
      <w:pPr>
        <w:spacing w:after="0" w:line="240" w:lineRule="auto"/>
        <w:rPr>
          <w:rFonts w:ascii="Times New Roman" w:eastAsia="Times New Roman" w:hAnsi="Times New Roman" w:cs="Times New Roman"/>
          <w:sz w:val="24"/>
          <w:szCs w:val="24"/>
          <w:u w:val="single"/>
        </w:rPr>
      </w:pPr>
      <w:r w:rsidRPr="000D2506">
        <w:rPr>
          <w:rFonts w:ascii="Times New Roman" w:eastAsia="Times New Roman" w:hAnsi="Times New Roman" w:cs="Times New Roman"/>
          <w:sz w:val="24"/>
          <w:szCs w:val="24"/>
          <w:u w:val="single"/>
        </w:rPr>
        <w:t>Bait Applications</w:t>
      </w:r>
    </w:p>
    <w:p w14:paraId="58098C37" w14:textId="1C088239" w:rsidR="00220BD4" w:rsidRPr="000D2506" w:rsidRDefault="00220BD4"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Bait applications will be utilized when possible.  Baits will be applied in cracks, crevices, and void area</w:t>
      </w:r>
      <w:r w:rsidR="003E4448">
        <w:rPr>
          <w:rFonts w:ascii="Times New Roman" w:eastAsia="Times New Roman" w:hAnsi="Times New Roman" w:cs="Times New Roman"/>
          <w:sz w:val="24"/>
          <w:szCs w:val="24"/>
        </w:rPr>
        <w:t>s where they are not visible,</w:t>
      </w:r>
      <w:r w:rsidRPr="000D2506">
        <w:rPr>
          <w:rFonts w:ascii="Times New Roman" w:eastAsia="Times New Roman" w:hAnsi="Times New Roman" w:cs="Times New Roman"/>
          <w:sz w:val="24"/>
          <w:szCs w:val="24"/>
        </w:rPr>
        <w:t xml:space="preserve"> in appropriate bait dispensers, or in a granular form on the exterior of a building.  </w:t>
      </w:r>
    </w:p>
    <w:p w14:paraId="01550D87" w14:textId="77777777" w:rsidR="00220BD4" w:rsidRPr="000D2506" w:rsidRDefault="00220BD4"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 </w:t>
      </w:r>
    </w:p>
    <w:p w14:paraId="36F492FD" w14:textId="77777777" w:rsidR="00FB2F68" w:rsidRPr="000D2506" w:rsidRDefault="00FB2F68" w:rsidP="00763411">
      <w:pPr>
        <w:spacing w:after="0" w:line="240" w:lineRule="auto"/>
        <w:rPr>
          <w:rFonts w:ascii="Times New Roman" w:eastAsia="Times New Roman" w:hAnsi="Times New Roman" w:cs="Times New Roman"/>
          <w:sz w:val="24"/>
          <w:szCs w:val="24"/>
          <w:u w:val="single"/>
        </w:rPr>
      </w:pPr>
      <w:r w:rsidRPr="000D2506">
        <w:rPr>
          <w:rFonts w:ascii="Times New Roman" w:eastAsia="Times New Roman" w:hAnsi="Times New Roman" w:cs="Times New Roman"/>
          <w:sz w:val="24"/>
          <w:szCs w:val="24"/>
          <w:u w:val="single"/>
        </w:rPr>
        <w:t>Dust Applications</w:t>
      </w:r>
    </w:p>
    <w:p w14:paraId="5FB7CE6C" w14:textId="2E7952B8" w:rsidR="00FB2F68" w:rsidRPr="000D2506" w:rsidRDefault="00FB2F68"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Dust applications are primarily limited to cracks, crevices, and void treatments.  Dusts will not be applied in areas that are open, and where peop</w:t>
      </w:r>
      <w:r w:rsidR="001163F8" w:rsidRPr="000D2506">
        <w:rPr>
          <w:rFonts w:ascii="Times New Roman" w:eastAsia="Times New Roman" w:hAnsi="Times New Roman" w:cs="Times New Roman"/>
          <w:sz w:val="24"/>
          <w:szCs w:val="24"/>
        </w:rPr>
        <w:t xml:space="preserve">le can potentially breathe </w:t>
      </w:r>
      <w:r w:rsidR="003E4448">
        <w:rPr>
          <w:rFonts w:ascii="Times New Roman" w:eastAsia="Times New Roman" w:hAnsi="Times New Roman" w:cs="Times New Roman"/>
          <w:sz w:val="24"/>
          <w:szCs w:val="24"/>
        </w:rPr>
        <w:t xml:space="preserve">in </w:t>
      </w:r>
      <w:r w:rsidR="001163F8" w:rsidRPr="000D2506">
        <w:rPr>
          <w:rFonts w:ascii="Times New Roman" w:eastAsia="Times New Roman" w:hAnsi="Times New Roman" w:cs="Times New Roman"/>
          <w:sz w:val="24"/>
          <w:szCs w:val="24"/>
        </w:rPr>
        <w:t>dusts</w:t>
      </w:r>
      <w:r w:rsidRPr="000D2506">
        <w:rPr>
          <w:rFonts w:ascii="Times New Roman" w:eastAsia="Times New Roman" w:hAnsi="Times New Roman" w:cs="Times New Roman"/>
          <w:sz w:val="24"/>
          <w:szCs w:val="24"/>
        </w:rPr>
        <w:t>.  Any dust that is misapplied will immediately be cleaned up.  Dusts will not be used in areas where drift can occur.</w:t>
      </w:r>
    </w:p>
    <w:p w14:paraId="2976FAB9" w14:textId="77777777" w:rsidR="00FB2F68" w:rsidRPr="000D2506" w:rsidRDefault="00FB2F68" w:rsidP="00763411">
      <w:pPr>
        <w:spacing w:after="0" w:line="240" w:lineRule="auto"/>
        <w:rPr>
          <w:rFonts w:ascii="Times New Roman" w:eastAsia="Times New Roman" w:hAnsi="Times New Roman" w:cs="Times New Roman"/>
          <w:sz w:val="24"/>
          <w:szCs w:val="24"/>
        </w:rPr>
      </w:pPr>
    </w:p>
    <w:p w14:paraId="547D5DDA" w14:textId="77777777" w:rsidR="00FB2F68" w:rsidRPr="000D2506" w:rsidRDefault="00FB2F68" w:rsidP="00763411">
      <w:pPr>
        <w:spacing w:after="0" w:line="240" w:lineRule="auto"/>
        <w:rPr>
          <w:rFonts w:ascii="Times New Roman" w:eastAsia="Times New Roman" w:hAnsi="Times New Roman" w:cs="Times New Roman"/>
          <w:sz w:val="24"/>
          <w:szCs w:val="24"/>
          <w:u w:val="single"/>
        </w:rPr>
      </w:pPr>
      <w:r w:rsidRPr="000D2506">
        <w:rPr>
          <w:rFonts w:ascii="Times New Roman" w:eastAsia="Times New Roman" w:hAnsi="Times New Roman" w:cs="Times New Roman"/>
          <w:sz w:val="24"/>
          <w:szCs w:val="24"/>
          <w:u w:val="single"/>
        </w:rPr>
        <w:t>Aerosol Applications</w:t>
      </w:r>
    </w:p>
    <w:p w14:paraId="68865B72" w14:textId="77777777" w:rsidR="00FB2F68" w:rsidRPr="000D2506" w:rsidRDefault="00FB2F68"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Aerosol applications are primarily limited to cracks, crevices, and void treatments, but can be used on flying pests such as wasps and bees on the exterior of a building, or for occasional flying insects indoors when circumstances warrant their use.  Aerosol applications will be carefully administered to prevent lung damage to the technician, and the area being treated will be vacated by people prior, during, and after a treatment.</w:t>
      </w:r>
    </w:p>
    <w:p w14:paraId="056F09CC" w14:textId="77777777" w:rsidR="00220BD4" w:rsidRPr="000D2506" w:rsidRDefault="00220BD4" w:rsidP="00763411">
      <w:pPr>
        <w:spacing w:after="0" w:line="240" w:lineRule="auto"/>
        <w:rPr>
          <w:rFonts w:ascii="Times New Roman" w:eastAsia="Times New Roman" w:hAnsi="Times New Roman" w:cs="Times New Roman"/>
          <w:sz w:val="24"/>
          <w:szCs w:val="24"/>
        </w:rPr>
      </w:pPr>
    </w:p>
    <w:p w14:paraId="0FD7815F" w14:textId="77777777" w:rsidR="00220BD4" w:rsidRPr="000D2506" w:rsidRDefault="00220BD4" w:rsidP="00763411">
      <w:pPr>
        <w:spacing w:after="0" w:line="240" w:lineRule="auto"/>
        <w:rPr>
          <w:rFonts w:ascii="Times New Roman" w:eastAsia="Times New Roman" w:hAnsi="Times New Roman" w:cs="Times New Roman"/>
          <w:sz w:val="24"/>
          <w:szCs w:val="24"/>
          <w:u w:val="single"/>
        </w:rPr>
      </w:pPr>
      <w:r w:rsidRPr="000D2506">
        <w:rPr>
          <w:rFonts w:ascii="Times New Roman" w:eastAsia="Times New Roman" w:hAnsi="Times New Roman" w:cs="Times New Roman"/>
          <w:sz w:val="24"/>
          <w:szCs w:val="24"/>
          <w:u w:val="single"/>
        </w:rPr>
        <w:t>Liquid Applications</w:t>
      </w:r>
    </w:p>
    <w:p w14:paraId="598ADE12" w14:textId="77777777" w:rsidR="00220BD4" w:rsidRPr="000D2506" w:rsidRDefault="00220BD4"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Liquid applications will be made when other options have been exhausted, or when there is a pressing need for immediate action.  When applied to the exterior of a building, liquid applications must follow the label to determine if the wind is too strong to </w:t>
      </w:r>
      <w:r w:rsidR="001163F8" w:rsidRPr="000D2506">
        <w:rPr>
          <w:rFonts w:ascii="Times New Roman" w:eastAsia="Times New Roman" w:hAnsi="Times New Roman" w:cs="Times New Roman"/>
          <w:sz w:val="24"/>
          <w:szCs w:val="24"/>
        </w:rPr>
        <w:t>properly apply the chemical</w:t>
      </w:r>
      <w:r w:rsidRPr="000D2506">
        <w:rPr>
          <w:rFonts w:ascii="Times New Roman" w:eastAsia="Times New Roman" w:hAnsi="Times New Roman" w:cs="Times New Roman"/>
          <w:sz w:val="24"/>
          <w:szCs w:val="24"/>
        </w:rPr>
        <w:t>.  Liquid applications should not be applied to off-target areas.</w:t>
      </w:r>
    </w:p>
    <w:p w14:paraId="3F763A19" w14:textId="77777777" w:rsidR="00FB2F68" w:rsidRPr="000D2506" w:rsidRDefault="00FB2F68" w:rsidP="00763411">
      <w:pPr>
        <w:spacing w:after="0" w:line="240" w:lineRule="auto"/>
        <w:rPr>
          <w:rFonts w:ascii="Times New Roman" w:eastAsia="Times New Roman" w:hAnsi="Times New Roman" w:cs="Times New Roman"/>
          <w:sz w:val="24"/>
          <w:szCs w:val="24"/>
        </w:rPr>
      </w:pPr>
    </w:p>
    <w:p w14:paraId="359F9797" w14:textId="77777777" w:rsidR="00FB2F68" w:rsidRPr="000D2506" w:rsidRDefault="00FB2F68" w:rsidP="00763411">
      <w:pPr>
        <w:spacing w:after="0" w:line="240" w:lineRule="auto"/>
        <w:rPr>
          <w:rFonts w:ascii="Times New Roman" w:eastAsia="Times New Roman" w:hAnsi="Times New Roman" w:cs="Times New Roman"/>
          <w:sz w:val="24"/>
          <w:szCs w:val="24"/>
        </w:rPr>
      </w:pPr>
    </w:p>
    <w:p w14:paraId="468752C6" w14:textId="77777777" w:rsidR="00373053" w:rsidRPr="000D2506" w:rsidRDefault="00373053" w:rsidP="00763411">
      <w:pPr>
        <w:spacing w:after="0" w:line="240" w:lineRule="auto"/>
        <w:jc w:val="center"/>
        <w:rPr>
          <w:rFonts w:ascii="Times New Roman" w:eastAsia="Times New Roman" w:hAnsi="Times New Roman" w:cs="Times New Roman"/>
          <w:b/>
          <w:bCs/>
          <w:color w:val="000000"/>
          <w:sz w:val="24"/>
          <w:szCs w:val="24"/>
          <w:u w:val="single"/>
        </w:rPr>
      </w:pPr>
    </w:p>
    <w:p w14:paraId="507F4461" w14:textId="77777777" w:rsidR="00373053" w:rsidRPr="000D2506" w:rsidRDefault="00373053" w:rsidP="00763411">
      <w:pPr>
        <w:spacing w:after="0" w:line="240" w:lineRule="auto"/>
        <w:jc w:val="center"/>
        <w:rPr>
          <w:rFonts w:ascii="Times New Roman" w:eastAsia="Times New Roman" w:hAnsi="Times New Roman" w:cs="Times New Roman"/>
          <w:b/>
          <w:bCs/>
          <w:color w:val="000000"/>
          <w:sz w:val="24"/>
          <w:szCs w:val="24"/>
          <w:u w:val="single"/>
        </w:rPr>
      </w:pPr>
    </w:p>
    <w:p w14:paraId="3D6F1DE5" w14:textId="77777777" w:rsidR="00373053" w:rsidRPr="000D2506" w:rsidRDefault="00373053" w:rsidP="00763411">
      <w:pPr>
        <w:spacing w:after="0" w:line="240" w:lineRule="auto"/>
        <w:jc w:val="center"/>
        <w:rPr>
          <w:rFonts w:ascii="Times New Roman" w:eastAsia="Times New Roman" w:hAnsi="Times New Roman" w:cs="Times New Roman"/>
          <w:b/>
          <w:bCs/>
          <w:color w:val="000000"/>
          <w:sz w:val="24"/>
          <w:szCs w:val="24"/>
          <w:u w:val="single"/>
        </w:rPr>
      </w:pPr>
    </w:p>
    <w:p w14:paraId="37F20FCD"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5C54FE1E"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43A5AC26"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45CA132F"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744EC2B2" w14:textId="37E1298A" w:rsidR="000A6961" w:rsidDel="00E038E2" w:rsidRDefault="000A6961" w:rsidP="00763411">
      <w:pPr>
        <w:spacing w:after="0" w:line="240" w:lineRule="auto"/>
        <w:jc w:val="center"/>
        <w:rPr>
          <w:del w:id="40" w:author="JanetHurley" w:date="2016-06-09T13:47:00Z"/>
          <w:rFonts w:ascii="Times New Roman" w:eastAsia="Times New Roman" w:hAnsi="Times New Roman" w:cs="Times New Roman"/>
          <w:b/>
          <w:bCs/>
          <w:color w:val="000000"/>
          <w:sz w:val="24"/>
          <w:szCs w:val="24"/>
          <w:u w:val="single"/>
        </w:rPr>
      </w:pPr>
    </w:p>
    <w:p w14:paraId="0C901197" w14:textId="08676082" w:rsidR="000A6961" w:rsidDel="00E038E2" w:rsidRDefault="000A6961" w:rsidP="00763411">
      <w:pPr>
        <w:spacing w:after="0" w:line="240" w:lineRule="auto"/>
        <w:jc w:val="center"/>
        <w:rPr>
          <w:del w:id="41" w:author="JanetHurley" w:date="2016-06-09T13:47:00Z"/>
          <w:rFonts w:ascii="Times New Roman" w:eastAsia="Times New Roman" w:hAnsi="Times New Roman" w:cs="Times New Roman"/>
          <w:b/>
          <w:bCs/>
          <w:color w:val="000000"/>
          <w:sz w:val="24"/>
          <w:szCs w:val="24"/>
          <w:u w:val="single"/>
        </w:rPr>
      </w:pPr>
    </w:p>
    <w:p w14:paraId="0DFF8921" w14:textId="00EE1CDE" w:rsidR="000A6961" w:rsidDel="00E038E2" w:rsidRDefault="000A6961" w:rsidP="00763411">
      <w:pPr>
        <w:spacing w:after="0" w:line="240" w:lineRule="auto"/>
        <w:jc w:val="center"/>
        <w:rPr>
          <w:del w:id="42" w:author="JanetHurley" w:date="2016-06-09T13:47:00Z"/>
          <w:rFonts w:ascii="Times New Roman" w:eastAsia="Times New Roman" w:hAnsi="Times New Roman" w:cs="Times New Roman"/>
          <w:b/>
          <w:bCs/>
          <w:color w:val="000000"/>
          <w:sz w:val="24"/>
          <w:szCs w:val="24"/>
          <w:u w:val="single"/>
        </w:rPr>
      </w:pPr>
    </w:p>
    <w:p w14:paraId="19A68B14" w14:textId="49D6289F" w:rsidR="00154CB0" w:rsidDel="00E038E2" w:rsidRDefault="00154CB0" w:rsidP="003A01EF">
      <w:pPr>
        <w:pStyle w:val="Style1"/>
        <w:rPr>
          <w:del w:id="43" w:author="JanetHurley" w:date="2016-06-09T13:47:00Z"/>
        </w:rPr>
      </w:pPr>
      <w:bookmarkStart w:id="44" w:name="_Toc451498147"/>
    </w:p>
    <w:p w14:paraId="1F3C5E1A" w14:textId="25322EE5" w:rsidR="000A6961" w:rsidRPr="00154CB0" w:rsidRDefault="00061F91" w:rsidP="00154CB0">
      <w:pPr>
        <w:pStyle w:val="Style1"/>
      </w:pPr>
      <w:r>
        <w:t>ACCIDENT PROTOCOLS</w:t>
      </w:r>
      <w:bookmarkEnd w:id="44"/>
    </w:p>
    <w:p w14:paraId="650B13A0" w14:textId="77777777" w:rsidR="00220BD4" w:rsidRPr="000D2506" w:rsidRDefault="001C1802" w:rsidP="00220BD4">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The IPM coordinator will be contacted immediately after an accident occurs.  </w:t>
      </w:r>
      <w:r w:rsidR="0061451A" w:rsidRPr="000D2506">
        <w:rPr>
          <w:rFonts w:ascii="Times New Roman" w:eastAsia="Times New Roman" w:hAnsi="Times New Roman" w:cs="Times New Roman"/>
          <w:sz w:val="24"/>
          <w:szCs w:val="24"/>
        </w:rPr>
        <w:t xml:space="preserve">If the coordinator is not able to respond immediately, they will coordinate with staff capable of handling the accident/emergency.  </w:t>
      </w:r>
    </w:p>
    <w:p w14:paraId="74FCD171" w14:textId="77777777" w:rsidR="0061451A" w:rsidRPr="000D2506" w:rsidRDefault="0061451A" w:rsidP="00220BD4">
      <w:pPr>
        <w:spacing w:after="0" w:line="240" w:lineRule="auto"/>
        <w:rPr>
          <w:rFonts w:ascii="Times New Roman" w:eastAsia="Times New Roman" w:hAnsi="Times New Roman" w:cs="Times New Roman"/>
          <w:sz w:val="24"/>
          <w:szCs w:val="24"/>
        </w:rPr>
      </w:pPr>
    </w:p>
    <w:p w14:paraId="21FBC09B" w14:textId="77777777" w:rsidR="0061451A" w:rsidRPr="000D2506" w:rsidRDefault="0061451A" w:rsidP="00220BD4">
      <w:pPr>
        <w:spacing w:after="0" w:line="240" w:lineRule="auto"/>
        <w:rPr>
          <w:rFonts w:ascii="Times New Roman" w:eastAsia="Times New Roman" w:hAnsi="Times New Roman" w:cs="Times New Roman"/>
          <w:sz w:val="24"/>
          <w:szCs w:val="24"/>
          <w:u w:val="single"/>
        </w:rPr>
      </w:pPr>
      <w:r w:rsidRPr="000D2506">
        <w:rPr>
          <w:rFonts w:ascii="Times New Roman" w:eastAsia="Times New Roman" w:hAnsi="Times New Roman" w:cs="Times New Roman"/>
          <w:sz w:val="24"/>
          <w:szCs w:val="24"/>
          <w:u w:val="single"/>
        </w:rPr>
        <w:t>Pesticide Related Accidents</w:t>
      </w:r>
    </w:p>
    <w:p w14:paraId="5218CB28" w14:textId="540366E7" w:rsidR="0061451A" w:rsidRPr="000D2506" w:rsidRDefault="0061451A" w:rsidP="00220BD4">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In the case of ingestion or inhalation, 911 and </w:t>
      </w:r>
      <w:del w:id="45" w:author="JanetHurley" w:date="2016-06-09T13:47:00Z">
        <w:r w:rsidRPr="000D2506" w:rsidDel="00E038E2">
          <w:rPr>
            <w:rFonts w:ascii="Times New Roman" w:eastAsia="Times New Roman" w:hAnsi="Times New Roman" w:cs="Times New Roman"/>
            <w:sz w:val="24"/>
            <w:szCs w:val="24"/>
          </w:rPr>
          <w:delText xml:space="preserve">possibly </w:delText>
        </w:r>
      </w:del>
      <w:r w:rsidRPr="000D2506">
        <w:rPr>
          <w:rFonts w:ascii="Times New Roman" w:eastAsia="Times New Roman" w:hAnsi="Times New Roman" w:cs="Times New Roman"/>
          <w:sz w:val="24"/>
          <w:szCs w:val="24"/>
        </w:rPr>
        <w:t xml:space="preserve">poison </w:t>
      </w:r>
      <w:commentRangeStart w:id="46"/>
      <w:r w:rsidRPr="000D2506">
        <w:rPr>
          <w:rFonts w:ascii="Times New Roman" w:eastAsia="Times New Roman" w:hAnsi="Times New Roman" w:cs="Times New Roman"/>
          <w:sz w:val="24"/>
          <w:szCs w:val="24"/>
        </w:rPr>
        <w:t>control</w:t>
      </w:r>
      <w:commentRangeEnd w:id="46"/>
      <w:r w:rsidR="00E038E2">
        <w:rPr>
          <w:rStyle w:val="CommentReference"/>
        </w:rPr>
        <w:commentReference w:id="46"/>
      </w:r>
      <w:r w:rsidRPr="000D2506">
        <w:rPr>
          <w:rFonts w:ascii="Times New Roman" w:eastAsia="Times New Roman" w:hAnsi="Times New Roman" w:cs="Times New Roman"/>
          <w:sz w:val="24"/>
          <w:szCs w:val="24"/>
        </w:rPr>
        <w:t xml:space="preserve"> will</w:t>
      </w:r>
      <w:r w:rsidR="003E4448">
        <w:rPr>
          <w:rFonts w:ascii="Times New Roman" w:eastAsia="Times New Roman" w:hAnsi="Times New Roman" w:cs="Times New Roman"/>
          <w:sz w:val="24"/>
          <w:szCs w:val="24"/>
        </w:rPr>
        <w:t xml:space="preserve"> be contacted immediately.  The pesticide that</w:t>
      </w:r>
      <w:r w:rsidRPr="000D2506">
        <w:rPr>
          <w:rFonts w:ascii="Times New Roman" w:eastAsia="Times New Roman" w:hAnsi="Times New Roman" w:cs="Times New Roman"/>
          <w:sz w:val="24"/>
          <w:szCs w:val="24"/>
        </w:rPr>
        <w:t xml:space="preserve"> has </w:t>
      </w:r>
      <w:r w:rsidR="003E4448">
        <w:rPr>
          <w:rFonts w:ascii="Times New Roman" w:eastAsia="Times New Roman" w:hAnsi="Times New Roman" w:cs="Times New Roman"/>
          <w:sz w:val="24"/>
          <w:szCs w:val="24"/>
        </w:rPr>
        <w:t xml:space="preserve">been </w:t>
      </w:r>
      <w:proofErr w:type="gramStart"/>
      <w:r w:rsidRPr="000D2506">
        <w:rPr>
          <w:rFonts w:ascii="Times New Roman" w:eastAsia="Times New Roman" w:hAnsi="Times New Roman" w:cs="Times New Roman"/>
          <w:sz w:val="24"/>
          <w:szCs w:val="24"/>
        </w:rPr>
        <w:t>ingested</w:t>
      </w:r>
      <w:r w:rsidR="003E4448">
        <w:rPr>
          <w:rFonts w:ascii="Times New Roman" w:eastAsia="Times New Roman" w:hAnsi="Times New Roman" w:cs="Times New Roman"/>
          <w:sz w:val="24"/>
          <w:szCs w:val="24"/>
        </w:rPr>
        <w:t>/inhaled</w:t>
      </w:r>
      <w:proofErr w:type="gramEnd"/>
      <w:r w:rsidRPr="000D2506">
        <w:rPr>
          <w:rFonts w:ascii="Times New Roman" w:eastAsia="Times New Roman" w:hAnsi="Times New Roman" w:cs="Times New Roman"/>
          <w:sz w:val="24"/>
          <w:szCs w:val="24"/>
        </w:rPr>
        <w:t xml:space="preserve"> will be communicated, and the SDS book that is located in each vehicle, and in key areas on campus, will be consulted.  If a person has eye, or skin contamination/exposure, the area will be immediately rinsed with clean water.  If c</w:t>
      </w:r>
      <w:r w:rsidR="003E4448">
        <w:rPr>
          <w:rFonts w:ascii="Times New Roman" w:eastAsia="Times New Roman" w:hAnsi="Times New Roman" w:cs="Times New Roman"/>
          <w:sz w:val="24"/>
          <w:szCs w:val="24"/>
        </w:rPr>
        <w:t>lothing is contaminated, it will</w:t>
      </w:r>
      <w:r w:rsidRPr="000D2506">
        <w:rPr>
          <w:rFonts w:ascii="Times New Roman" w:eastAsia="Times New Roman" w:hAnsi="Times New Roman" w:cs="Times New Roman"/>
          <w:sz w:val="24"/>
          <w:szCs w:val="24"/>
        </w:rPr>
        <w:t xml:space="preserve"> be removed immediately and the skin around the area of contact will be washed.  Contaminated clothing must be washed separately</w:t>
      </w:r>
      <w:r w:rsidR="003E4448">
        <w:rPr>
          <w:rFonts w:ascii="Times New Roman" w:eastAsia="Times New Roman" w:hAnsi="Times New Roman" w:cs="Times New Roman"/>
          <w:sz w:val="24"/>
          <w:szCs w:val="24"/>
        </w:rPr>
        <w:t xml:space="preserve"> from other clothes</w:t>
      </w:r>
      <w:r w:rsidRPr="000D2506">
        <w:rPr>
          <w:rFonts w:ascii="Times New Roman" w:eastAsia="Times New Roman" w:hAnsi="Times New Roman" w:cs="Times New Roman"/>
          <w:sz w:val="24"/>
          <w:szCs w:val="24"/>
        </w:rPr>
        <w:t>.  If necessary, the exposed individual w</w:t>
      </w:r>
      <w:r w:rsidR="003E4448">
        <w:rPr>
          <w:rFonts w:ascii="Times New Roman" w:eastAsia="Times New Roman" w:hAnsi="Times New Roman" w:cs="Times New Roman"/>
          <w:sz w:val="24"/>
          <w:szCs w:val="24"/>
        </w:rPr>
        <w:t xml:space="preserve">ill be taken to a </w:t>
      </w:r>
      <w:r w:rsidRPr="000D2506">
        <w:rPr>
          <w:rFonts w:ascii="Times New Roman" w:eastAsia="Times New Roman" w:hAnsi="Times New Roman" w:cs="Times New Roman"/>
          <w:sz w:val="24"/>
          <w:szCs w:val="24"/>
        </w:rPr>
        <w:t xml:space="preserve">hospital </w:t>
      </w:r>
      <w:r w:rsidR="003E4448">
        <w:rPr>
          <w:rFonts w:ascii="Times New Roman" w:eastAsia="Times New Roman" w:hAnsi="Times New Roman" w:cs="Times New Roman"/>
          <w:sz w:val="24"/>
          <w:szCs w:val="24"/>
        </w:rPr>
        <w:t>or clinic</w:t>
      </w:r>
      <w:r w:rsidRPr="000D2506">
        <w:rPr>
          <w:rFonts w:ascii="Times New Roman" w:eastAsia="Times New Roman" w:hAnsi="Times New Roman" w:cs="Times New Roman"/>
          <w:sz w:val="24"/>
          <w:szCs w:val="24"/>
        </w:rPr>
        <w:t>.  The SDS book will be consulted on what action is most appropriate.  In all exposure incidences, a report will be filed with the company for insur</w:t>
      </w:r>
      <w:r w:rsidR="003E4448">
        <w:rPr>
          <w:rFonts w:ascii="Times New Roman" w:eastAsia="Times New Roman" w:hAnsi="Times New Roman" w:cs="Times New Roman"/>
          <w:sz w:val="24"/>
          <w:szCs w:val="24"/>
        </w:rPr>
        <w:t>ance and record keeping</w:t>
      </w:r>
      <w:r w:rsidRPr="000D2506">
        <w:rPr>
          <w:rFonts w:ascii="Times New Roman" w:eastAsia="Times New Roman" w:hAnsi="Times New Roman" w:cs="Times New Roman"/>
          <w:sz w:val="24"/>
          <w:szCs w:val="24"/>
        </w:rPr>
        <w:t>.</w:t>
      </w:r>
    </w:p>
    <w:p w14:paraId="1C369700" w14:textId="77777777" w:rsidR="0061451A" w:rsidRPr="000D2506" w:rsidRDefault="0061451A" w:rsidP="00220BD4">
      <w:pPr>
        <w:spacing w:after="0" w:line="240" w:lineRule="auto"/>
        <w:rPr>
          <w:rFonts w:ascii="Times New Roman" w:eastAsia="Times New Roman" w:hAnsi="Times New Roman" w:cs="Times New Roman"/>
          <w:sz w:val="24"/>
          <w:szCs w:val="24"/>
        </w:rPr>
      </w:pPr>
    </w:p>
    <w:p w14:paraId="754B89D4" w14:textId="77777777" w:rsidR="0061451A" w:rsidRPr="000D2506" w:rsidRDefault="0061451A" w:rsidP="00220BD4">
      <w:pPr>
        <w:spacing w:after="0" w:line="240" w:lineRule="auto"/>
        <w:rPr>
          <w:rFonts w:ascii="Times New Roman" w:eastAsia="Times New Roman" w:hAnsi="Times New Roman" w:cs="Times New Roman"/>
          <w:sz w:val="24"/>
          <w:szCs w:val="24"/>
          <w:u w:val="single"/>
        </w:rPr>
      </w:pPr>
      <w:commentRangeStart w:id="47"/>
      <w:r w:rsidRPr="000D2506">
        <w:rPr>
          <w:rFonts w:ascii="Times New Roman" w:eastAsia="Times New Roman" w:hAnsi="Times New Roman" w:cs="Times New Roman"/>
          <w:sz w:val="24"/>
          <w:szCs w:val="24"/>
          <w:u w:val="single"/>
        </w:rPr>
        <w:t>Fire</w:t>
      </w:r>
      <w:commentRangeEnd w:id="47"/>
      <w:r w:rsidR="00E038E2">
        <w:rPr>
          <w:rStyle w:val="CommentReference"/>
        </w:rPr>
        <w:commentReference w:id="47"/>
      </w:r>
    </w:p>
    <w:p w14:paraId="6DF37802" w14:textId="4AEA8D17" w:rsidR="0061451A" w:rsidRPr="000D2506" w:rsidRDefault="0061451A" w:rsidP="00220BD4">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If a vehicle or pesticide storage facility catches on fire, the police and fire departments will be </w:t>
      </w:r>
      <w:r w:rsidR="003E4448">
        <w:rPr>
          <w:rFonts w:ascii="Times New Roman" w:eastAsia="Times New Roman" w:hAnsi="Times New Roman" w:cs="Times New Roman"/>
          <w:sz w:val="24"/>
          <w:szCs w:val="24"/>
        </w:rPr>
        <w:t>called immediately</w:t>
      </w:r>
      <w:r w:rsidRPr="000D2506">
        <w:rPr>
          <w:rFonts w:ascii="Times New Roman" w:eastAsia="Times New Roman" w:hAnsi="Times New Roman" w:cs="Times New Roman"/>
          <w:sz w:val="24"/>
          <w:szCs w:val="24"/>
        </w:rPr>
        <w:t>.  First responders will be informed that pesticides are involved and will be provided with a copy of the SDS book.</w:t>
      </w:r>
    </w:p>
    <w:p w14:paraId="304FD771" w14:textId="77777777" w:rsidR="003944E3" w:rsidRPr="000D2506" w:rsidRDefault="003944E3" w:rsidP="00220BD4">
      <w:pPr>
        <w:spacing w:after="0" w:line="240" w:lineRule="auto"/>
        <w:rPr>
          <w:rFonts w:ascii="Times New Roman" w:eastAsia="Times New Roman" w:hAnsi="Times New Roman" w:cs="Times New Roman"/>
          <w:sz w:val="24"/>
          <w:szCs w:val="24"/>
        </w:rPr>
      </w:pPr>
    </w:p>
    <w:p w14:paraId="0208E77E" w14:textId="77777777" w:rsidR="003944E3" w:rsidRPr="000D2506" w:rsidRDefault="003944E3" w:rsidP="00220BD4">
      <w:pPr>
        <w:spacing w:after="0" w:line="240" w:lineRule="auto"/>
        <w:rPr>
          <w:rFonts w:ascii="Times New Roman" w:eastAsia="Times New Roman" w:hAnsi="Times New Roman" w:cs="Times New Roman"/>
          <w:sz w:val="24"/>
          <w:szCs w:val="24"/>
          <w:u w:val="single"/>
        </w:rPr>
      </w:pPr>
      <w:r w:rsidRPr="000D2506">
        <w:rPr>
          <w:rFonts w:ascii="Times New Roman" w:eastAsia="Times New Roman" w:hAnsi="Times New Roman" w:cs="Times New Roman"/>
          <w:sz w:val="24"/>
          <w:szCs w:val="24"/>
          <w:u w:val="single"/>
        </w:rPr>
        <w:t xml:space="preserve">Vehicle </w:t>
      </w:r>
      <w:commentRangeStart w:id="48"/>
      <w:r w:rsidRPr="000D2506">
        <w:rPr>
          <w:rFonts w:ascii="Times New Roman" w:eastAsia="Times New Roman" w:hAnsi="Times New Roman" w:cs="Times New Roman"/>
          <w:sz w:val="24"/>
          <w:szCs w:val="24"/>
          <w:u w:val="single"/>
        </w:rPr>
        <w:t>Accidents</w:t>
      </w:r>
      <w:commentRangeEnd w:id="48"/>
      <w:r w:rsidR="00E038E2">
        <w:rPr>
          <w:rStyle w:val="CommentReference"/>
        </w:rPr>
        <w:commentReference w:id="48"/>
      </w:r>
    </w:p>
    <w:p w14:paraId="2AA56D4B" w14:textId="3B3F74C7" w:rsidR="003944E3" w:rsidRPr="000D2506" w:rsidRDefault="003944E3" w:rsidP="00220BD4">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In the incident that a pest control vehicle is involved in an accident, </w:t>
      </w:r>
      <w:r w:rsidR="0080632C" w:rsidRPr="000D2506">
        <w:rPr>
          <w:rFonts w:ascii="Times New Roman" w:eastAsia="Times New Roman" w:hAnsi="Times New Roman" w:cs="Times New Roman"/>
          <w:sz w:val="24"/>
          <w:szCs w:val="24"/>
        </w:rPr>
        <w:t>persons involved in the accid</w:t>
      </w:r>
      <w:r w:rsidR="003E4448">
        <w:rPr>
          <w:rFonts w:ascii="Times New Roman" w:eastAsia="Times New Roman" w:hAnsi="Times New Roman" w:cs="Times New Roman"/>
          <w:sz w:val="24"/>
          <w:szCs w:val="24"/>
        </w:rPr>
        <w:t>ent will</w:t>
      </w:r>
      <w:r w:rsidR="0080632C" w:rsidRPr="000D2506">
        <w:rPr>
          <w:rFonts w:ascii="Times New Roman" w:eastAsia="Times New Roman" w:hAnsi="Times New Roman" w:cs="Times New Roman"/>
          <w:sz w:val="24"/>
          <w:szCs w:val="24"/>
        </w:rPr>
        <w:t xml:space="preserve"> be assessed for injury, and receive medical attention if needed.  If pesticides are leaking from </w:t>
      </w:r>
      <w:r w:rsidR="003E4448">
        <w:rPr>
          <w:rFonts w:ascii="Times New Roman" w:eastAsia="Times New Roman" w:hAnsi="Times New Roman" w:cs="Times New Roman"/>
          <w:sz w:val="24"/>
          <w:szCs w:val="24"/>
        </w:rPr>
        <w:t>the vehicle, the material will</w:t>
      </w:r>
      <w:r w:rsidR="0080632C" w:rsidRPr="000D2506">
        <w:rPr>
          <w:rFonts w:ascii="Times New Roman" w:eastAsia="Times New Roman" w:hAnsi="Times New Roman" w:cs="Times New Roman"/>
          <w:sz w:val="24"/>
          <w:szCs w:val="24"/>
        </w:rPr>
        <w:t xml:space="preserve"> be contained.  Fires must be prevented.  If first responders are on scene, they must be made aware of potential pesticide contamination and hazards.  Consult the SDS book for proper protocol to follow.  A report will be filed with the company for insur</w:t>
      </w:r>
      <w:r w:rsidR="003E4448">
        <w:rPr>
          <w:rFonts w:ascii="Times New Roman" w:eastAsia="Times New Roman" w:hAnsi="Times New Roman" w:cs="Times New Roman"/>
          <w:sz w:val="24"/>
          <w:szCs w:val="24"/>
        </w:rPr>
        <w:t>ance and record keeping</w:t>
      </w:r>
      <w:r w:rsidR="0080632C" w:rsidRPr="000D2506">
        <w:rPr>
          <w:rFonts w:ascii="Times New Roman" w:eastAsia="Times New Roman" w:hAnsi="Times New Roman" w:cs="Times New Roman"/>
          <w:sz w:val="24"/>
          <w:szCs w:val="24"/>
        </w:rPr>
        <w:t>.</w:t>
      </w:r>
    </w:p>
    <w:p w14:paraId="275EA9A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9F2DE3D"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2544BF5A"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596D9677"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5C324AF7"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1072C99D"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1EAD4462"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78252DDA"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455D049F"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1C872E57"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09098CA3"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4E64F233"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11AC7615"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203AB828"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07B796AC"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291C0A8B"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33CD49F8"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113DDC9D" w14:textId="77777777" w:rsidR="00154CB0" w:rsidRDefault="00154CB0" w:rsidP="003A01EF">
      <w:pPr>
        <w:pStyle w:val="Style1"/>
      </w:pPr>
      <w:bookmarkStart w:id="49" w:name="_Toc451498148"/>
    </w:p>
    <w:p w14:paraId="659B6FE8" w14:textId="0D452936" w:rsidR="000A6961" w:rsidRPr="00154CB0" w:rsidRDefault="00061F91" w:rsidP="00154CB0">
      <w:pPr>
        <w:pStyle w:val="Style1"/>
      </w:pPr>
      <w:r>
        <w:t>PEST PREVENTION</w:t>
      </w:r>
      <w:bookmarkEnd w:id="49"/>
    </w:p>
    <w:p w14:paraId="6D61F1D8" w14:textId="63D0AC78" w:rsidR="00134BD0" w:rsidRPr="000D2506" w:rsidRDefault="00134BD0" w:rsidP="00134BD0">
      <w:pPr>
        <w:spacing w:after="0" w:line="240" w:lineRule="auto"/>
        <w:rPr>
          <w:rFonts w:ascii="Times New Roman" w:eastAsia="Times New Roman" w:hAnsi="Times New Roman" w:cs="Times New Roman"/>
          <w:sz w:val="24"/>
          <w:szCs w:val="24"/>
        </w:rPr>
      </w:pPr>
      <w:proofErr w:type="gramStart"/>
      <w:r w:rsidRPr="000D2506">
        <w:rPr>
          <w:rFonts w:ascii="Times New Roman" w:eastAsia="Times New Roman" w:hAnsi="Times New Roman" w:cs="Times New Roman"/>
          <w:bCs/>
          <w:color w:val="000000"/>
          <w:sz w:val="24"/>
          <w:szCs w:val="24"/>
        </w:rPr>
        <w:t>Preventing pests from becoming an issue on a campus as large as TAMU is a coordinated effort between SSC Pest Control, building maintenance, custodial services, HVAC, irrigation, arborists, grounds maintenance, lawn and ornamental, students, staff, and visitors.</w:t>
      </w:r>
      <w:proofErr w:type="gramEnd"/>
      <w:r w:rsidRPr="000D2506">
        <w:rPr>
          <w:rFonts w:ascii="Times New Roman" w:eastAsia="Times New Roman" w:hAnsi="Times New Roman" w:cs="Times New Roman"/>
          <w:bCs/>
          <w:color w:val="000000"/>
          <w:sz w:val="24"/>
          <w:szCs w:val="24"/>
        </w:rPr>
        <w:t xml:space="preserve">  If a pest control technician notices an issue that needs attention or repair, such a</w:t>
      </w:r>
      <w:r w:rsidR="0042409F" w:rsidRPr="000D2506">
        <w:rPr>
          <w:rFonts w:ascii="Times New Roman" w:eastAsia="Times New Roman" w:hAnsi="Times New Roman" w:cs="Times New Roman"/>
          <w:bCs/>
          <w:color w:val="000000"/>
          <w:sz w:val="24"/>
          <w:szCs w:val="24"/>
        </w:rPr>
        <w:t>s</w:t>
      </w:r>
      <w:r w:rsidR="003E4448">
        <w:rPr>
          <w:rFonts w:ascii="Times New Roman" w:eastAsia="Times New Roman" w:hAnsi="Times New Roman" w:cs="Times New Roman"/>
          <w:bCs/>
          <w:color w:val="000000"/>
          <w:sz w:val="24"/>
          <w:szCs w:val="24"/>
        </w:rPr>
        <w:t xml:space="preserve"> leaking pipes</w:t>
      </w:r>
      <w:r w:rsidRPr="000D2506">
        <w:rPr>
          <w:rFonts w:ascii="Times New Roman" w:eastAsia="Times New Roman" w:hAnsi="Times New Roman" w:cs="Times New Roman"/>
          <w:bCs/>
          <w:color w:val="000000"/>
          <w:sz w:val="24"/>
          <w:szCs w:val="24"/>
        </w:rPr>
        <w:t>, appropriate measures must be taken to fix the issue and prevent future issues.  All departments and people must work together to create</w:t>
      </w:r>
      <w:r w:rsidR="0042409F" w:rsidRPr="000D2506">
        <w:rPr>
          <w:rFonts w:ascii="Times New Roman" w:eastAsia="Times New Roman" w:hAnsi="Times New Roman" w:cs="Times New Roman"/>
          <w:bCs/>
          <w:color w:val="000000"/>
          <w:sz w:val="24"/>
          <w:szCs w:val="24"/>
        </w:rPr>
        <w:t xml:space="preserve"> and maintain</w:t>
      </w:r>
      <w:r w:rsidRPr="000D2506">
        <w:rPr>
          <w:rFonts w:ascii="Times New Roman" w:eastAsia="Times New Roman" w:hAnsi="Times New Roman" w:cs="Times New Roman"/>
          <w:bCs/>
          <w:color w:val="000000"/>
          <w:sz w:val="24"/>
          <w:szCs w:val="24"/>
        </w:rPr>
        <w:t xml:space="preserve"> a safe and healthy environment.  </w:t>
      </w:r>
      <w:ins w:id="50" w:author="JanetHurley" w:date="2016-06-09T13:50:00Z">
        <w:r w:rsidR="00E038E2">
          <w:rPr>
            <w:rFonts w:ascii="Times New Roman" w:eastAsia="Times New Roman" w:hAnsi="Times New Roman" w:cs="Times New Roman"/>
            <w:bCs/>
            <w:color w:val="000000"/>
            <w:sz w:val="24"/>
            <w:szCs w:val="24"/>
          </w:rPr>
          <w:t xml:space="preserve">Pest management takes people management. </w:t>
        </w:r>
      </w:ins>
    </w:p>
    <w:p w14:paraId="6187E72C"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720F5B2" w14:textId="314ABC9B" w:rsidR="000A6961" w:rsidRPr="000D2506" w:rsidRDefault="00061F91" w:rsidP="00154CB0">
      <w:pPr>
        <w:pStyle w:val="Style1"/>
      </w:pPr>
      <w:bookmarkStart w:id="51" w:name="_Toc451498149"/>
      <w:r>
        <w:t>ACTION THRESHOLDS</w:t>
      </w:r>
      <w:bookmarkEnd w:id="51"/>
    </w:p>
    <w:p w14:paraId="1B60A15B" w14:textId="48A52182" w:rsidR="00C21528" w:rsidRPr="000D2506" w:rsidRDefault="00C21528" w:rsidP="00C21528">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Action thresholds are based on the level of pest damage, or number of pests observed causing damage.  Once the threshold is reached, action is deemed necessary.  Th</w:t>
      </w:r>
      <w:r w:rsidR="003E4448">
        <w:rPr>
          <w:rFonts w:ascii="Times New Roman" w:eastAsia="Times New Roman" w:hAnsi="Times New Roman" w:cs="Times New Roman"/>
          <w:color w:val="000000"/>
          <w:sz w:val="24"/>
          <w:szCs w:val="24"/>
        </w:rPr>
        <w:t xml:space="preserve">ey are established to prevent </w:t>
      </w:r>
      <w:r w:rsidRPr="000D2506">
        <w:rPr>
          <w:rFonts w:ascii="Times New Roman" w:eastAsia="Times New Roman" w:hAnsi="Times New Roman" w:cs="Times New Roman"/>
          <w:color w:val="000000"/>
          <w:sz w:val="24"/>
          <w:szCs w:val="24"/>
        </w:rPr>
        <w:t>pests exceeding a tolerable level</w:t>
      </w:r>
      <w:r w:rsidR="003E4448">
        <w:rPr>
          <w:rFonts w:ascii="Times New Roman" w:eastAsia="Times New Roman" w:hAnsi="Times New Roman" w:cs="Times New Roman"/>
          <w:color w:val="000000"/>
          <w:sz w:val="24"/>
          <w:szCs w:val="24"/>
        </w:rPr>
        <w:t xml:space="preserve"> and causing damage</w:t>
      </w:r>
      <w:r w:rsidRPr="000D2506">
        <w:rPr>
          <w:rFonts w:ascii="Times New Roman" w:eastAsia="Times New Roman" w:hAnsi="Times New Roman" w:cs="Times New Roman"/>
          <w:color w:val="000000"/>
          <w:sz w:val="24"/>
          <w:szCs w:val="24"/>
        </w:rPr>
        <w:t xml:space="preserve">.  Action thresholds can be an established number, or work on a sliding scale.  They can vary depending on the season and location, and are meant as a guideline for when </w:t>
      </w:r>
      <w:r w:rsidR="003E4448">
        <w:rPr>
          <w:rFonts w:ascii="Times New Roman" w:eastAsia="Times New Roman" w:hAnsi="Times New Roman" w:cs="Times New Roman"/>
          <w:color w:val="000000"/>
          <w:sz w:val="24"/>
          <w:szCs w:val="24"/>
        </w:rPr>
        <w:t>pesticide application</w:t>
      </w:r>
      <w:r w:rsidRPr="000D2506">
        <w:rPr>
          <w:rFonts w:ascii="Times New Roman" w:eastAsia="Times New Roman" w:hAnsi="Times New Roman" w:cs="Times New Roman"/>
          <w:color w:val="000000"/>
          <w:sz w:val="24"/>
          <w:szCs w:val="24"/>
        </w:rPr>
        <w:t xml:space="preserve"> is </w:t>
      </w:r>
      <w:r w:rsidR="0042409F" w:rsidRPr="000D2506">
        <w:rPr>
          <w:rFonts w:ascii="Times New Roman" w:eastAsia="Times New Roman" w:hAnsi="Times New Roman" w:cs="Times New Roman"/>
          <w:color w:val="000000"/>
          <w:sz w:val="24"/>
          <w:szCs w:val="24"/>
        </w:rPr>
        <w:t xml:space="preserve">necessary. </w:t>
      </w:r>
      <w:r w:rsidRPr="000D2506">
        <w:rPr>
          <w:rFonts w:ascii="Times New Roman" w:eastAsia="Times New Roman" w:hAnsi="Times New Roman" w:cs="Times New Roman"/>
          <w:color w:val="000000"/>
          <w:sz w:val="24"/>
          <w:szCs w:val="24"/>
        </w:rPr>
        <w:t xml:space="preserve"> For example, when a stinging insect is present in a room,</w:t>
      </w:r>
      <w:r w:rsidR="0042409F" w:rsidRPr="000D2506">
        <w:rPr>
          <w:rFonts w:ascii="Times New Roman" w:eastAsia="Times New Roman" w:hAnsi="Times New Roman" w:cs="Times New Roman"/>
          <w:color w:val="000000"/>
          <w:sz w:val="24"/>
          <w:szCs w:val="24"/>
        </w:rPr>
        <w:t xml:space="preserve"> the action threshold may be</w:t>
      </w:r>
      <w:r w:rsidR="00E66FA2" w:rsidRPr="000D2506">
        <w:rPr>
          <w:rFonts w:ascii="Times New Roman" w:eastAsia="Times New Roman" w:hAnsi="Times New Roman" w:cs="Times New Roman"/>
          <w:color w:val="000000"/>
          <w:sz w:val="24"/>
          <w:szCs w:val="24"/>
        </w:rPr>
        <w:t xml:space="preserve"> one live insect, due to the presence of a person who is allergic to the insect.  However, in the instance of a pest such as a sugar ant, which cannot bite, and is attracted to a food source, the action threshold may be much higher, and tolerance much</w:t>
      </w:r>
      <w:r w:rsidR="007E17C8">
        <w:rPr>
          <w:rFonts w:ascii="Times New Roman" w:eastAsia="Times New Roman" w:hAnsi="Times New Roman" w:cs="Times New Roman"/>
          <w:color w:val="000000"/>
          <w:sz w:val="24"/>
          <w:szCs w:val="24"/>
        </w:rPr>
        <w:t xml:space="preserve"> higher.  An IPM plan puts</w:t>
      </w:r>
      <w:r w:rsidR="00E66FA2" w:rsidRPr="000D2506">
        <w:rPr>
          <w:rFonts w:ascii="Times New Roman" w:eastAsia="Times New Roman" w:hAnsi="Times New Roman" w:cs="Times New Roman"/>
          <w:color w:val="000000"/>
          <w:sz w:val="24"/>
          <w:szCs w:val="24"/>
        </w:rPr>
        <w:t xml:space="preserve"> action thresholds into practice in an effort to prevent under and over-reactions to a pest problem.  Persons on TAMU campus must be educated to understand that the presence of a pest does not necessarily require immediate action, and that immediate action can, at t</w:t>
      </w:r>
      <w:r w:rsidR="007E17C8">
        <w:rPr>
          <w:rFonts w:ascii="Times New Roman" w:eastAsia="Times New Roman" w:hAnsi="Times New Roman" w:cs="Times New Roman"/>
          <w:color w:val="000000"/>
          <w:sz w:val="24"/>
          <w:szCs w:val="24"/>
        </w:rPr>
        <w:t>imes, later cause greater issues</w:t>
      </w:r>
      <w:r w:rsidR="00E66FA2" w:rsidRPr="000D2506">
        <w:rPr>
          <w:rFonts w:ascii="Times New Roman" w:eastAsia="Times New Roman" w:hAnsi="Times New Roman" w:cs="Times New Roman"/>
          <w:color w:val="000000"/>
          <w:sz w:val="24"/>
          <w:szCs w:val="24"/>
        </w:rPr>
        <w:t>.</w:t>
      </w:r>
      <w:r w:rsidR="006C70F6" w:rsidRPr="000D2506">
        <w:rPr>
          <w:rFonts w:ascii="Times New Roman" w:eastAsia="Times New Roman" w:hAnsi="Times New Roman" w:cs="Times New Roman"/>
          <w:color w:val="000000"/>
          <w:sz w:val="24"/>
          <w:szCs w:val="24"/>
        </w:rPr>
        <w:t xml:space="preserve">  All thresholds provided in this booklet are working thresholds, meaning they are subject to change, and can be adjusted when needed.  </w:t>
      </w:r>
    </w:p>
    <w:p w14:paraId="651AD3AF"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137C02F" w14:textId="77777777" w:rsidR="00373053" w:rsidRPr="000D2506" w:rsidRDefault="00373053" w:rsidP="00763411">
      <w:pPr>
        <w:spacing w:after="0" w:line="240" w:lineRule="auto"/>
        <w:jc w:val="center"/>
        <w:rPr>
          <w:rFonts w:ascii="Times New Roman" w:eastAsia="Times New Roman" w:hAnsi="Times New Roman" w:cs="Times New Roman"/>
          <w:b/>
          <w:bCs/>
          <w:color w:val="000000"/>
          <w:sz w:val="24"/>
          <w:szCs w:val="24"/>
          <w:u w:val="single"/>
        </w:rPr>
      </w:pPr>
    </w:p>
    <w:p w14:paraId="62D49C38" w14:textId="77777777" w:rsidR="00373053" w:rsidRPr="000D2506" w:rsidRDefault="00373053" w:rsidP="00763411">
      <w:pPr>
        <w:spacing w:after="0" w:line="240" w:lineRule="auto"/>
        <w:jc w:val="center"/>
        <w:rPr>
          <w:rFonts w:ascii="Times New Roman" w:eastAsia="Times New Roman" w:hAnsi="Times New Roman" w:cs="Times New Roman"/>
          <w:b/>
          <w:bCs/>
          <w:color w:val="000000"/>
          <w:sz w:val="24"/>
          <w:szCs w:val="24"/>
          <w:u w:val="single"/>
        </w:rPr>
      </w:pPr>
    </w:p>
    <w:p w14:paraId="117A05AF" w14:textId="77777777" w:rsidR="0042409F" w:rsidRPr="000D2506" w:rsidRDefault="0042409F" w:rsidP="00763411">
      <w:pPr>
        <w:spacing w:after="0" w:line="240" w:lineRule="auto"/>
        <w:jc w:val="center"/>
        <w:rPr>
          <w:rFonts w:ascii="Times New Roman" w:eastAsia="Times New Roman" w:hAnsi="Times New Roman" w:cs="Times New Roman"/>
          <w:b/>
          <w:bCs/>
          <w:color w:val="000000"/>
          <w:sz w:val="24"/>
          <w:szCs w:val="24"/>
          <w:u w:val="single"/>
        </w:rPr>
      </w:pPr>
    </w:p>
    <w:p w14:paraId="667E5C0B"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189DFC8C"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7FEE4592"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72EFF383"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7A5DE3FE"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7F008DC4"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534B9A34"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16679C6D"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1FE8CBC7"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40DE6464"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2EBE14AA"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4D2B8A69"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1A69B105"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63B8BC3F"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411A95E7"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33F590AA" w14:textId="77777777" w:rsidR="000A6961" w:rsidRDefault="000A6961" w:rsidP="00763411">
      <w:pPr>
        <w:spacing w:after="0" w:line="240" w:lineRule="auto"/>
        <w:jc w:val="center"/>
        <w:rPr>
          <w:rFonts w:ascii="Times New Roman" w:eastAsia="Times New Roman" w:hAnsi="Times New Roman" w:cs="Times New Roman"/>
          <w:b/>
          <w:bCs/>
          <w:color w:val="000000"/>
          <w:sz w:val="24"/>
          <w:szCs w:val="24"/>
          <w:u w:val="single"/>
        </w:rPr>
      </w:pPr>
    </w:p>
    <w:p w14:paraId="1B3264CC" w14:textId="77777777" w:rsidR="00154CB0" w:rsidRDefault="00154CB0" w:rsidP="003A01EF">
      <w:pPr>
        <w:pStyle w:val="Style1"/>
      </w:pPr>
      <w:bookmarkStart w:id="52" w:name="_Toc451498150"/>
    </w:p>
    <w:p w14:paraId="4B74ECA6" w14:textId="77519B75" w:rsidR="00763411" w:rsidRPr="000D2506" w:rsidRDefault="00061F91" w:rsidP="00154CB0">
      <w:pPr>
        <w:pStyle w:val="Style1"/>
      </w:pPr>
      <w:r>
        <w:t>PEST SPECIFIC EXAMPLES</w:t>
      </w:r>
      <w:bookmarkEnd w:id="52"/>
    </w:p>
    <w:p w14:paraId="5FA780EF" w14:textId="77777777" w:rsidR="00763411" w:rsidRPr="000D2506" w:rsidRDefault="00763411" w:rsidP="003A01EF">
      <w:pPr>
        <w:pStyle w:val="Style2"/>
      </w:pPr>
      <w:bookmarkStart w:id="53" w:name="_Toc451498151"/>
      <w:r w:rsidRPr="000D2506">
        <w:t>Cockroaches</w:t>
      </w:r>
      <w:bookmarkEnd w:id="53"/>
    </w:p>
    <w:p w14:paraId="380A287E" w14:textId="5713A974" w:rsidR="00763411" w:rsidRPr="00154CB0" w:rsidRDefault="00763411" w:rsidP="00763411">
      <w:pPr>
        <w:spacing w:after="0" w:line="240" w:lineRule="auto"/>
        <w:rPr>
          <w:rFonts w:ascii="Times New Roman" w:eastAsia="Times New Roman" w:hAnsi="Times New Roman" w:cs="Times New Roman"/>
          <w:sz w:val="24"/>
          <w:szCs w:val="24"/>
        </w:rPr>
      </w:pPr>
      <w:r w:rsidRPr="00154CB0">
        <w:rPr>
          <w:rFonts w:ascii="Times New Roman" w:eastAsia="Times New Roman" w:hAnsi="Times New Roman" w:cs="Times New Roman"/>
          <w:bCs/>
          <w:color w:val="000000"/>
          <w:sz w:val="24"/>
          <w:szCs w:val="24"/>
          <w:u w:val="single"/>
        </w:rPr>
        <w:t>American Cockroaches, German Cockroaches, Brown Banded</w:t>
      </w:r>
      <w:r w:rsidR="007E17C8">
        <w:rPr>
          <w:rFonts w:ascii="Times New Roman" w:eastAsia="Times New Roman" w:hAnsi="Times New Roman" w:cs="Times New Roman"/>
          <w:bCs/>
          <w:color w:val="000000"/>
          <w:sz w:val="24"/>
          <w:szCs w:val="24"/>
          <w:u w:val="single"/>
        </w:rPr>
        <w:t xml:space="preserve"> Cockroaches</w:t>
      </w:r>
      <w:r w:rsidRPr="00154CB0">
        <w:rPr>
          <w:rFonts w:ascii="Times New Roman" w:eastAsia="Times New Roman" w:hAnsi="Times New Roman" w:cs="Times New Roman"/>
          <w:bCs/>
          <w:color w:val="000000"/>
          <w:sz w:val="24"/>
          <w:szCs w:val="24"/>
          <w:u w:val="single"/>
        </w:rPr>
        <w:t>, Oriental</w:t>
      </w:r>
      <w:r w:rsidR="007E17C8">
        <w:rPr>
          <w:rFonts w:ascii="Times New Roman" w:eastAsia="Times New Roman" w:hAnsi="Times New Roman" w:cs="Times New Roman"/>
          <w:bCs/>
          <w:color w:val="000000"/>
          <w:sz w:val="24"/>
          <w:szCs w:val="24"/>
          <w:u w:val="single"/>
        </w:rPr>
        <w:t xml:space="preserve"> Cockroaches</w:t>
      </w:r>
      <w:r w:rsidRPr="00154CB0">
        <w:rPr>
          <w:rFonts w:ascii="Times New Roman" w:eastAsia="Times New Roman" w:hAnsi="Times New Roman" w:cs="Times New Roman"/>
          <w:bCs/>
          <w:color w:val="000000"/>
          <w:sz w:val="24"/>
          <w:szCs w:val="24"/>
          <w:u w:val="single"/>
        </w:rPr>
        <w:t xml:space="preserve"> </w:t>
      </w:r>
    </w:p>
    <w:p w14:paraId="78C0312D" w14:textId="49BB9BF3"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Cockroaches can be found throughout the United Sta</w:t>
      </w:r>
      <w:r w:rsidR="007E17C8">
        <w:rPr>
          <w:rFonts w:ascii="Times New Roman" w:eastAsia="Times New Roman" w:hAnsi="Times New Roman" w:cs="Times New Roman"/>
          <w:color w:val="000000"/>
          <w:sz w:val="24"/>
          <w:szCs w:val="24"/>
        </w:rPr>
        <w:t xml:space="preserve">tes, and have adapted to living in conjunction </w:t>
      </w:r>
      <w:r w:rsidRPr="000D2506">
        <w:rPr>
          <w:rFonts w:ascii="Times New Roman" w:eastAsia="Times New Roman" w:hAnsi="Times New Roman" w:cs="Times New Roman"/>
          <w:color w:val="000000"/>
          <w:sz w:val="24"/>
          <w:szCs w:val="24"/>
        </w:rPr>
        <w:t xml:space="preserve">with people.  Cockroaches are </w:t>
      </w:r>
      <w:r w:rsidR="007E17C8">
        <w:rPr>
          <w:rFonts w:ascii="Times New Roman" w:eastAsia="Times New Roman" w:hAnsi="Times New Roman" w:cs="Times New Roman"/>
          <w:color w:val="000000"/>
          <w:sz w:val="24"/>
          <w:szCs w:val="24"/>
        </w:rPr>
        <w:t xml:space="preserve">physically </w:t>
      </w:r>
      <w:r w:rsidRPr="000D2506">
        <w:rPr>
          <w:rFonts w:ascii="Times New Roman" w:eastAsia="Times New Roman" w:hAnsi="Times New Roman" w:cs="Times New Roman"/>
          <w:color w:val="000000"/>
          <w:sz w:val="24"/>
          <w:szCs w:val="24"/>
        </w:rPr>
        <w:t>fit insects.  They can exist in tiny cracks and crevices, need very little food to thrive and reproduce, and, depending on the species, can surv</w:t>
      </w:r>
      <w:r w:rsidR="007E17C8">
        <w:rPr>
          <w:rFonts w:ascii="Times New Roman" w:eastAsia="Times New Roman" w:hAnsi="Times New Roman" w:cs="Times New Roman"/>
          <w:color w:val="000000"/>
          <w:sz w:val="24"/>
          <w:szCs w:val="24"/>
        </w:rPr>
        <w:t>ive from several</w:t>
      </w:r>
      <w:r w:rsidR="00B1637C" w:rsidRPr="000D2506">
        <w:rPr>
          <w:rFonts w:ascii="Times New Roman" w:eastAsia="Times New Roman" w:hAnsi="Times New Roman" w:cs="Times New Roman"/>
          <w:color w:val="000000"/>
          <w:sz w:val="24"/>
          <w:szCs w:val="24"/>
        </w:rPr>
        <w:t xml:space="preserve"> days</w:t>
      </w:r>
      <w:r w:rsidR="007E17C8">
        <w:rPr>
          <w:rFonts w:ascii="Times New Roman" w:eastAsia="Times New Roman" w:hAnsi="Times New Roman" w:cs="Times New Roman"/>
          <w:color w:val="000000"/>
          <w:sz w:val="24"/>
          <w:szCs w:val="24"/>
        </w:rPr>
        <w:t xml:space="preserve"> up</w:t>
      </w:r>
      <w:r w:rsidRPr="000D2506">
        <w:rPr>
          <w:rFonts w:ascii="Times New Roman" w:eastAsia="Times New Roman" w:hAnsi="Times New Roman" w:cs="Times New Roman"/>
          <w:color w:val="000000"/>
          <w:sz w:val="24"/>
          <w:szCs w:val="24"/>
        </w:rPr>
        <w:t xml:space="preserve"> to a month without food or water</w:t>
      </w:r>
      <w:r w:rsidR="00372BB3" w:rsidRPr="000D2506">
        <w:rPr>
          <w:rFonts w:ascii="Times New Roman" w:eastAsia="Times New Roman" w:hAnsi="Times New Roman" w:cs="Times New Roman"/>
          <w:color w:val="000000"/>
          <w:sz w:val="24"/>
          <w:szCs w:val="24"/>
          <w:vertAlign w:val="superscript"/>
        </w:rPr>
        <w:t>1</w:t>
      </w:r>
      <w:r w:rsidRPr="000D2506">
        <w:rPr>
          <w:rFonts w:ascii="Times New Roman" w:eastAsia="Times New Roman" w:hAnsi="Times New Roman" w:cs="Times New Roman"/>
          <w:color w:val="000000"/>
          <w:sz w:val="24"/>
          <w:szCs w:val="24"/>
        </w:rPr>
        <w:t xml:space="preserve">.  Because they are so hardy, it is essential to identify the species of cockroaches present, </w:t>
      </w:r>
      <w:r w:rsidR="007E17C8">
        <w:rPr>
          <w:rFonts w:ascii="Times New Roman" w:eastAsia="Times New Roman" w:hAnsi="Times New Roman" w:cs="Times New Roman"/>
          <w:color w:val="000000"/>
          <w:sz w:val="24"/>
          <w:szCs w:val="24"/>
        </w:rPr>
        <w:t xml:space="preserve">to determine </w:t>
      </w:r>
      <w:r w:rsidRPr="000D2506">
        <w:rPr>
          <w:rFonts w:ascii="Times New Roman" w:eastAsia="Times New Roman" w:hAnsi="Times New Roman" w:cs="Times New Roman"/>
          <w:color w:val="000000"/>
          <w:sz w:val="24"/>
          <w:szCs w:val="24"/>
        </w:rPr>
        <w:t xml:space="preserve">the </w:t>
      </w:r>
      <w:r w:rsidR="001C1802" w:rsidRPr="000D2506">
        <w:rPr>
          <w:rFonts w:ascii="Times New Roman" w:eastAsia="Times New Roman" w:hAnsi="Times New Roman" w:cs="Times New Roman"/>
          <w:color w:val="000000"/>
          <w:sz w:val="24"/>
          <w:szCs w:val="24"/>
        </w:rPr>
        <w:t>pests’</w:t>
      </w:r>
      <w:r w:rsidRPr="000D2506">
        <w:rPr>
          <w:rFonts w:ascii="Times New Roman" w:eastAsia="Times New Roman" w:hAnsi="Times New Roman" w:cs="Times New Roman"/>
          <w:color w:val="000000"/>
          <w:sz w:val="24"/>
          <w:szCs w:val="24"/>
        </w:rPr>
        <w:t xml:space="preserve"> behavior, food and habitat preferences, lif</w:t>
      </w:r>
      <w:r w:rsidR="007E17C8">
        <w:rPr>
          <w:rFonts w:ascii="Times New Roman" w:eastAsia="Times New Roman" w:hAnsi="Times New Roman" w:cs="Times New Roman"/>
          <w:color w:val="000000"/>
          <w:sz w:val="24"/>
          <w:szCs w:val="24"/>
        </w:rPr>
        <w:t>e span, and fecundity</w:t>
      </w:r>
      <w:r w:rsidRPr="000D2506">
        <w:rPr>
          <w:rFonts w:ascii="Times New Roman" w:eastAsia="Times New Roman" w:hAnsi="Times New Roman" w:cs="Times New Roman"/>
          <w:color w:val="000000"/>
          <w:sz w:val="24"/>
          <w:szCs w:val="24"/>
        </w:rPr>
        <w:t>.</w:t>
      </w:r>
    </w:p>
    <w:p w14:paraId="002B8F86"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22DCB0B"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Cockroaches generally have a flattened, oval shaped body.  They secrete </w:t>
      </w:r>
      <w:r w:rsidR="001C1802" w:rsidRPr="000D2506">
        <w:rPr>
          <w:rFonts w:ascii="Times New Roman" w:eastAsia="Times New Roman" w:hAnsi="Times New Roman" w:cs="Times New Roman"/>
          <w:color w:val="000000"/>
          <w:sz w:val="24"/>
          <w:szCs w:val="24"/>
        </w:rPr>
        <w:t>oil</w:t>
      </w:r>
      <w:r w:rsidRPr="000D2506">
        <w:rPr>
          <w:rFonts w:ascii="Times New Roman" w:eastAsia="Times New Roman" w:hAnsi="Times New Roman" w:cs="Times New Roman"/>
          <w:color w:val="000000"/>
          <w:sz w:val="24"/>
          <w:szCs w:val="24"/>
        </w:rPr>
        <w:t xml:space="preserve"> that gives them a musky smell.  They feed on many different sources of food, including sugars, starches, meats, and grease.  They can often be found eating the glue on old cardboard boxes, and wallpaper pastes.  They prefer warm, dark, h</w:t>
      </w:r>
      <w:r w:rsidR="00091500" w:rsidRPr="000D2506">
        <w:rPr>
          <w:rFonts w:ascii="Times New Roman" w:eastAsia="Times New Roman" w:hAnsi="Times New Roman" w:cs="Times New Roman"/>
          <w:color w:val="000000"/>
          <w:sz w:val="24"/>
          <w:szCs w:val="24"/>
        </w:rPr>
        <w:t>umid environments, and are typically</w:t>
      </w:r>
      <w:r w:rsidRPr="000D2506">
        <w:rPr>
          <w:rFonts w:ascii="Times New Roman" w:eastAsia="Times New Roman" w:hAnsi="Times New Roman" w:cs="Times New Roman"/>
          <w:color w:val="000000"/>
          <w:sz w:val="24"/>
          <w:szCs w:val="24"/>
        </w:rPr>
        <w:t xml:space="preserve"> found in bathrooms, kitchens, mechanical rooms, and sewers.  </w:t>
      </w:r>
    </w:p>
    <w:p w14:paraId="51D323C9"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C10C67D" w14:textId="2437B2DF"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Cockroaches have incomplete metamorphosis, which is characterized by three life stages: egg,</w:t>
      </w:r>
      <w:r w:rsidR="007E17C8">
        <w:rPr>
          <w:rFonts w:ascii="Times New Roman" w:eastAsia="Times New Roman" w:hAnsi="Times New Roman" w:cs="Times New Roman"/>
          <w:color w:val="000000"/>
          <w:sz w:val="24"/>
          <w:szCs w:val="24"/>
        </w:rPr>
        <w:t xml:space="preserve"> immature/nymph</w:t>
      </w:r>
      <w:r w:rsidRPr="000D2506">
        <w:rPr>
          <w:rFonts w:ascii="Times New Roman" w:eastAsia="Times New Roman" w:hAnsi="Times New Roman" w:cs="Times New Roman"/>
          <w:color w:val="000000"/>
          <w:sz w:val="24"/>
          <w:szCs w:val="24"/>
        </w:rPr>
        <w:t>, and adult.  Development</w:t>
      </w:r>
      <w:r w:rsidR="007E17C8">
        <w:rPr>
          <w:rFonts w:ascii="Times New Roman" w:eastAsia="Times New Roman" w:hAnsi="Times New Roman" w:cs="Times New Roman"/>
          <w:color w:val="000000"/>
          <w:sz w:val="24"/>
          <w:szCs w:val="24"/>
        </w:rPr>
        <w:t>al</w:t>
      </w:r>
      <w:r w:rsidRPr="000D2506">
        <w:rPr>
          <w:rFonts w:ascii="Times New Roman" w:eastAsia="Times New Roman" w:hAnsi="Times New Roman" w:cs="Times New Roman"/>
          <w:color w:val="000000"/>
          <w:sz w:val="24"/>
          <w:szCs w:val="24"/>
        </w:rPr>
        <w:t xml:space="preserve"> time depends on the species of cockroach, temperature, and resources available.  Eggs are laid collectively in a capsule called an </w:t>
      </w:r>
      <w:proofErr w:type="spellStart"/>
      <w:r w:rsidRPr="000D2506">
        <w:rPr>
          <w:rFonts w:ascii="Times New Roman" w:eastAsia="Times New Roman" w:hAnsi="Times New Roman" w:cs="Times New Roman"/>
          <w:color w:val="000000"/>
          <w:sz w:val="24"/>
          <w:szCs w:val="24"/>
        </w:rPr>
        <w:t>ootheca</w:t>
      </w:r>
      <w:proofErr w:type="spellEnd"/>
      <w:r w:rsidRPr="000D2506">
        <w:rPr>
          <w:rFonts w:ascii="Times New Roman" w:eastAsia="Times New Roman" w:hAnsi="Times New Roman" w:cs="Times New Roman"/>
          <w:color w:val="000000"/>
          <w:sz w:val="24"/>
          <w:szCs w:val="24"/>
        </w:rPr>
        <w:t>.  Once the eggs hatch, the cockroach undergo</w:t>
      </w:r>
      <w:r w:rsidR="00091500" w:rsidRPr="000D2506">
        <w:rPr>
          <w:rFonts w:ascii="Times New Roman" w:eastAsia="Times New Roman" w:hAnsi="Times New Roman" w:cs="Times New Roman"/>
          <w:color w:val="000000"/>
          <w:sz w:val="24"/>
          <w:szCs w:val="24"/>
        </w:rPr>
        <w:t>es multiple molts</w:t>
      </w:r>
      <w:r w:rsidRPr="000D2506">
        <w:rPr>
          <w:rFonts w:ascii="Times New Roman" w:eastAsia="Times New Roman" w:hAnsi="Times New Roman" w:cs="Times New Roman"/>
          <w:color w:val="000000"/>
          <w:sz w:val="24"/>
          <w:szCs w:val="24"/>
        </w:rPr>
        <w:t xml:space="preserve"> before becoming an adult.  </w:t>
      </w:r>
    </w:p>
    <w:p w14:paraId="1A9B758A"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8F8F796"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Although cockroaches are not</w:t>
      </w:r>
      <w:r w:rsidR="00091500" w:rsidRPr="000D2506">
        <w:rPr>
          <w:rFonts w:ascii="Times New Roman" w:eastAsia="Times New Roman" w:hAnsi="Times New Roman" w:cs="Times New Roman"/>
          <w:color w:val="000000"/>
          <w:sz w:val="24"/>
          <w:szCs w:val="24"/>
        </w:rPr>
        <w:t xml:space="preserve"> direct vectors of disease, they</w:t>
      </w:r>
      <w:r w:rsidRPr="000D2506">
        <w:rPr>
          <w:rFonts w:ascii="Times New Roman" w:eastAsia="Times New Roman" w:hAnsi="Times New Roman" w:cs="Times New Roman"/>
          <w:color w:val="000000"/>
          <w:sz w:val="24"/>
          <w:szCs w:val="24"/>
        </w:rPr>
        <w:t xml:space="preserve"> can mechanically vector disease causing organisms, such as bacteria, via movement through food p</w:t>
      </w:r>
      <w:r w:rsidR="00091500" w:rsidRPr="000D2506">
        <w:rPr>
          <w:rFonts w:ascii="Times New Roman" w:eastAsia="Times New Roman" w:hAnsi="Times New Roman" w:cs="Times New Roman"/>
          <w:color w:val="000000"/>
          <w:sz w:val="24"/>
          <w:szCs w:val="24"/>
        </w:rPr>
        <w:t>rep areas, with their fecal matter</w:t>
      </w:r>
      <w:r w:rsidRPr="000D2506">
        <w:rPr>
          <w:rFonts w:ascii="Times New Roman" w:eastAsia="Times New Roman" w:hAnsi="Times New Roman" w:cs="Times New Roman"/>
          <w:color w:val="000000"/>
          <w:sz w:val="24"/>
          <w:szCs w:val="24"/>
        </w:rPr>
        <w:t xml:space="preserve"> and oily secretions.  Their caste skins, or skins which are shed after the insect m</w:t>
      </w:r>
      <w:r w:rsidR="00091500" w:rsidRPr="000D2506">
        <w:rPr>
          <w:rFonts w:ascii="Times New Roman" w:eastAsia="Times New Roman" w:hAnsi="Times New Roman" w:cs="Times New Roman"/>
          <w:color w:val="000000"/>
          <w:sz w:val="24"/>
          <w:szCs w:val="24"/>
        </w:rPr>
        <w:t>olts to a later nymph or</w:t>
      </w:r>
      <w:r w:rsidRPr="000D2506">
        <w:rPr>
          <w:rFonts w:ascii="Times New Roman" w:eastAsia="Times New Roman" w:hAnsi="Times New Roman" w:cs="Times New Roman"/>
          <w:color w:val="000000"/>
          <w:sz w:val="24"/>
          <w:szCs w:val="24"/>
        </w:rPr>
        <w:t xml:space="preserve"> adult, and fecal matter have been linked to asthma in urban environments</w:t>
      </w:r>
      <w:r w:rsidR="00C44557" w:rsidRPr="000D2506">
        <w:rPr>
          <w:rFonts w:ascii="Times New Roman" w:eastAsia="Times New Roman" w:hAnsi="Times New Roman" w:cs="Times New Roman"/>
          <w:color w:val="000000"/>
          <w:sz w:val="24"/>
          <w:szCs w:val="24"/>
          <w:vertAlign w:val="superscript"/>
        </w:rPr>
        <w:t>2</w:t>
      </w:r>
      <w:proofErr w:type="gramStart"/>
      <w:r w:rsidR="007C5436" w:rsidRPr="000D2506">
        <w:rPr>
          <w:rFonts w:ascii="Times New Roman" w:eastAsia="Times New Roman" w:hAnsi="Times New Roman" w:cs="Times New Roman"/>
          <w:color w:val="000000"/>
          <w:sz w:val="24"/>
          <w:szCs w:val="24"/>
          <w:vertAlign w:val="superscript"/>
        </w:rPr>
        <w:t>,3</w:t>
      </w:r>
      <w:proofErr w:type="gramEnd"/>
      <w:r w:rsidRPr="000D2506">
        <w:rPr>
          <w:rFonts w:ascii="Times New Roman" w:eastAsia="Times New Roman" w:hAnsi="Times New Roman" w:cs="Times New Roman"/>
          <w:color w:val="000000"/>
          <w:sz w:val="24"/>
          <w:szCs w:val="24"/>
        </w:rPr>
        <w:t xml:space="preserve">. To detect the presence of cockroaches, look for the characteristic musty odor produced by the oily secretions, egg cases, caste skins, </w:t>
      </w:r>
      <w:r w:rsidR="00091500" w:rsidRPr="000D2506">
        <w:rPr>
          <w:rFonts w:ascii="Times New Roman" w:eastAsia="Times New Roman" w:hAnsi="Times New Roman" w:cs="Times New Roman"/>
          <w:color w:val="000000"/>
          <w:sz w:val="24"/>
          <w:szCs w:val="24"/>
        </w:rPr>
        <w:t xml:space="preserve">dead or live cockroaches, </w:t>
      </w:r>
      <w:r w:rsidRPr="000D2506">
        <w:rPr>
          <w:rFonts w:ascii="Times New Roman" w:eastAsia="Times New Roman" w:hAnsi="Times New Roman" w:cs="Times New Roman"/>
          <w:color w:val="000000"/>
          <w:sz w:val="24"/>
          <w:szCs w:val="24"/>
        </w:rPr>
        <w:t>and fecal matter.    </w:t>
      </w:r>
    </w:p>
    <w:p w14:paraId="623F2821"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BF376BF" w14:textId="77777777" w:rsidR="00763411" w:rsidRPr="000D2506" w:rsidRDefault="00091500"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Inspection</w:t>
      </w:r>
    </w:p>
    <w:p w14:paraId="361F416C" w14:textId="77777777" w:rsidR="00091500" w:rsidRPr="000D2506" w:rsidRDefault="00763411" w:rsidP="00763411">
      <w:pPr>
        <w:numPr>
          <w:ilvl w:val="0"/>
          <w:numId w:val="1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When cockroaches are reported, begin b</w:t>
      </w:r>
      <w:bookmarkStart w:id="54" w:name="_GoBack"/>
      <w:bookmarkEnd w:id="54"/>
      <w:r w:rsidRPr="000D2506">
        <w:rPr>
          <w:rFonts w:ascii="Times New Roman" w:eastAsia="Times New Roman" w:hAnsi="Times New Roman" w:cs="Times New Roman"/>
          <w:color w:val="000000"/>
          <w:sz w:val="24"/>
          <w:szCs w:val="24"/>
        </w:rPr>
        <w:t>y identifying possible habitats.  Cockroaches can easily move within a building via pipes, drains, cracks, crevices, around plumbing, vents, windows, and doors.  Identify what species of cockroach has been seen and whe</w:t>
      </w:r>
      <w:r w:rsidR="00091500" w:rsidRPr="000D2506">
        <w:rPr>
          <w:rFonts w:ascii="Times New Roman" w:eastAsia="Times New Roman" w:hAnsi="Times New Roman" w:cs="Times New Roman"/>
          <w:color w:val="000000"/>
          <w:sz w:val="24"/>
          <w:szCs w:val="24"/>
        </w:rPr>
        <w:t>re. D</w:t>
      </w:r>
      <w:r w:rsidRPr="000D2506">
        <w:rPr>
          <w:rFonts w:ascii="Times New Roman" w:eastAsia="Times New Roman" w:hAnsi="Times New Roman" w:cs="Times New Roman"/>
          <w:color w:val="000000"/>
          <w:sz w:val="24"/>
          <w:szCs w:val="24"/>
        </w:rPr>
        <w:t>etermine how the coc</w:t>
      </w:r>
      <w:r w:rsidR="00091500" w:rsidRPr="000D2506">
        <w:rPr>
          <w:rFonts w:ascii="Times New Roman" w:eastAsia="Times New Roman" w:hAnsi="Times New Roman" w:cs="Times New Roman"/>
          <w:color w:val="000000"/>
          <w:sz w:val="24"/>
          <w:szCs w:val="24"/>
        </w:rPr>
        <w:t>kroaches had access building</w:t>
      </w:r>
      <w:r w:rsidRPr="000D2506">
        <w:rPr>
          <w:rFonts w:ascii="Times New Roman" w:eastAsia="Times New Roman" w:hAnsi="Times New Roman" w:cs="Times New Roman"/>
          <w:color w:val="000000"/>
          <w:sz w:val="24"/>
          <w:szCs w:val="24"/>
        </w:rPr>
        <w:t>.  </w:t>
      </w:r>
    </w:p>
    <w:p w14:paraId="681DA360"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4117D3B" w14:textId="07D5CEB6" w:rsidR="00763411" w:rsidRPr="000D2506" w:rsidRDefault="00091500" w:rsidP="00763411">
      <w:pPr>
        <w:numPr>
          <w:ilvl w:val="0"/>
          <w:numId w:val="15"/>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D</w:t>
      </w:r>
      <w:r w:rsidR="00763411" w:rsidRPr="000D2506">
        <w:rPr>
          <w:rFonts w:ascii="Times New Roman" w:eastAsia="Times New Roman" w:hAnsi="Times New Roman" w:cs="Times New Roman"/>
          <w:color w:val="000000"/>
          <w:sz w:val="24"/>
          <w:szCs w:val="24"/>
        </w:rPr>
        <w:t xml:space="preserve">etermine what is attracting the cockroaches to the area. Look for food and water sources, and warm, humid, and dark areas.  If the location is a kitchen, look for available food sources around the stove, floors, in pantries, and around refrigerators.  Check for </w:t>
      </w:r>
      <w:r w:rsidR="00763411" w:rsidRPr="000D2506">
        <w:rPr>
          <w:rFonts w:ascii="Times New Roman" w:eastAsia="Times New Roman" w:hAnsi="Times New Roman" w:cs="Times New Roman"/>
          <w:color w:val="000000"/>
          <w:sz w:val="24"/>
          <w:szCs w:val="24"/>
        </w:rPr>
        <w:lastRenderedPageBreak/>
        <w:t xml:space="preserve">grease sources on surfaces, along the sides of appliances, in toasters, microwaves, sides of refrigerators, crumbs in drawers and cupboards, and food on the floor.  Determine if </w:t>
      </w:r>
      <w:r w:rsidRPr="000D2506">
        <w:rPr>
          <w:rFonts w:ascii="Times New Roman" w:eastAsia="Times New Roman" w:hAnsi="Times New Roman" w:cs="Times New Roman"/>
          <w:color w:val="000000"/>
          <w:sz w:val="24"/>
          <w:szCs w:val="24"/>
        </w:rPr>
        <w:t>garbage’s</w:t>
      </w:r>
      <w:r w:rsidR="00763411" w:rsidRPr="000D2506">
        <w:rPr>
          <w:rFonts w:ascii="Times New Roman" w:eastAsia="Times New Roman" w:hAnsi="Times New Roman" w:cs="Times New Roman"/>
          <w:color w:val="000000"/>
          <w:sz w:val="24"/>
          <w:szCs w:val="24"/>
        </w:rPr>
        <w:t xml:space="preserve"> are emptied regularly, have a liner, and are clean on the interior of the </w:t>
      </w:r>
      <w:r w:rsidRPr="000D2506">
        <w:rPr>
          <w:rFonts w:ascii="Times New Roman" w:eastAsia="Times New Roman" w:hAnsi="Times New Roman" w:cs="Times New Roman"/>
          <w:color w:val="000000"/>
          <w:sz w:val="24"/>
          <w:szCs w:val="24"/>
        </w:rPr>
        <w:t>canister</w:t>
      </w:r>
      <w:r w:rsidR="00763411" w:rsidRPr="000D2506">
        <w:rPr>
          <w:rFonts w:ascii="Times New Roman" w:eastAsia="Times New Roman" w:hAnsi="Times New Roman" w:cs="Times New Roman"/>
          <w:color w:val="000000"/>
          <w:sz w:val="24"/>
          <w:szCs w:val="24"/>
        </w:rPr>
        <w:t xml:space="preserve">.  Check faucets for leaks, and </w:t>
      </w:r>
      <w:r w:rsidR="007E17C8">
        <w:rPr>
          <w:rFonts w:ascii="Times New Roman" w:eastAsia="Times New Roman" w:hAnsi="Times New Roman" w:cs="Times New Roman"/>
          <w:color w:val="000000"/>
          <w:sz w:val="24"/>
          <w:szCs w:val="24"/>
        </w:rPr>
        <w:t xml:space="preserve">look for </w:t>
      </w:r>
      <w:r w:rsidR="00763411" w:rsidRPr="000D2506">
        <w:rPr>
          <w:rFonts w:ascii="Times New Roman" w:eastAsia="Times New Roman" w:hAnsi="Times New Roman" w:cs="Times New Roman"/>
          <w:color w:val="000000"/>
          <w:sz w:val="24"/>
          <w:szCs w:val="24"/>
        </w:rPr>
        <w:t>food that is not stored in pest proof containers. If this area is clean, determine if there is an adjacent area that is not</w:t>
      </w:r>
      <w:r w:rsidR="0042409F" w:rsidRPr="000D2506">
        <w:rPr>
          <w:rFonts w:ascii="Times New Roman" w:eastAsia="Times New Roman" w:hAnsi="Times New Roman" w:cs="Times New Roman"/>
          <w:color w:val="000000"/>
          <w:sz w:val="24"/>
          <w:szCs w:val="24"/>
        </w:rPr>
        <w:t xml:space="preserve"> clean</w:t>
      </w:r>
      <w:r w:rsidR="00763411" w:rsidRPr="000D2506">
        <w:rPr>
          <w:rFonts w:ascii="Times New Roman" w:eastAsia="Times New Roman" w:hAnsi="Times New Roman" w:cs="Times New Roman"/>
          <w:color w:val="000000"/>
          <w:sz w:val="24"/>
          <w:szCs w:val="24"/>
        </w:rPr>
        <w:t xml:space="preserve">.  Check the exterior of the building for excessive plant cover. </w:t>
      </w:r>
    </w:p>
    <w:p w14:paraId="3DFE14BA"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0C5BDEF" w14:textId="77777777" w:rsidR="00154CB0" w:rsidRDefault="00154CB0" w:rsidP="00763411">
      <w:pPr>
        <w:spacing w:after="0" w:line="240" w:lineRule="auto"/>
        <w:rPr>
          <w:rFonts w:ascii="Times New Roman" w:eastAsia="Times New Roman" w:hAnsi="Times New Roman" w:cs="Times New Roman"/>
          <w:b/>
          <w:sz w:val="24"/>
          <w:szCs w:val="24"/>
          <w:u w:val="single"/>
        </w:rPr>
      </w:pPr>
    </w:p>
    <w:p w14:paraId="576E0AAC" w14:textId="77777777" w:rsidR="00091500" w:rsidRPr="000D2506" w:rsidRDefault="00091500" w:rsidP="00763411">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Communication</w:t>
      </w:r>
    </w:p>
    <w:p w14:paraId="0181197E" w14:textId="77777777" w:rsidR="00BE5E55" w:rsidRDefault="00763411" w:rsidP="00763411">
      <w:pPr>
        <w:numPr>
          <w:ilvl w:val="0"/>
          <w:numId w:val="16"/>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If the area is maintained by custodial staff, either contact the staff, or ask s</w:t>
      </w:r>
      <w:r w:rsidR="0042409F" w:rsidRPr="000D2506">
        <w:rPr>
          <w:rFonts w:ascii="Times New Roman" w:eastAsia="Times New Roman" w:hAnsi="Times New Roman" w:cs="Times New Roman"/>
          <w:color w:val="000000"/>
          <w:sz w:val="24"/>
          <w:szCs w:val="24"/>
        </w:rPr>
        <w:t>taff in the area to contact custodians</w:t>
      </w:r>
      <w:r w:rsidRPr="000D2506">
        <w:rPr>
          <w:rFonts w:ascii="Times New Roman" w:eastAsia="Times New Roman" w:hAnsi="Times New Roman" w:cs="Times New Roman"/>
          <w:color w:val="000000"/>
          <w:sz w:val="24"/>
          <w:szCs w:val="24"/>
        </w:rPr>
        <w:t xml:space="preserve"> and have in-depth cleaning performed in the area.  If there is excessive moisture, speak with building maintenance about fix</w:t>
      </w:r>
      <w:r w:rsidR="00091500" w:rsidRPr="000D2506">
        <w:rPr>
          <w:rFonts w:ascii="Times New Roman" w:eastAsia="Times New Roman" w:hAnsi="Times New Roman" w:cs="Times New Roman"/>
          <w:color w:val="000000"/>
          <w:sz w:val="24"/>
          <w:szCs w:val="24"/>
        </w:rPr>
        <w:t xml:space="preserve">ing leaky pipes and cleaning </w:t>
      </w:r>
      <w:r w:rsidRPr="000D2506">
        <w:rPr>
          <w:rFonts w:ascii="Times New Roman" w:eastAsia="Times New Roman" w:hAnsi="Times New Roman" w:cs="Times New Roman"/>
          <w:color w:val="000000"/>
          <w:sz w:val="24"/>
          <w:szCs w:val="24"/>
        </w:rPr>
        <w:t>pooled water and spills.  Areas where cockroaches are present must be thoroughly cleaned.  Cockroaches produce an aggregation pheromone</w:t>
      </w:r>
      <w:r w:rsidR="00D524BB" w:rsidRPr="000D2506">
        <w:rPr>
          <w:rFonts w:ascii="Times New Roman" w:eastAsia="Times New Roman" w:hAnsi="Times New Roman" w:cs="Times New Roman"/>
          <w:color w:val="000000"/>
          <w:sz w:val="24"/>
          <w:szCs w:val="24"/>
        </w:rPr>
        <w:t xml:space="preserve"> that is p</w:t>
      </w:r>
      <w:r w:rsidR="00C54986" w:rsidRPr="000D2506">
        <w:rPr>
          <w:rFonts w:ascii="Times New Roman" w:eastAsia="Times New Roman" w:hAnsi="Times New Roman" w:cs="Times New Roman"/>
          <w:color w:val="000000"/>
          <w:sz w:val="24"/>
          <w:szCs w:val="24"/>
        </w:rPr>
        <w:t>roduced in</w:t>
      </w:r>
      <w:r w:rsidR="007C5436" w:rsidRPr="000D2506">
        <w:rPr>
          <w:rFonts w:ascii="Times New Roman" w:eastAsia="Times New Roman" w:hAnsi="Times New Roman" w:cs="Times New Roman"/>
          <w:color w:val="000000"/>
          <w:sz w:val="24"/>
          <w:szCs w:val="24"/>
        </w:rPr>
        <w:t xml:space="preserve"> the rectal pads, and passed with the feces</w:t>
      </w:r>
      <w:r w:rsidR="007C5436" w:rsidRPr="000D2506">
        <w:rPr>
          <w:rFonts w:ascii="Times New Roman" w:eastAsia="Times New Roman" w:hAnsi="Times New Roman" w:cs="Times New Roman"/>
          <w:color w:val="000000"/>
          <w:sz w:val="24"/>
          <w:szCs w:val="24"/>
          <w:vertAlign w:val="superscript"/>
        </w:rPr>
        <w:t>4</w:t>
      </w:r>
      <w:r w:rsidR="007C5436" w:rsidRPr="000D2506">
        <w:rPr>
          <w:rFonts w:ascii="Times New Roman" w:eastAsia="Times New Roman" w:hAnsi="Times New Roman" w:cs="Times New Roman"/>
          <w:color w:val="000000"/>
          <w:sz w:val="24"/>
          <w:szCs w:val="24"/>
        </w:rPr>
        <w:t xml:space="preserve">.  </w:t>
      </w:r>
      <w:r w:rsidRPr="000D2506">
        <w:rPr>
          <w:rFonts w:ascii="Times New Roman" w:eastAsia="Times New Roman" w:hAnsi="Times New Roman" w:cs="Times New Roman"/>
          <w:color w:val="000000"/>
          <w:sz w:val="24"/>
          <w:szCs w:val="24"/>
        </w:rPr>
        <w:t xml:space="preserve"> This pheromone </w:t>
      </w:r>
      <w:r w:rsidR="00C54986" w:rsidRPr="000D2506">
        <w:rPr>
          <w:rFonts w:ascii="Times New Roman" w:eastAsia="Times New Roman" w:hAnsi="Times New Roman" w:cs="Times New Roman"/>
          <w:color w:val="000000"/>
          <w:sz w:val="24"/>
          <w:szCs w:val="24"/>
        </w:rPr>
        <w:t>can attract</w:t>
      </w:r>
      <w:r w:rsidRPr="000D2506">
        <w:rPr>
          <w:rFonts w:ascii="Times New Roman" w:eastAsia="Times New Roman" w:hAnsi="Times New Roman" w:cs="Times New Roman"/>
          <w:color w:val="000000"/>
          <w:sz w:val="24"/>
          <w:szCs w:val="24"/>
        </w:rPr>
        <w:t xml:space="preserve"> other cockroaches </w:t>
      </w:r>
      <w:r w:rsidR="00C54986" w:rsidRPr="000D2506">
        <w:rPr>
          <w:rFonts w:ascii="Times New Roman" w:eastAsia="Times New Roman" w:hAnsi="Times New Roman" w:cs="Times New Roman"/>
          <w:color w:val="000000"/>
          <w:sz w:val="24"/>
          <w:szCs w:val="24"/>
        </w:rPr>
        <w:t xml:space="preserve">to gather in an area. </w:t>
      </w:r>
      <w:r w:rsidR="00091500" w:rsidRPr="000D2506">
        <w:rPr>
          <w:rFonts w:ascii="Times New Roman" w:eastAsia="Times New Roman" w:hAnsi="Times New Roman" w:cs="Times New Roman"/>
          <w:color w:val="000000"/>
          <w:sz w:val="24"/>
          <w:szCs w:val="24"/>
        </w:rPr>
        <w:t xml:space="preserve"> </w:t>
      </w:r>
      <w:r w:rsidR="00C54986" w:rsidRPr="000D2506">
        <w:rPr>
          <w:rFonts w:ascii="Times New Roman" w:eastAsia="Times New Roman" w:hAnsi="Times New Roman" w:cs="Times New Roman"/>
          <w:color w:val="000000"/>
          <w:sz w:val="24"/>
          <w:szCs w:val="24"/>
        </w:rPr>
        <w:t>I</w:t>
      </w:r>
      <w:r w:rsidRPr="000D2506">
        <w:rPr>
          <w:rFonts w:ascii="Times New Roman" w:eastAsia="Times New Roman" w:hAnsi="Times New Roman" w:cs="Times New Roman"/>
          <w:color w:val="000000"/>
          <w:sz w:val="24"/>
          <w:szCs w:val="24"/>
        </w:rPr>
        <w:t>mmatu</w:t>
      </w:r>
      <w:r w:rsidR="00C54986" w:rsidRPr="000D2506">
        <w:rPr>
          <w:rFonts w:ascii="Times New Roman" w:eastAsia="Times New Roman" w:hAnsi="Times New Roman" w:cs="Times New Roman"/>
          <w:color w:val="000000"/>
          <w:sz w:val="24"/>
          <w:szCs w:val="24"/>
        </w:rPr>
        <w:t>re cockroaches, which feed on adult</w:t>
      </w:r>
      <w:r w:rsidRPr="000D2506">
        <w:rPr>
          <w:rFonts w:ascii="Times New Roman" w:eastAsia="Times New Roman" w:hAnsi="Times New Roman" w:cs="Times New Roman"/>
          <w:color w:val="000000"/>
          <w:sz w:val="24"/>
          <w:szCs w:val="24"/>
        </w:rPr>
        <w:t xml:space="preserve"> fecal matter</w:t>
      </w:r>
      <w:r w:rsidR="00C54986" w:rsidRPr="000D2506">
        <w:rPr>
          <w:rFonts w:ascii="Times New Roman" w:eastAsia="Times New Roman" w:hAnsi="Times New Roman" w:cs="Times New Roman"/>
          <w:color w:val="000000"/>
          <w:sz w:val="24"/>
          <w:szCs w:val="24"/>
        </w:rPr>
        <w:t>, can be exposed to a food source</w:t>
      </w:r>
      <w:r w:rsidRPr="000D2506">
        <w:rPr>
          <w:rFonts w:ascii="Times New Roman" w:eastAsia="Times New Roman" w:hAnsi="Times New Roman" w:cs="Times New Roman"/>
          <w:color w:val="000000"/>
          <w:sz w:val="24"/>
          <w:szCs w:val="24"/>
        </w:rPr>
        <w:t>.</w:t>
      </w:r>
      <w:r w:rsidR="00091500" w:rsidRPr="000D2506">
        <w:rPr>
          <w:rFonts w:ascii="Times New Roman" w:eastAsia="Times New Roman" w:hAnsi="Times New Roman" w:cs="Times New Roman"/>
          <w:color w:val="000000"/>
          <w:sz w:val="24"/>
          <w:szCs w:val="24"/>
        </w:rPr>
        <w:t xml:space="preserve"> </w:t>
      </w:r>
      <w:r w:rsidR="00FC209D" w:rsidRPr="000D2506">
        <w:rPr>
          <w:rFonts w:ascii="Times New Roman" w:eastAsia="Times New Roman" w:hAnsi="Times New Roman" w:cs="Times New Roman"/>
          <w:color w:val="000000"/>
          <w:sz w:val="24"/>
          <w:szCs w:val="24"/>
        </w:rPr>
        <w:t xml:space="preserve"> </w:t>
      </w:r>
      <w:r w:rsidR="00C54986" w:rsidRPr="000D2506">
        <w:rPr>
          <w:rFonts w:ascii="Times New Roman" w:eastAsia="Times New Roman" w:hAnsi="Times New Roman" w:cs="Times New Roman"/>
          <w:color w:val="000000"/>
          <w:sz w:val="24"/>
          <w:szCs w:val="24"/>
        </w:rPr>
        <w:t>This food source may have a pesticide present in it</w:t>
      </w:r>
      <w:r w:rsidR="0071212B" w:rsidRPr="000D2506">
        <w:rPr>
          <w:rFonts w:ascii="Times New Roman" w:eastAsia="Times New Roman" w:hAnsi="Times New Roman" w:cs="Times New Roman"/>
          <w:color w:val="000000"/>
          <w:sz w:val="24"/>
          <w:szCs w:val="24"/>
        </w:rPr>
        <w:t xml:space="preserve"> if the adult has fed on </w:t>
      </w:r>
      <w:r w:rsidR="00C54986" w:rsidRPr="000D2506">
        <w:rPr>
          <w:rFonts w:ascii="Times New Roman" w:eastAsia="Times New Roman" w:hAnsi="Times New Roman" w:cs="Times New Roman"/>
          <w:color w:val="000000"/>
          <w:sz w:val="24"/>
          <w:szCs w:val="24"/>
        </w:rPr>
        <w:t>cockroach bait, and can cause secondary and tertiary death in cockroaches</w:t>
      </w:r>
      <w:r w:rsidR="00C54986" w:rsidRPr="000D2506">
        <w:rPr>
          <w:rFonts w:ascii="Times New Roman" w:eastAsia="Times New Roman" w:hAnsi="Times New Roman" w:cs="Times New Roman"/>
          <w:color w:val="000000"/>
          <w:sz w:val="24"/>
          <w:szCs w:val="24"/>
          <w:vertAlign w:val="superscript"/>
        </w:rPr>
        <w:t>5</w:t>
      </w:r>
      <w:r w:rsidR="00C54986" w:rsidRPr="000D2506">
        <w:rPr>
          <w:rFonts w:ascii="Times New Roman" w:eastAsia="Times New Roman" w:hAnsi="Times New Roman" w:cs="Times New Roman"/>
          <w:color w:val="000000"/>
          <w:sz w:val="24"/>
          <w:szCs w:val="24"/>
        </w:rPr>
        <w:t>.</w:t>
      </w:r>
    </w:p>
    <w:p w14:paraId="1AF6BDA4" w14:textId="50BBA527" w:rsidR="00BE5E55" w:rsidRDefault="00C54986" w:rsidP="00BE5E55">
      <w:pPr>
        <w:spacing w:after="0" w:line="240" w:lineRule="auto"/>
        <w:ind w:left="720"/>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  </w:t>
      </w:r>
    </w:p>
    <w:p w14:paraId="5A4CE4E7" w14:textId="4CD0CE24" w:rsidR="00BE5E55" w:rsidRPr="00BE5E55" w:rsidRDefault="00BE5E55" w:rsidP="00BE5E55">
      <w:pPr>
        <w:spacing w:after="0" w:line="240" w:lineRule="auto"/>
        <w:textAlignment w:val="baseline"/>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Sanitation</w:t>
      </w:r>
    </w:p>
    <w:p w14:paraId="339C3FED" w14:textId="40585573" w:rsidR="00763411" w:rsidRPr="000D2506" w:rsidRDefault="00FC209D" w:rsidP="00763411">
      <w:pPr>
        <w:numPr>
          <w:ilvl w:val="0"/>
          <w:numId w:val="16"/>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O</w:t>
      </w:r>
      <w:r w:rsidR="00763411" w:rsidRPr="000D2506">
        <w:rPr>
          <w:rFonts w:ascii="Times New Roman" w:eastAsia="Times New Roman" w:hAnsi="Times New Roman" w:cs="Times New Roman"/>
          <w:color w:val="000000"/>
          <w:sz w:val="24"/>
          <w:szCs w:val="24"/>
        </w:rPr>
        <w:t xml:space="preserve">ily secretions and caste skins, when left out in an area, can contribute or cause asthma issues.  Other predatory insects may be attracted to cockroach waste and residues, causing a secondary pest issue.  Cockroaches that are visible can be vacuumed or swept up with a broom. Vacuum attachments can be used to get into cracks and crevices, </w:t>
      </w:r>
      <w:r w:rsidRPr="000D2506">
        <w:rPr>
          <w:rFonts w:ascii="Times New Roman" w:eastAsia="Times New Roman" w:hAnsi="Times New Roman" w:cs="Times New Roman"/>
          <w:color w:val="000000"/>
          <w:sz w:val="24"/>
          <w:szCs w:val="24"/>
        </w:rPr>
        <w:t>and should</w:t>
      </w:r>
      <w:r w:rsidR="00763411" w:rsidRPr="000D2506">
        <w:rPr>
          <w:rFonts w:ascii="Times New Roman" w:eastAsia="Times New Roman" w:hAnsi="Times New Roman" w:cs="Times New Roman"/>
          <w:color w:val="000000"/>
          <w:sz w:val="24"/>
          <w:szCs w:val="24"/>
        </w:rPr>
        <w:t xml:space="preserve"> have a HEPA filter </w:t>
      </w:r>
      <w:r w:rsidRPr="000D2506">
        <w:rPr>
          <w:rFonts w:ascii="Times New Roman" w:eastAsia="Times New Roman" w:hAnsi="Times New Roman" w:cs="Times New Roman"/>
          <w:color w:val="000000"/>
          <w:sz w:val="24"/>
          <w:szCs w:val="24"/>
        </w:rPr>
        <w:t xml:space="preserve">attached </w:t>
      </w:r>
      <w:r w:rsidR="00763411" w:rsidRPr="000D2506">
        <w:rPr>
          <w:rFonts w:ascii="Times New Roman" w:eastAsia="Times New Roman" w:hAnsi="Times New Roman" w:cs="Times New Roman"/>
          <w:color w:val="000000"/>
          <w:sz w:val="24"/>
          <w:szCs w:val="24"/>
        </w:rPr>
        <w:t>to protect anyone in the area from airborne particles.  Dust masks and respirators are other options when infestations warrant their use.   All surfaces, and the undersides to the surfaces, should be wiped down with soap and water.  Pull appliance</w:t>
      </w:r>
      <w:r w:rsidRPr="000D2506">
        <w:rPr>
          <w:rFonts w:ascii="Times New Roman" w:eastAsia="Times New Roman" w:hAnsi="Times New Roman" w:cs="Times New Roman"/>
          <w:color w:val="000000"/>
          <w:sz w:val="24"/>
          <w:szCs w:val="24"/>
        </w:rPr>
        <w:t xml:space="preserve">s out </w:t>
      </w:r>
      <w:r w:rsidR="00BE5E55">
        <w:rPr>
          <w:rFonts w:ascii="Times New Roman" w:eastAsia="Times New Roman" w:hAnsi="Times New Roman" w:cs="Times New Roman"/>
          <w:color w:val="000000"/>
          <w:sz w:val="24"/>
          <w:szCs w:val="24"/>
        </w:rPr>
        <w:t>to clean</w:t>
      </w:r>
      <w:r w:rsidR="00763411" w:rsidRPr="000D2506">
        <w:rPr>
          <w:rFonts w:ascii="Times New Roman" w:eastAsia="Times New Roman" w:hAnsi="Times New Roman" w:cs="Times New Roman"/>
          <w:color w:val="000000"/>
          <w:sz w:val="24"/>
          <w:szCs w:val="24"/>
        </w:rPr>
        <w:t xml:space="preserve"> the sides and back.</w:t>
      </w:r>
    </w:p>
    <w:p w14:paraId="0C4D3FF7" w14:textId="77777777" w:rsidR="00091500" w:rsidRPr="000D2506" w:rsidRDefault="00091500" w:rsidP="00091500">
      <w:pPr>
        <w:spacing w:after="0" w:line="240" w:lineRule="auto"/>
        <w:textAlignment w:val="baseline"/>
        <w:rPr>
          <w:rFonts w:ascii="Times New Roman" w:eastAsia="Times New Roman" w:hAnsi="Times New Roman" w:cs="Times New Roman"/>
          <w:color w:val="000000"/>
          <w:sz w:val="24"/>
          <w:szCs w:val="24"/>
        </w:rPr>
      </w:pPr>
    </w:p>
    <w:p w14:paraId="0A9BAA8B" w14:textId="77777777" w:rsidR="00091500" w:rsidRPr="000D2506" w:rsidRDefault="00091500" w:rsidP="00091500">
      <w:pPr>
        <w:spacing w:after="0" w:line="240" w:lineRule="auto"/>
        <w:textAlignment w:val="baseline"/>
        <w:rPr>
          <w:rFonts w:ascii="Times New Roman" w:eastAsia="Times New Roman" w:hAnsi="Times New Roman" w:cs="Times New Roman"/>
          <w:b/>
          <w:color w:val="000000"/>
          <w:sz w:val="24"/>
          <w:szCs w:val="24"/>
          <w:u w:val="single"/>
        </w:rPr>
      </w:pPr>
      <w:r w:rsidRPr="000D2506">
        <w:rPr>
          <w:rFonts w:ascii="Times New Roman" w:eastAsia="Times New Roman" w:hAnsi="Times New Roman" w:cs="Times New Roman"/>
          <w:b/>
          <w:color w:val="000000"/>
          <w:sz w:val="24"/>
          <w:szCs w:val="24"/>
          <w:u w:val="single"/>
        </w:rPr>
        <w:t>Exclusion</w:t>
      </w:r>
    </w:p>
    <w:p w14:paraId="10EA58BC" w14:textId="77777777" w:rsidR="00091500" w:rsidRPr="000D2506" w:rsidRDefault="00091500" w:rsidP="00091500">
      <w:pPr>
        <w:pStyle w:val="ListParagraph"/>
        <w:numPr>
          <w:ilvl w:val="0"/>
          <w:numId w:val="16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Sealing possible entry points can prevent further spread of existing populations.  Communicate with the customer so they are aware of possible entry points, then either seal and secure the areas, contact building maintenance to do the work, or request the customer defer the work to building maintenance.</w:t>
      </w:r>
    </w:p>
    <w:p w14:paraId="095AEDA8"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05BF2D8" w14:textId="77777777" w:rsidR="00763411" w:rsidRPr="000D2506" w:rsidRDefault="00091500"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Pesticide Options</w:t>
      </w:r>
    </w:p>
    <w:p w14:paraId="627FED68" w14:textId="17D2F293"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The next step is to determine whether a chemical application is necessary, or </w:t>
      </w:r>
      <w:r w:rsidR="00FC209D" w:rsidRPr="000D2506">
        <w:rPr>
          <w:rFonts w:ascii="Times New Roman" w:eastAsia="Times New Roman" w:hAnsi="Times New Roman" w:cs="Times New Roman"/>
          <w:color w:val="000000"/>
          <w:sz w:val="24"/>
          <w:szCs w:val="24"/>
        </w:rPr>
        <w:t xml:space="preserve">inspection, communication, </w:t>
      </w:r>
      <w:r w:rsidR="00BE5E55">
        <w:rPr>
          <w:rFonts w:ascii="Times New Roman" w:eastAsia="Times New Roman" w:hAnsi="Times New Roman" w:cs="Times New Roman"/>
          <w:color w:val="000000"/>
          <w:sz w:val="24"/>
          <w:szCs w:val="24"/>
        </w:rPr>
        <w:t xml:space="preserve">sanitation, </w:t>
      </w:r>
      <w:r w:rsidR="00FC209D" w:rsidRPr="000D2506">
        <w:rPr>
          <w:rFonts w:ascii="Times New Roman" w:eastAsia="Times New Roman" w:hAnsi="Times New Roman" w:cs="Times New Roman"/>
          <w:color w:val="000000"/>
          <w:sz w:val="24"/>
          <w:szCs w:val="24"/>
        </w:rPr>
        <w:t>and exclusion</w:t>
      </w:r>
      <w:r w:rsidRPr="000D2506">
        <w:rPr>
          <w:rFonts w:ascii="Times New Roman" w:eastAsia="Times New Roman" w:hAnsi="Times New Roman" w:cs="Times New Roman"/>
          <w:color w:val="000000"/>
          <w:sz w:val="24"/>
          <w:szCs w:val="24"/>
        </w:rPr>
        <w:t xml:space="preserve"> is enough to control cockroach numbers.  This step should only take place once the numbers of cockroaches detected meet or exceed the action threshold.  </w:t>
      </w:r>
    </w:p>
    <w:p w14:paraId="60C39DAD"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B84D77B"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There are multiple options for chemical control.  This list begins with the most basic and moves towards the most involved.  It does not break the chemicals down into specific classes and doses.  Please read product labels for all chemical application specifications.</w:t>
      </w:r>
    </w:p>
    <w:p w14:paraId="424B5729"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F5B92B0" w14:textId="77777777" w:rsidR="00763411" w:rsidRPr="000D2506" w:rsidRDefault="00763411" w:rsidP="00763411">
      <w:pPr>
        <w:numPr>
          <w:ilvl w:val="0"/>
          <w:numId w:val="17"/>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lastRenderedPageBreak/>
        <w:t>Soaps:</w:t>
      </w:r>
      <w:r w:rsidRPr="000D2506">
        <w:rPr>
          <w:rFonts w:ascii="Times New Roman" w:eastAsia="Times New Roman" w:hAnsi="Times New Roman" w:cs="Times New Roman"/>
          <w:color w:val="000000"/>
          <w:sz w:val="24"/>
          <w:szCs w:val="24"/>
        </w:rPr>
        <w:t xml:space="preserve">  If there are too many visible cockroaches to control by conventional means (i.e. swatting them with a shoe, fly swatter, </w:t>
      </w:r>
      <w:r w:rsidR="00FC209D" w:rsidRPr="000D2506">
        <w:rPr>
          <w:rFonts w:ascii="Times New Roman" w:eastAsia="Times New Roman" w:hAnsi="Times New Roman" w:cs="Times New Roman"/>
          <w:color w:val="000000"/>
          <w:sz w:val="24"/>
          <w:szCs w:val="24"/>
        </w:rPr>
        <w:t>etc.</w:t>
      </w:r>
      <w:r w:rsidRPr="000D2506">
        <w:rPr>
          <w:rFonts w:ascii="Times New Roman" w:eastAsia="Times New Roman" w:hAnsi="Times New Roman" w:cs="Times New Roman"/>
          <w:color w:val="000000"/>
          <w:sz w:val="24"/>
          <w:szCs w:val="24"/>
        </w:rPr>
        <w:t>), the most basic form of chemical control is to mix up a solution of soap/detergent and water, and spray it directly on the cockroaches.  Soap will act as a desiccant and dry out the cockroach.</w:t>
      </w:r>
    </w:p>
    <w:p w14:paraId="57175F20"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6A92BC3" w14:textId="77777777" w:rsidR="00763411" w:rsidRPr="000D2506" w:rsidRDefault="00763411" w:rsidP="00763411">
      <w:pPr>
        <w:numPr>
          <w:ilvl w:val="0"/>
          <w:numId w:val="18"/>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Dusts:</w:t>
      </w:r>
      <w:r w:rsidRPr="000D2506">
        <w:rPr>
          <w:rFonts w:ascii="Times New Roman" w:eastAsia="Times New Roman" w:hAnsi="Times New Roman" w:cs="Times New Roman"/>
          <w:color w:val="000000"/>
          <w:sz w:val="24"/>
          <w:szCs w:val="24"/>
        </w:rPr>
        <w:t xml:space="preserve">   Dusts, such as Boric acid, can be blown into cracks and crevices using a hand bellows or a power duster.  Dusts are long lasting, and can be effective at preventing cockroaches from entering and establishing threshold levels within a facility.</w:t>
      </w:r>
    </w:p>
    <w:p w14:paraId="307A0B01" w14:textId="77777777" w:rsidR="000A6961" w:rsidRPr="000D2506" w:rsidRDefault="000A6961" w:rsidP="00763411">
      <w:pPr>
        <w:spacing w:after="0" w:line="240" w:lineRule="auto"/>
        <w:rPr>
          <w:rFonts w:ascii="Times New Roman" w:eastAsia="Times New Roman" w:hAnsi="Times New Roman" w:cs="Times New Roman"/>
          <w:sz w:val="24"/>
          <w:szCs w:val="24"/>
        </w:rPr>
      </w:pPr>
    </w:p>
    <w:p w14:paraId="1B686080" w14:textId="26DA8100" w:rsidR="00763411" w:rsidRPr="000D2506" w:rsidRDefault="00763411" w:rsidP="00763411">
      <w:pPr>
        <w:numPr>
          <w:ilvl w:val="0"/>
          <w:numId w:val="1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Baits:</w:t>
      </w:r>
      <w:r w:rsidRPr="000D2506">
        <w:rPr>
          <w:rFonts w:ascii="Times New Roman" w:eastAsia="Times New Roman" w:hAnsi="Times New Roman" w:cs="Times New Roman"/>
          <w:color w:val="000000"/>
          <w:sz w:val="24"/>
          <w:szCs w:val="24"/>
        </w:rPr>
        <w:t xml:space="preserve"> Baits, and bait stations, are an effective means of controlling cockroache</w:t>
      </w:r>
      <w:r w:rsidR="00BE5E55">
        <w:rPr>
          <w:rFonts w:ascii="Times New Roman" w:eastAsia="Times New Roman" w:hAnsi="Times New Roman" w:cs="Times New Roman"/>
          <w:color w:val="000000"/>
          <w:sz w:val="24"/>
          <w:szCs w:val="24"/>
        </w:rPr>
        <w:t>s.  Bait</w:t>
      </w:r>
      <w:r w:rsidRPr="000D2506">
        <w:rPr>
          <w:rFonts w:ascii="Times New Roman" w:eastAsia="Times New Roman" w:hAnsi="Times New Roman" w:cs="Times New Roman"/>
          <w:color w:val="000000"/>
          <w:sz w:val="24"/>
          <w:szCs w:val="24"/>
        </w:rPr>
        <w:t xml:space="preserve"> draw</w:t>
      </w:r>
      <w:r w:rsidR="00BE5E55">
        <w:rPr>
          <w:rFonts w:ascii="Times New Roman" w:eastAsia="Times New Roman" w:hAnsi="Times New Roman" w:cs="Times New Roman"/>
          <w:color w:val="000000"/>
          <w:sz w:val="24"/>
          <w:szCs w:val="24"/>
        </w:rPr>
        <w:t>s</w:t>
      </w:r>
      <w:r w:rsidRPr="000D2506">
        <w:rPr>
          <w:rFonts w:ascii="Times New Roman" w:eastAsia="Times New Roman" w:hAnsi="Times New Roman" w:cs="Times New Roman"/>
          <w:color w:val="000000"/>
          <w:sz w:val="24"/>
          <w:szCs w:val="24"/>
        </w:rPr>
        <w:t xml:space="preserve"> existing cockroaches in with an attractant, </w:t>
      </w:r>
      <w:r w:rsidR="00FC209D" w:rsidRPr="000D2506">
        <w:rPr>
          <w:rFonts w:ascii="Times New Roman" w:eastAsia="Times New Roman" w:hAnsi="Times New Roman" w:cs="Times New Roman"/>
          <w:color w:val="000000"/>
          <w:sz w:val="24"/>
          <w:szCs w:val="24"/>
        </w:rPr>
        <w:t>and then</w:t>
      </w:r>
      <w:r w:rsidRPr="000D2506">
        <w:rPr>
          <w:rFonts w:ascii="Times New Roman" w:eastAsia="Times New Roman" w:hAnsi="Times New Roman" w:cs="Times New Roman"/>
          <w:color w:val="000000"/>
          <w:sz w:val="24"/>
          <w:szCs w:val="24"/>
        </w:rPr>
        <w:t xml:space="preserve"> </w:t>
      </w:r>
      <w:r w:rsidR="00BE5E55" w:rsidRPr="000D2506">
        <w:rPr>
          <w:rFonts w:ascii="Times New Roman" w:eastAsia="Times New Roman" w:hAnsi="Times New Roman" w:cs="Times New Roman"/>
          <w:color w:val="000000"/>
          <w:sz w:val="24"/>
          <w:szCs w:val="24"/>
        </w:rPr>
        <w:t>kills</w:t>
      </w:r>
      <w:r w:rsidRPr="000D2506">
        <w:rPr>
          <w:rFonts w:ascii="Times New Roman" w:eastAsia="Times New Roman" w:hAnsi="Times New Roman" w:cs="Times New Roman"/>
          <w:color w:val="000000"/>
          <w:sz w:val="24"/>
          <w:szCs w:val="24"/>
        </w:rPr>
        <w:t xml:space="preserve"> the cockroach</w:t>
      </w:r>
      <w:r w:rsidR="00FC209D" w:rsidRPr="000D2506">
        <w:rPr>
          <w:rFonts w:ascii="Times New Roman" w:eastAsia="Times New Roman" w:hAnsi="Times New Roman" w:cs="Times New Roman"/>
          <w:color w:val="000000"/>
          <w:sz w:val="24"/>
          <w:szCs w:val="24"/>
        </w:rPr>
        <w:t>es</w:t>
      </w:r>
      <w:r w:rsidRPr="000D2506">
        <w:rPr>
          <w:rFonts w:ascii="Times New Roman" w:eastAsia="Times New Roman" w:hAnsi="Times New Roman" w:cs="Times New Roman"/>
          <w:color w:val="000000"/>
          <w:sz w:val="24"/>
          <w:szCs w:val="24"/>
        </w:rPr>
        <w:t xml:space="preserve"> with the pesticide that is included in the bait formulation. Baits can come within premade bait stations, or you can buy empty bait stations and make your own buffet of cockroach baits.  Baits not already encapsulated within a station should be placed in areas where human contact is minimized. By experimenting with multiple baits</w:t>
      </w:r>
      <w:r w:rsidR="00FC209D" w:rsidRPr="000D2506">
        <w:rPr>
          <w:rFonts w:ascii="Times New Roman" w:eastAsia="Times New Roman" w:hAnsi="Times New Roman" w:cs="Times New Roman"/>
          <w:color w:val="000000"/>
          <w:sz w:val="24"/>
          <w:szCs w:val="24"/>
        </w:rPr>
        <w:t>, or rotating the baits</w:t>
      </w:r>
      <w:r w:rsidRPr="000D2506">
        <w:rPr>
          <w:rFonts w:ascii="Times New Roman" w:eastAsia="Times New Roman" w:hAnsi="Times New Roman" w:cs="Times New Roman"/>
          <w:color w:val="000000"/>
          <w:sz w:val="24"/>
          <w:szCs w:val="24"/>
        </w:rPr>
        <w:t xml:space="preserve"> use</w:t>
      </w:r>
      <w:r w:rsidR="00FC209D" w:rsidRPr="000D2506">
        <w:rPr>
          <w:rFonts w:ascii="Times New Roman" w:eastAsia="Times New Roman" w:hAnsi="Times New Roman" w:cs="Times New Roman"/>
          <w:color w:val="000000"/>
          <w:sz w:val="24"/>
          <w:szCs w:val="24"/>
        </w:rPr>
        <w:t>d</w:t>
      </w:r>
      <w:r w:rsidRPr="000D2506">
        <w:rPr>
          <w:rFonts w:ascii="Times New Roman" w:eastAsia="Times New Roman" w:hAnsi="Times New Roman" w:cs="Times New Roman"/>
          <w:color w:val="000000"/>
          <w:sz w:val="24"/>
          <w:szCs w:val="24"/>
        </w:rPr>
        <w:t>, you can help reduce the risk of bait aversion and pesticide resistance.  Baits are most effective when competing food sources have been removed, leaving only the bait placed out by the technician as a food source.  Baits should only be placed out for an existing cockroach population, and should be removed after the population decreases past the action threshold levels.  This will help prevent more cockroaches from being attracted to the area.</w:t>
      </w:r>
    </w:p>
    <w:p w14:paraId="0E4AC6D9"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504F190" w14:textId="0DED9837" w:rsidR="000A6961" w:rsidRPr="000A6961" w:rsidRDefault="00763411" w:rsidP="00373053">
      <w:pPr>
        <w:numPr>
          <w:ilvl w:val="0"/>
          <w:numId w:val="20"/>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Broadcast pesticides:</w:t>
      </w:r>
      <w:r w:rsidRPr="000D2506">
        <w:rPr>
          <w:rFonts w:ascii="Times New Roman" w:eastAsia="Times New Roman" w:hAnsi="Times New Roman" w:cs="Times New Roman"/>
          <w:color w:val="000000"/>
          <w:sz w:val="24"/>
          <w:szCs w:val="24"/>
        </w:rPr>
        <w:t xml:space="preserve">  When cockroaches persist after exclusion, sanitation, and baiting, a broadcast pesticide application can be considered.  The label of the pesticide is the law, and must be followed for each application.  Choose your product carefully; a product can lose its efficacy when used too liberally, and cockroaches can develop resistance to pesticides. </w:t>
      </w:r>
    </w:p>
    <w:p w14:paraId="643A0B82" w14:textId="77777777" w:rsidR="00763411" w:rsidRPr="000D2506" w:rsidRDefault="00763411" w:rsidP="00763411">
      <w:pPr>
        <w:spacing w:after="0" w:line="240" w:lineRule="auto"/>
        <w:rPr>
          <w:rFonts w:ascii="Times New Roman" w:eastAsia="Times New Roman" w:hAnsi="Times New Roman" w:cs="Times New Roman"/>
          <w:sz w:val="24"/>
          <w:szCs w:val="24"/>
        </w:rPr>
      </w:pP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4464"/>
        <w:gridCol w:w="4464"/>
      </w:tblGrid>
      <w:tr w:rsidR="00763411" w:rsidRPr="000D2506" w14:paraId="05E6C1C7" w14:textId="77777777" w:rsidTr="00621299">
        <w:trPr>
          <w:trHeight w:val="405"/>
          <w:jc w:val="center"/>
        </w:trPr>
        <w:tc>
          <w:tcPr>
            <w:tcW w:w="8928" w:type="dxa"/>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1D866A6"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rPr>
              <w:t>Cockroach Action Threshold</w:t>
            </w:r>
          </w:p>
        </w:tc>
      </w:tr>
      <w:tr w:rsidR="00763411" w:rsidRPr="000D2506" w14:paraId="5A346B16" w14:textId="77777777" w:rsidTr="00621299">
        <w:trPr>
          <w:jc w:val="center"/>
        </w:trPr>
        <w:tc>
          <w:tcPr>
            <w:tcW w:w="446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0A4B01C"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Classrooms and Public Areas</w:t>
            </w:r>
          </w:p>
        </w:tc>
        <w:tc>
          <w:tcPr>
            <w:tcW w:w="446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904DA38" w14:textId="761FC6FC" w:rsidR="00763411" w:rsidRPr="000D2506" w:rsidRDefault="00BE5E55" w:rsidP="00763411">
            <w:pPr>
              <w:spacing w:after="0" w:line="0" w:lineRule="atLeast"/>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Three (3) per r</w:t>
            </w:r>
            <w:r w:rsidR="00763411" w:rsidRPr="000D2506">
              <w:rPr>
                <w:rFonts w:ascii="Times New Roman" w:eastAsia="Times New Roman" w:hAnsi="Times New Roman" w:cs="Times New Roman"/>
                <w:color w:val="000000"/>
                <w:sz w:val="24"/>
                <w:szCs w:val="24"/>
              </w:rPr>
              <w:t>oom</w:t>
            </w:r>
            <w:r>
              <w:rPr>
                <w:rFonts w:ascii="Times New Roman" w:eastAsia="Times New Roman" w:hAnsi="Times New Roman" w:cs="Times New Roman"/>
                <w:color w:val="000000"/>
                <w:sz w:val="24"/>
                <w:szCs w:val="24"/>
              </w:rPr>
              <w:t xml:space="preserve"> post sanitation and exclusion</w:t>
            </w:r>
          </w:p>
        </w:tc>
      </w:tr>
      <w:tr w:rsidR="00763411" w:rsidRPr="000D2506" w14:paraId="43652000" w14:textId="77777777" w:rsidTr="00621299">
        <w:trPr>
          <w:jc w:val="center"/>
        </w:trPr>
        <w:tc>
          <w:tcPr>
            <w:tcW w:w="446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7FD2102"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Medical Facility</w:t>
            </w:r>
          </w:p>
        </w:tc>
        <w:tc>
          <w:tcPr>
            <w:tcW w:w="446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4E8006D" w14:textId="490A7256" w:rsidR="00763411" w:rsidRPr="000D2506" w:rsidRDefault="00BE5E55" w:rsidP="00763411">
            <w:pPr>
              <w:spacing w:after="0" w:line="0" w:lineRule="atLeast"/>
              <w:jc w:val="center"/>
              <w:rPr>
                <w:rFonts w:ascii="Times New Roman" w:eastAsia="Times New Roman" w:hAnsi="Times New Roman" w:cs="Times New Roman"/>
                <w:sz w:val="24"/>
                <w:szCs w:val="24"/>
              </w:rPr>
            </w:pPr>
            <w:r w:rsidRPr="00BE5E55">
              <w:rPr>
                <w:rFonts w:ascii="Times New Roman" w:eastAsia="Times New Roman" w:hAnsi="Times New Roman" w:cs="Times New Roman"/>
                <w:color w:val="000000"/>
                <w:sz w:val="24"/>
                <w:szCs w:val="24"/>
              </w:rPr>
              <w:t>Three (3) per room post sanitation and exclusion</w:t>
            </w:r>
          </w:p>
        </w:tc>
      </w:tr>
      <w:tr w:rsidR="00763411" w:rsidRPr="000D2506" w14:paraId="661E1F04" w14:textId="77777777" w:rsidTr="00621299">
        <w:trPr>
          <w:jc w:val="center"/>
        </w:trPr>
        <w:tc>
          <w:tcPr>
            <w:tcW w:w="446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9898801"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Kitchen</w:t>
            </w:r>
          </w:p>
        </w:tc>
        <w:tc>
          <w:tcPr>
            <w:tcW w:w="446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C334656" w14:textId="1F024924" w:rsidR="00763411" w:rsidRPr="000D2506" w:rsidRDefault="00BE5E55" w:rsidP="00763411">
            <w:pPr>
              <w:spacing w:after="0" w:line="0" w:lineRule="atLeast"/>
              <w:jc w:val="center"/>
              <w:rPr>
                <w:rFonts w:ascii="Times New Roman" w:eastAsia="Times New Roman" w:hAnsi="Times New Roman" w:cs="Times New Roman"/>
                <w:sz w:val="24"/>
                <w:szCs w:val="24"/>
              </w:rPr>
            </w:pPr>
            <w:r w:rsidRPr="00BE5E55">
              <w:rPr>
                <w:rFonts w:ascii="Times New Roman" w:eastAsia="Times New Roman" w:hAnsi="Times New Roman" w:cs="Times New Roman"/>
                <w:color w:val="000000"/>
                <w:sz w:val="24"/>
                <w:szCs w:val="24"/>
              </w:rPr>
              <w:t>Three (3) per room post sanitation and exclusion</w:t>
            </w:r>
          </w:p>
        </w:tc>
      </w:tr>
      <w:tr w:rsidR="00763411" w:rsidRPr="000D2506" w14:paraId="51BD0A5D" w14:textId="77777777" w:rsidTr="00621299">
        <w:trPr>
          <w:jc w:val="center"/>
        </w:trPr>
        <w:tc>
          <w:tcPr>
            <w:tcW w:w="446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C98CB20"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Maintenance Areas</w:t>
            </w:r>
          </w:p>
        </w:tc>
        <w:tc>
          <w:tcPr>
            <w:tcW w:w="4464"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CB548F6" w14:textId="59C334EE"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Five (5) </w:t>
            </w:r>
            <w:r w:rsidR="00BE5E55" w:rsidRPr="00BE5E55">
              <w:rPr>
                <w:rFonts w:ascii="Times New Roman" w:eastAsia="Times New Roman" w:hAnsi="Times New Roman" w:cs="Times New Roman"/>
                <w:color w:val="000000"/>
                <w:sz w:val="24"/>
                <w:szCs w:val="24"/>
              </w:rPr>
              <w:t>per room post sanitation and exclusion</w:t>
            </w:r>
          </w:p>
        </w:tc>
      </w:tr>
    </w:tbl>
    <w:p w14:paraId="5C437B82" w14:textId="77777777" w:rsidR="00763411" w:rsidRPr="000D2506" w:rsidRDefault="00763411" w:rsidP="00763411">
      <w:pPr>
        <w:spacing w:after="240" w:line="240" w:lineRule="auto"/>
        <w:rPr>
          <w:rFonts w:ascii="Times New Roman" w:eastAsia="Times New Roman" w:hAnsi="Times New Roman" w:cs="Times New Roman"/>
          <w:sz w:val="24"/>
          <w:szCs w:val="24"/>
        </w:rPr>
      </w:pPr>
    </w:p>
    <w:p w14:paraId="23E60F62"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BE8DE52"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3FA5C0B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4DEE68D"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63F804D"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D29AB9D"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2A9953A"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F5E42FD" w14:textId="77777777" w:rsidR="00BE5E55" w:rsidRDefault="00BE5E55" w:rsidP="003A01EF">
      <w:pPr>
        <w:pStyle w:val="Style2"/>
      </w:pPr>
      <w:bookmarkStart w:id="55" w:name="_Toc451498152"/>
    </w:p>
    <w:p w14:paraId="081B4EB5" w14:textId="77777777" w:rsidR="00763411" w:rsidRPr="000D2506" w:rsidRDefault="00763411" w:rsidP="003A01EF">
      <w:pPr>
        <w:pStyle w:val="Style2"/>
      </w:pPr>
      <w:r w:rsidRPr="000D2506">
        <w:t>Ants</w:t>
      </w:r>
      <w:bookmarkEnd w:id="55"/>
    </w:p>
    <w:p w14:paraId="1AA724D0" w14:textId="1845915E" w:rsidR="00763411" w:rsidRPr="00621299" w:rsidRDefault="00763411" w:rsidP="00763411">
      <w:pPr>
        <w:spacing w:after="0" w:line="240" w:lineRule="auto"/>
        <w:rPr>
          <w:rFonts w:ascii="Times New Roman" w:eastAsia="Times New Roman" w:hAnsi="Times New Roman" w:cs="Times New Roman"/>
          <w:sz w:val="24"/>
          <w:szCs w:val="24"/>
        </w:rPr>
      </w:pPr>
      <w:r w:rsidRPr="00621299">
        <w:rPr>
          <w:rFonts w:ascii="Times New Roman" w:eastAsia="Times New Roman" w:hAnsi="Times New Roman" w:cs="Times New Roman"/>
          <w:bCs/>
          <w:color w:val="000000"/>
          <w:sz w:val="24"/>
          <w:szCs w:val="24"/>
          <w:u w:val="single"/>
        </w:rPr>
        <w:t>Red Imported Fire Ant, Carpenter</w:t>
      </w:r>
      <w:r w:rsidR="00621299">
        <w:rPr>
          <w:rFonts w:ascii="Times New Roman" w:eastAsia="Times New Roman" w:hAnsi="Times New Roman" w:cs="Times New Roman"/>
          <w:bCs/>
          <w:color w:val="000000"/>
          <w:sz w:val="24"/>
          <w:szCs w:val="24"/>
          <w:u w:val="single"/>
        </w:rPr>
        <w:t xml:space="preserve"> Ant</w:t>
      </w:r>
      <w:r w:rsidRPr="00621299">
        <w:rPr>
          <w:rFonts w:ascii="Times New Roman" w:eastAsia="Times New Roman" w:hAnsi="Times New Roman" w:cs="Times New Roman"/>
          <w:bCs/>
          <w:color w:val="000000"/>
          <w:sz w:val="24"/>
          <w:szCs w:val="24"/>
          <w:u w:val="single"/>
        </w:rPr>
        <w:t>, Pharaoh</w:t>
      </w:r>
      <w:r w:rsidR="00621299">
        <w:rPr>
          <w:rFonts w:ascii="Times New Roman" w:eastAsia="Times New Roman" w:hAnsi="Times New Roman" w:cs="Times New Roman"/>
          <w:bCs/>
          <w:color w:val="000000"/>
          <w:sz w:val="24"/>
          <w:szCs w:val="24"/>
          <w:u w:val="single"/>
        </w:rPr>
        <w:t xml:space="preserve"> Ant, Crazy Ant</w:t>
      </w:r>
      <w:r w:rsidRPr="00621299">
        <w:rPr>
          <w:rFonts w:ascii="Times New Roman" w:eastAsia="Times New Roman" w:hAnsi="Times New Roman" w:cs="Times New Roman"/>
          <w:bCs/>
          <w:color w:val="000000"/>
          <w:sz w:val="24"/>
          <w:szCs w:val="24"/>
          <w:u w:val="single"/>
        </w:rPr>
        <w:t>, Acrobat</w:t>
      </w:r>
      <w:r w:rsidR="00621299">
        <w:rPr>
          <w:rFonts w:ascii="Times New Roman" w:eastAsia="Times New Roman" w:hAnsi="Times New Roman" w:cs="Times New Roman"/>
          <w:bCs/>
          <w:color w:val="000000"/>
          <w:sz w:val="24"/>
          <w:szCs w:val="24"/>
          <w:u w:val="single"/>
        </w:rPr>
        <w:t xml:space="preserve"> Ant</w:t>
      </w:r>
      <w:r w:rsidRPr="00621299">
        <w:rPr>
          <w:rFonts w:ascii="Times New Roman" w:eastAsia="Times New Roman" w:hAnsi="Times New Roman" w:cs="Times New Roman"/>
          <w:bCs/>
          <w:color w:val="000000"/>
          <w:sz w:val="24"/>
          <w:szCs w:val="24"/>
          <w:u w:val="single"/>
        </w:rPr>
        <w:t xml:space="preserve">, Little </w:t>
      </w:r>
      <w:r w:rsidR="00716659" w:rsidRPr="00621299">
        <w:rPr>
          <w:rFonts w:ascii="Times New Roman" w:eastAsia="Times New Roman" w:hAnsi="Times New Roman" w:cs="Times New Roman"/>
          <w:bCs/>
          <w:color w:val="000000"/>
          <w:sz w:val="24"/>
          <w:szCs w:val="24"/>
          <w:u w:val="single"/>
        </w:rPr>
        <w:t>Black Ants, Pavement Ants</w:t>
      </w:r>
    </w:p>
    <w:p w14:paraId="193BF5BD" w14:textId="4B3DAEBF"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Ants are a common pest in and around buildings.  They are social insects, and are divided into three different castes: queens, males, and workers.   Ants, like all insects, are characterized by their three body segments; the head, thorax, and abdomen.  Ants can be distinguished from other insects in that they all have a pair of elbowed antennae on their head, and have an area between the thorax and abdomen which is constricted, or pinched, which is called the petiole.  The peti</w:t>
      </w:r>
      <w:r w:rsidR="00BE5E55">
        <w:rPr>
          <w:rFonts w:ascii="Times New Roman" w:eastAsia="Times New Roman" w:hAnsi="Times New Roman" w:cs="Times New Roman"/>
          <w:color w:val="000000"/>
          <w:sz w:val="24"/>
          <w:szCs w:val="24"/>
        </w:rPr>
        <w:t>ole has either one or two bumps/</w:t>
      </w:r>
      <w:r w:rsidR="00FC209D" w:rsidRPr="000D2506">
        <w:rPr>
          <w:rFonts w:ascii="Times New Roman" w:eastAsia="Times New Roman" w:hAnsi="Times New Roman" w:cs="Times New Roman"/>
          <w:color w:val="000000"/>
          <w:sz w:val="24"/>
          <w:szCs w:val="24"/>
        </w:rPr>
        <w:t>nodes</w:t>
      </w:r>
      <w:r w:rsidRPr="000D2506">
        <w:rPr>
          <w:rFonts w:ascii="Times New Roman" w:eastAsia="Times New Roman" w:hAnsi="Times New Roman" w:cs="Times New Roman"/>
          <w:color w:val="000000"/>
          <w:sz w:val="24"/>
          <w:szCs w:val="24"/>
        </w:rPr>
        <w:t xml:space="preserve"> on it, and is used to help distingu</w:t>
      </w:r>
      <w:r w:rsidR="00BE5E55">
        <w:rPr>
          <w:rFonts w:ascii="Times New Roman" w:eastAsia="Times New Roman" w:hAnsi="Times New Roman" w:cs="Times New Roman"/>
          <w:color w:val="000000"/>
          <w:sz w:val="24"/>
          <w:szCs w:val="24"/>
        </w:rPr>
        <w:t>ish between ant species.  Males and queens</w:t>
      </w:r>
      <w:r w:rsidRPr="000D2506">
        <w:rPr>
          <w:rFonts w:ascii="Times New Roman" w:eastAsia="Times New Roman" w:hAnsi="Times New Roman" w:cs="Times New Roman"/>
          <w:color w:val="000000"/>
          <w:sz w:val="24"/>
          <w:szCs w:val="24"/>
        </w:rPr>
        <w:t xml:space="preserve"> are the reproductives of the colon</w:t>
      </w:r>
      <w:r w:rsidR="005C4C27" w:rsidRPr="000D2506">
        <w:rPr>
          <w:rFonts w:ascii="Times New Roman" w:eastAsia="Times New Roman" w:hAnsi="Times New Roman" w:cs="Times New Roman"/>
          <w:color w:val="000000"/>
          <w:sz w:val="24"/>
          <w:szCs w:val="24"/>
        </w:rPr>
        <w:t>y.  Both can have wings, but</w:t>
      </w:r>
      <w:r w:rsidRPr="000D2506">
        <w:rPr>
          <w:rFonts w:ascii="Times New Roman" w:eastAsia="Times New Roman" w:hAnsi="Times New Roman" w:cs="Times New Roman"/>
          <w:color w:val="000000"/>
          <w:sz w:val="24"/>
          <w:szCs w:val="24"/>
        </w:rPr>
        <w:t xml:space="preserve"> the queen loses hers after she is mated</w:t>
      </w:r>
      <w:r w:rsidR="005C4C27" w:rsidRPr="000D2506">
        <w:rPr>
          <w:rFonts w:ascii="Times New Roman" w:eastAsia="Times New Roman" w:hAnsi="Times New Roman" w:cs="Times New Roman"/>
          <w:color w:val="000000"/>
          <w:sz w:val="24"/>
          <w:szCs w:val="24"/>
          <w:vertAlign w:val="superscript"/>
        </w:rPr>
        <w:t>6</w:t>
      </w:r>
      <w:r w:rsidRPr="000D2506">
        <w:rPr>
          <w:rFonts w:ascii="Times New Roman" w:eastAsia="Times New Roman" w:hAnsi="Times New Roman" w:cs="Times New Roman"/>
          <w:color w:val="000000"/>
          <w:sz w:val="24"/>
          <w:szCs w:val="24"/>
        </w:rPr>
        <w:t>.  Males are approximately the same size as workers, but the queen is much larger than both males and workers, and she can live several years.  Workers are female and are what is commonly found indoors. They can be different sizes depending on the spec</w:t>
      </w:r>
      <w:r w:rsidR="00BE5E55">
        <w:rPr>
          <w:rFonts w:ascii="Times New Roman" w:eastAsia="Times New Roman" w:hAnsi="Times New Roman" w:cs="Times New Roman"/>
          <w:color w:val="000000"/>
          <w:sz w:val="24"/>
          <w:szCs w:val="24"/>
        </w:rPr>
        <w:t>ies of ant and role</w:t>
      </w:r>
      <w:r w:rsidRPr="000D2506">
        <w:rPr>
          <w:rFonts w:ascii="Times New Roman" w:eastAsia="Times New Roman" w:hAnsi="Times New Roman" w:cs="Times New Roman"/>
          <w:color w:val="000000"/>
          <w:sz w:val="24"/>
          <w:szCs w:val="24"/>
        </w:rPr>
        <w:t xml:space="preserve"> </w:t>
      </w:r>
      <w:r w:rsidR="00BE5E55">
        <w:rPr>
          <w:rFonts w:ascii="Times New Roman" w:eastAsia="Times New Roman" w:hAnsi="Times New Roman" w:cs="Times New Roman"/>
          <w:color w:val="000000"/>
          <w:sz w:val="24"/>
          <w:szCs w:val="24"/>
        </w:rPr>
        <w:t>with</w:t>
      </w:r>
      <w:r w:rsidRPr="000D2506">
        <w:rPr>
          <w:rFonts w:ascii="Times New Roman" w:eastAsia="Times New Roman" w:hAnsi="Times New Roman" w:cs="Times New Roman"/>
          <w:color w:val="000000"/>
          <w:sz w:val="24"/>
          <w:szCs w:val="24"/>
        </w:rPr>
        <w:t>in the colony.</w:t>
      </w:r>
    </w:p>
    <w:p w14:paraId="2C4F13A7"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0B1A5C9"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When reproductive ants are mating, they are often mistaken for termites.  There are three defining characteristics that can be used to distinguish between flying ants and termites.  First, an ant has a petiole; termites have a thicker tube-like body.  Second, ants have elbowed antennae, and termites have </w:t>
      </w:r>
      <w:r w:rsidR="00FC209D" w:rsidRPr="000D2506">
        <w:rPr>
          <w:rFonts w:ascii="Times New Roman" w:eastAsia="Times New Roman" w:hAnsi="Times New Roman" w:cs="Times New Roman"/>
          <w:color w:val="000000"/>
          <w:sz w:val="24"/>
          <w:szCs w:val="24"/>
        </w:rPr>
        <w:t>straight antennae.  Lastly, ant</w:t>
      </w:r>
      <w:r w:rsidRPr="000D2506">
        <w:rPr>
          <w:rFonts w:ascii="Times New Roman" w:eastAsia="Times New Roman" w:hAnsi="Times New Roman" w:cs="Times New Roman"/>
          <w:color w:val="000000"/>
          <w:sz w:val="24"/>
          <w:szCs w:val="24"/>
        </w:rPr>
        <w:t xml:space="preserve"> wings are different from</w:t>
      </w:r>
      <w:r w:rsidR="00FC209D" w:rsidRPr="000D2506">
        <w:rPr>
          <w:rFonts w:ascii="Times New Roman" w:eastAsia="Times New Roman" w:hAnsi="Times New Roman" w:cs="Times New Roman"/>
          <w:color w:val="000000"/>
          <w:sz w:val="24"/>
          <w:szCs w:val="24"/>
        </w:rPr>
        <w:t xml:space="preserve"> a termite wing</w:t>
      </w:r>
      <w:r w:rsidRPr="000D2506">
        <w:rPr>
          <w:rFonts w:ascii="Times New Roman" w:eastAsia="Times New Roman" w:hAnsi="Times New Roman" w:cs="Times New Roman"/>
          <w:color w:val="000000"/>
          <w:sz w:val="24"/>
          <w:szCs w:val="24"/>
        </w:rPr>
        <w:t>.  Ants hind wings are smaller/shorter than the front wings, while termites wings are the same size</w:t>
      </w:r>
      <w:r w:rsidR="005C4C27" w:rsidRPr="000D2506">
        <w:rPr>
          <w:rFonts w:ascii="Times New Roman" w:eastAsia="Times New Roman" w:hAnsi="Times New Roman" w:cs="Times New Roman"/>
          <w:color w:val="000000"/>
          <w:sz w:val="24"/>
          <w:szCs w:val="24"/>
          <w:vertAlign w:val="superscript"/>
        </w:rPr>
        <w:t>7</w:t>
      </w:r>
      <w:r w:rsidRPr="000D2506">
        <w:rPr>
          <w:rFonts w:ascii="Times New Roman" w:eastAsia="Times New Roman" w:hAnsi="Times New Roman" w:cs="Times New Roman"/>
          <w:color w:val="000000"/>
          <w:sz w:val="24"/>
          <w:szCs w:val="24"/>
        </w:rPr>
        <w:t>.  </w:t>
      </w:r>
    </w:p>
    <w:p w14:paraId="6A321218"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DED0926"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Ants </w:t>
      </w:r>
      <w:r w:rsidR="008E00CA" w:rsidRPr="000D2506">
        <w:rPr>
          <w:rFonts w:ascii="Times New Roman" w:eastAsia="Times New Roman" w:hAnsi="Times New Roman" w:cs="Times New Roman"/>
          <w:color w:val="000000"/>
          <w:sz w:val="24"/>
          <w:szCs w:val="24"/>
        </w:rPr>
        <w:t xml:space="preserve">can </w:t>
      </w:r>
      <w:r w:rsidRPr="000D2506">
        <w:rPr>
          <w:rFonts w:ascii="Times New Roman" w:eastAsia="Times New Roman" w:hAnsi="Times New Roman" w:cs="Times New Roman"/>
          <w:color w:val="000000"/>
          <w:sz w:val="24"/>
          <w:szCs w:val="24"/>
        </w:rPr>
        <w:t>have differ</w:t>
      </w:r>
      <w:r w:rsidR="008E00CA" w:rsidRPr="000D2506">
        <w:rPr>
          <w:rFonts w:ascii="Times New Roman" w:eastAsia="Times New Roman" w:hAnsi="Times New Roman" w:cs="Times New Roman"/>
          <w:color w:val="000000"/>
          <w:sz w:val="24"/>
          <w:szCs w:val="24"/>
        </w:rPr>
        <w:t>ent</w:t>
      </w:r>
      <w:r w:rsidRPr="000D2506">
        <w:rPr>
          <w:rFonts w:ascii="Times New Roman" w:eastAsia="Times New Roman" w:hAnsi="Times New Roman" w:cs="Times New Roman"/>
          <w:color w:val="000000"/>
          <w:sz w:val="24"/>
          <w:szCs w:val="24"/>
        </w:rPr>
        <w:t xml:space="preserve"> food preferences depending on the species and season</w:t>
      </w:r>
      <w:r w:rsidR="00C43A65" w:rsidRPr="000D2506">
        <w:rPr>
          <w:rFonts w:ascii="Times New Roman" w:eastAsia="Times New Roman" w:hAnsi="Times New Roman" w:cs="Times New Roman"/>
          <w:color w:val="000000"/>
          <w:sz w:val="24"/>
          <w:szCs w:val="24"/>
          <w:vertAlign w:val="superscript"/>
        </w:rPr>
        <w:t>8, 9, 10, 11</w:t>
      </w:r>
      <w:r w:rsidRPr="000D2506">
        <w:rPr>
          <w:rFonts w:ascii="Times New Roman" w:eastAsia="Times New Roman" w:hAnsi="Times New Roman" w:cs="Times New Roman"/>
          <w:color w:val="000000"/>
          <w:sz w:val="24"/>
          <w:szCs w:val="24"/>
        </w:rPr>
        <w:t>.  It is important to identify the species you are encountering, and have knowledge on the ant species behavior and preferences, prior to attempting to control them. Ants are generally a nuisance pest, and can often be controlled through a combination of sanitation and bait.  Chemical control via spraying baseboards and cracks and crevices is usually not necessary, and in the instance of pharaoh ants, can actually cause the ant colony to split, or ‘bud’, forcing technicians to combat multiple colonies</w:t>
      </w:r>
      <w:r w:rsidR="00A4279F" w:rsidRPr="000D2506">
        <w:rPr>
          <w:rFonts w:ascii="Times New Roman" w:eastAsia="Times New Roman" w:hAnsi="Times New Roman" w:cs="Times New Roman"/>
          <w:color w:val="000000"/>
          <w:sz w:val="24"/>
          <w:szCs w:val="24"/>
          <w:vertAlign w:val="superscript"/>
        </w:rPr>
        <w:t>12</w:t>
      </w:r>
      <w:r w:rsidRPr="000D2506">
        <w:rPr>
          <w:rFonts w:ascii="Times New Roman" w:eastAsia="Times New Roman" w:hAnsi="Times New Roman" w:cs="Times New Roman"/>
          <w:color w:val="000000"/>
          <w:sz w:val="24"/>
          <w:szCs w:val="24"/>
        </w:rPr>
        <w:t>.  Exceptions to this rule are ants that can cause structural damage, such as the carpenter ant, or ants that give a nasty bite, such as fire ants.  </w:t>
      </w:r>
    </w:p>
    <w:p w14:paraId="2984B5E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342E9C8" w14:textId="77777777" w:rsidR="00763411" w:rsidRPr="000D2506" w:rsidRDefault="0041270A"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Inspection</w:t>
      </w:r>
    </w:p>
    <w:p w14:paraId="190F8476" w14:textId="77777777" w:rsidR="00763411" w:rsidRPr="000D2506" w:rsidRDefault="00763411" w:rsidP="0041270A">
      <w:pPr>
        <w:numPr>
          <w:ilvl w:val="0"/>
          <w:numId w:val="2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After ants have been located, determine where the ants are gaining access to the building.  If ants are trailing, follow the trail to their access point.  If the ants lead you to an exterior wall, check outside to see if an ant mound is visible.  If a mound is visible, and within 10 feet of the building, a structural pest technician can provide a chemical application if deemed necessary.  Determine if the building is structurally sound, or if the ants are gaining access via a weep hole, crack in the foundation, faulty caulking, poorly sealed windows/doors/walls, etc.  Perform the same inspection for the interior of the building.  Note any repairs that need to be addressed, and contact the appropriate personnel to repair problem areas.</w:t>
      </w:r>
      <w:r w:rsidR="0041270A" w:rsidRPr="000D2506">
        <w:rPr>
          <w:rFonts w:ascii="Times New Roman" w:hAnsi="Times New Roman" w:cs="Times New Roman"/>
          <w:sz w:val="24"/>
          <w:szCs w:val="24"/>
        </w:rPr>
        <w:t xml:space="preserve"> </w:t>
      </w:r>
      <w:r w:rsidR="0041270A" w:rsidRPr="000D2506">
        <w:rPr>
          <w:rFonts w:ascii="Times New Roman" w:eastAsia="Times New Roman" w:hAnsi="Times New Roman" w:cs="Times New Roman"/>
          <w:color w:val="000000"/>
          <w:sz w:val="24"/>
          <w:szCs w:val="24"/>
        </w:rPr>
        <w:t xml:space="preserve">Locate what the ants are gravitating towards, i.e., food, garbage, etc.  </w:t>
      </w:r>
    </w:p>
    <w:p w14:paraId="03595E70"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08EA4CB" w14:textId="77777777" w:rsidR="000A6961" w:rsidRDefault="000A6961" w:rsidP="00763411">
      <w:pPr>
        <w:spacing w:after="0" w:line="240" w:lineRule="auto"/>
        <w:rPr>
          <w:rFonts w:ascii="Times New Roman" w:eastAsia="Times New Roman" w:hAnsi="Times New Roman" w:cs="Times New Roman"/>
          <w:b/>
          <w:sz w:val="24"/>
          <w:szCs w:val="24"/>
          <w:u w:val="single"/>
        </w:rPr>
      </w:pPr>
    </w:p>
    <w:p w14:paraId="0B54DC70" w14:textId="77777777" w:rsidR="000A6961" w:rsidRDefault="000A6961" w:rsidP="00763411">
      <w:pPr>
        <w:spacing w:after="0" w:line="240" w:lineRule="auto"/>
        <w:rPr>
          <w:rFonts w:ascii="Times New Roman" w:eastAsia="Times New Roman" w:hAnsi="Times New Roman" w:cs="Times New Roman"/>
          <w:b/>
          <w:sz w:val="24"/>
          <w:szCs w:val="24"/>
          <w:u w:val="single"/>
        </w:rPr>
      </w:pPr>
    </w:p>
    <w:p w14:paraId="51995C40" w14:textId="77777777" w:rsidR="000A6961" w:rsidRDefault="000A6961" w:rsidP="00763411">
      <w:pPr>
        <w:spacing w:after="0" w:line="240" w:lineRule="auto"/>
        <w:rPr>
          <w:rFonts w:ascii="Times New Roman" w:eastAsia="Times New Roman" w:hAnsi="Times New Roman" w:cs="Times New Roman"/>
          <w:b/>
          <w:sz w:val="24"/>
          <w:szCs w:val="24"/>
          <w:u w:val="single"/>
        </w:rPr>
      </w:pPr>
    </w:p>
    <w:p w14:paraId="1865ADBB" w14:textId="77777777" w:rsidR="00BE5E55" w:rsidRDefault="00BE5E55" w:rsidP="00763411">
      <w:pPr>
        <w:spacing w:after="0" w:line="240" w:lineRule="auto"/>
        <w:rPr>
          <w:rFonts w:ascii="Times New Roman" w:eastAsia="Times New Roman" w:hAnsi="Times New Roman" w:cs="Times New Roman"/>
          <w:b/>
          <w:sz w:val="24"/>
          <w:szCs w:val="24"/>
          <w:u w:val="single"/>
        </w:rPr>
      </w:pPr>
    </w:p>
    <w:p w14:paraId="1688B1AD" w14:textId="77777777" w:rsidR="0041270A" w:rsidRPr="000D2506" w:rsidRDefault="0041270A" w:rsidP="00763411">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Communication</w:t>
      </w:r>
    </w:p>
    <w:p w14:paraId="1514FC2A" w14:textId="77777777" w:rsidR="00763411" w:rsidRPr="000D2506" w:rsidRDefault="00763411" w:rsidP="0041270A">
      <w:pPr>
        <w:pStyle w:val="ListParagraph"/>
        <w:numPr>
          <w:ilvl w:val="0"/>
          <w:numId w:val="161"/>
        </w:num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Maintenance should also be contacted if there is excessive moisture in the area.  Leaking pipes, condensation, and improper ventilation in restrooms are not a sanitation issue, but a building issue.  Contact appropriate personnel to address these issues.</w:t>
      </w:r>
    </w:p>
    <w:p w14:paraId="611A8137" w14:textId="77777777" w:rsidR="00763411" w:rsidRDefault="00763411" w:rsidP="00763411">
      <w:pPr>
        <w:spacing w:after="0" w:line="240" w:lineRule="auto"/>
        <w:rPr>
          <w:rFonts w:ascii="Times New Roman" w:eastAsia="Times New Roman" w:hAnsi="Times New Roman" w:cs="Times New Roman"/>
          <w:sz w:val="24"/>
          <w:szCs w:val="24"/>
        </w:rPr>
      </w:pPr>
    </w:p>
    <w:p w14:paraId="0FC69855" w14:textId="23E6B3AE" w:rsidR="00BE5E55" w:rsidRPr="00BE5E55" w:rsidRDefault="00BE5E55" w:rsidP="00763411">
      <w:pPr>
        <w:spacing w:after="0"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Sanitation</w:t>
      </w:r>
    </w:p>
    <w:p w14:paraId="50DC1064" w14:textId="77777777" w:rsidR="00763411" w:rsidRPr="000D2506" w:rsidRDefault="00763411" w:rsidP="00763411">
      <w:pPr>
        <w:numPr>
          <w:ilvl w:val="0"/>
          <w:numId w:val="2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If the ants are present due to a sanitation issue, advise staff or students who are in the area on how to address the issue.  </w:t>
      </w:r>
      <w:r w:rsidR="0041270A" w:rsidRPr="000D2506">
        <w:rPr>
          <w:rFonts w:ascii="Times New Roman" w:eastAsia="Times New Roman" w:hAnsi="Times New Roman" w:cs="Times New Roman"/>
          <w:color w:val="000000"/>
          <w:sz w:val="24"/>
          <w:szCs w:val="24"/>
        </w:rPr>
        <w:t>Suggest that food is stored in</w:t>
      </w:r>
      <w:r w:rsidRPr="000D2506">
        <w:rPr>
          <w:rFonts w:ascii="Times New Roman" w:eastAsia="Times New Roman" w:hAnsi="Times New Roman" w:cs="Times New Roman"/>
          <w:color w:val="000000"/>
          <w:sz w:val="24"/>
          <w:szCs w:val="24"/>
        </w:rPr>
        <w:t xml:space="preserve"> pest proof containers, sinks and counter-tops are wiped down with soap and water, trash is removed regularly, and tables and floors are free from crumbs and food debris.  Pest proof containers may not always be effective against ants, which can find their way into small crevices.  Under these circumstances, if there is a refrigerator available, suggest that food be stored there.  </w:t>
      </w:r>
    </w:p>
    <w:p w14:paraId="7E2D0784" w14:textId="77777777" w:rsidR="00373053" w:rsidRPr="000D2506" w:rsidRDefault="00373053" w:rsidP="00763411">
      <w:pPr>
        <w:spacing w:after="0" w:line="240" w:lineRule="auto"/>
        <w:rPr>
          <w:rFonts w:ascii="Times New Roman" w:eastAsia="Times New Roman" w:hAnsi="Times New Roman" w:cs="Times New Roman"/>
          <w:b/>
          <w:sz w:val="24"/>
          <w:szCs w:val="24"/>
          <w:u w:val="single"/>
        </w:rPr>
      </w:pPr>
    </w:p>
    <w:p w14:paraId="20865E52" w14:textId="77777777" w:rsidR="0041270A" w:rsidRPr="000D2506" w:rsidRDefault="0041270A" w:rsidP="00763411">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Mechanical Control</w:t>
      </w:r>
    </w:p>
    <w:p w14:paraId="5DDD43EF" w14:textId="77777777" w:rsidR="00763411" w:rsidRPr="000D2506" w:rsidRDefault="00763411" w:rsidP="00763411">
      <w:pPr>
        <w:numPr>
          <w:ilvl w:val="0"/>
          <w:numId w:val="23"/>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If ants are actively trailing within a room, or are present and spread out within the room, vacuum the area to remove them.  Vacuuming is faster and safer than trying to apply a contact pesticide, which would require the floor to be wet for a period of time, or baiting, which requires the ants to find the bait while continuing to forage within the room.  If the floor is carpeted, add a small amount of baking soda or cornstarch to the floor prior to vacuuming to help </w:t>
      </w:r>
      <w:r w:rsidR="0041270A" w:rsidRPr="000D2506">
        <w:rPr>
          <w:rFonts w:ascii="Times New Roman" w:eastAsia="Times New Roman" w:hAnsi="Times New Roman" w:cs="Times New Roman"/>
          <w:color w:val="000000"/>
          <w:sz w:val="24"/>
          <w:szCs w:val="24"/>
        </w:rPr>
        <w:t>desiccate</w:t>
      </w:r>
      <w:r w:rsidRPr="000D2506">
        <w:rPr>
          <w:rFonts w:ascii="Times New Roman" w:eastAsia="Times New Roman" w:hAnsi="Times New Roman" w:cs="Times New Roman"/>
          <w:color w:val="000000"/>
          <w:sz w:val="24"/>
          <w:szCs w:val="24"/>
        </w:rPr>
        <w:t xml:space="preserve"> the ants.  Clean all surfaces and empty the vacuum bag after the job is complete.</w:t>
      </w:r>
    </w:p>
    <w:p w14:paraId="0C8400FE"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    </w:t>
      </w:r>
    </w:p>
    <w:p w14:paraId="3F26C998" w14:textId="77777777" w:rsidR="00763411" w:rsidRPr="000D2506" w:rsidRDefault="0041270A"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Pesticide Options</w:t>
      </w:r>
    </w:p>
    <w:p w14:paraId="4E10A455" w14:textId="77777777" w:rsidR="00763411" w:rsidRPr="000D2506" w:rsidRDefault="007730E4" w:rsidP="007730E4">
      <w:p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D</w:t>
      </w:r>
      <w:r w:rsidR="00763411" w:rsidRPr="000D2506">
        <w:rPr>
          <w:rFonts w:ascii="Times New Roman" w:eastAsia="Times New Roman" w:hAnsi="Times New Roman" w:cs="Times New Roman"/>
          <w:color w:val="000000"/>
          <w:sz w:val="24"/>
          <w:szCs w:val="24"/>
        </w:rPr>
        <w:t xml:space="preserve">etermine whether a chemical application is necessary, or if the other measures exacted (sealing building, removing source of attraction, </w:t>
      </w:r>
      <w:r w:rsidR="0041270A" w:rsidRPr="000D2506">
        <w:rPr>
          <w:rFonts w:ascii="Times New Roman" w:eastAsia="Times New Roman" w:hAnsi="Times New Roman" w:cs="Times New Roman"/>
          <w:color w:val="000000"/>
          <w:sz w:val="24"/>
          <w:szCs w:val="24"/>
        </w:rPr>
        <w:t>etc.</w:t>
      </w:r>
      <w:r w:rsidR="00763411" w:rsidRPr="000D2506">
        <w:rPr>
          <w:rFonts w:ascii="Times New Roman" w:eastAsia="Times New Roman" w:hAnsi="Times New Roman" w:cs="Times New Roman"/>
          <w:color w:val="000000"/>
          <w:sz w:val="24"/>
          <w:szCs w:val="24"/>
        </w:rPr>
        <w:t xml:space="preserve">) </w:t>
      </w:r>
      <w:r w:rsidRPr="000D2506">
        <w:rPr>
          <w:rFonts w:ascii="Times New Roman" w:eastAsia="Times New Roman" w:hAnsi="Times New Roman" w:cs="Times New Roman"/>
          <w:color w:val="000000"/>
          <w:sz w:val="24"/>
          <w:szCs w:val="24"/>
        </w:rPr>
        <w:t>is enough to control the ants</w:t>
      </w:r>
      <w:r w:rsidR="00763411" w:rsidRPr="000D2506">
        <w:rPr>
          <w:rFonts w:ascii="Times New Roman" w:eastAsia="Times New Roman" w:hAnsi="Times New Roman" w:cs="Times New Roman"/>
          <w:color w:val="000000"/>
          <w:sz w:val="24"/>
          <w:szCs w:val="24"/>
        </w:rPr>
        <w:t>.  This step should only take place once the numbers of ants detected meet or exceed the action threshold.  There are multiple options for chemical control.  This list begins with the most basic and moves towards the most involved.  It does not break the chemicals down into specific classes and doses.  Please read product labels for all chemical application specifications.</w:t>
      </w:r>
    </w:p>
    <w:p w14:paraId="6F7D4218"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35D7E2B" w14:textId="77777777" w:rsidR="00763411" w:rsidRPr="000D2506" w:rsidRDefault="00763411" w:rsidP="00763411">
      <w:pPr>
        <w:numPr>
          <w:ilvl w:val="0"/>
          <w:numId w:val="26"/>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Soap:</w:t>
      </w:r>
      <w:r w:rsidRPr="000D2506">
        <w:rPr>
          <w:rFonts w:ascii="Times New Roman" w:eastAsia="Times New Roman" w:hAnsi="Times New Roman" w:cs="Times New Roman"/>
          <w:color w:val="000000"/>
          <w:sz w:val="24"/>
          <w:szCs w:val="24"/>
        </w:rPr>
        <w:t xml:space="preserve">  Soap, in any basic form, whether it is dish soap, blea</w:t>
      </w:r>
      <w:r w:rsidR="0041270A" w:rsidRPr="000D2506">
        <w:rPr>
          <w:rFonts w:ascii="Times New Roman" w:eastAsia="Times New Roman" w:hAnsi="Times New Roman" w:cs="Times New Roman"/>
          <w:color w:val="000000"/>
          <w:sz w:val="24"/>
          <w:szCs w:val="24"/>
        </w:rPr>
        <w:t>ch, or hand soap</w:t>
      </w:r>
      <w:r w:rsidRPr="000D2506">
        <w:rPr>
          <w:rFonts w:ascii="Times New Roman" w:eastAsia="Times New Roman" w:hAnsi="Times New Roman" w:cs="Times New Roman"/>
          <w:color w:val="000000"/>
          <w:sz w:val="24"/>
          <w:szCs w:val="24"/>
        </w:rPr>
        <w:t>, can be mixed with water to remove ants.  It is an effective way of removing a pheromone trail left by foraging ants, and can remove ants that are present in small numbers from an area.  This is a good option when the ants present are attracted to food in an area, or if there are only a few present.</w:t>
      </w:r>
    </w:p>
    <w:p w14:paraId="24BDFD62"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7AE5033" w14:textId="3DC957F4" w:rsidR="00763411" w:rsidRDefault="00763411" w:rsidP="00763411">
      <w:pPr>
        <w:numPr>
          <w:ilvl w:val="0"/>
          <w:numId w:val="27"/>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Dusts:</w:t>
      </w:r>
      <w:r w:rsidR="00BE5E55">
        <w:rPr>
          <w:rFonts w:ascii="Times New Roman" w:eastAsia="Times New Roman" w:hAnsi="Times New Roman" w:cs="Times New Roman"/>
          <w:color w:val="000000"/>
          <w:sz w:val="24"/>
          <w:szCs w:val="24"/>
        </w:rPr>
        <w:t xml:space="preserve">  Dusts</w:t>
      </w:r>
      <w:r w:rsidRPr="000D2506">
        <w:rPr>
          <w:rFonts w:ascii="Times New Roman" w:eastAsia="Times New Roman" w:hAnsi="Times New Roman" w:cs="Times New Roman"/>
          <w:color w:val="000000"/>
          <w:sz w:val="24"/>
          <w:szCs w:val="24"/>
        </w:rPr>
        <w:t xml:space="preserve"> can be blown into cracks and crevices using a hand bellows or a power duster.  Dusts are long lasting, and can be effective at preventing ants from entering and establishing threshold levels within a facility.</w:t>
      </w:r>
    </w:p>
    <w:p w14:paraId="0374D97F"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34C8933C"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0DC5442F"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63D57B51"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0FE8ADC4"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6C5EFBC9" w14:textId="77777777" w:rsidR="000A6961" w:rsidRPr="000D2506" w:rsidRDefault="000A6961" w:rsidP="000A6961">
      <w:pPr>
        <w:spacing w:after="0" w:line="240" w:lineRule="auto"/>
        <w:textAlignment w:val="baseline"/>
        <w:rPr>
          <w:rFonts w:ascii="Times New Roman" w:eastAsia="Times New Roman" w:hAnsi="Times New Roman" w:cs="Times New Roman"/>
          <w:color w:val="000000"/>
          <w:sz w:val="24"/>
          <w:szCs w:val="24"/>
        </w:rPr>
      </w:pPr>
    </w:p>
    <w:p w14:paraId="654785D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3E5CC91" w14:textId="77777777" w:rsidR="00763411" w:rsidRPr="000D2506" w:rsidRDefault="00763411" w:rsidP="00763411">
      <w:pPr>
        <w:numPr>
          <w:ilvl w:val="0"/>
          <w:numId w:val="28"/>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Baits:</w:t>
      </w:r>
      <w:r w:rsidRPr="000D2506">
        <w:rPr>
          <w:rFonts w:ascii="Times New Roman" w:eastAsia="Times New Roman" w:hAnsi="Times New Roman" w:cs="Times New Roman"/>
          <w:color w:val="000000"/>
          <w:sz w:val="24"/>
          <w:szCs w:val="24"/>
        </w:rPr>
        <w:t xml:space="preserve"> Baits, and bait stations, are an effective means of controlling ants.  Baits draw existing ants in with an attractant, which is ingested or carried back to the colony.  The bait, which also contains a pesticide, is then shared with other ants in the colony, and kills multiple ants. Baits</w:t>
      </w:r>
      <w:r w:rsidR="007730E4" w:rsidRPr="000D2506">
        <w:rPr>
          <w:rFonts w:ascii="Times New Roman" w:eastAsia="Times New Roman" w:hAnsi="Times New Roman" w:cs="Times New Roman"/>
          <w:color w:val="000000"/>
          <w:sz w:val="24"/>
          <w:szCs w:val="24"/>
        </w:rPr>
        <w:t xml:space="preserve"> can be purchased</w:t>
      </w:r>
      <w:r w:rsidRPr="000D2506">
        <w:rPr>
          <w:rFonts w:ascii="Times New Roman" w:eastAsia="Times New Roman" w:hAnsi="Times New Roman" w:cs="Times New Roman"/>
          <w:color w:val="000000"/>
          <w:sz w:val="24"/>
          <w:szCs w:val="24"/>
        </w:rPr>
        <w:t xml:space="preserve"> in premade bait stations, or you can buy empty bait stations and make your own buffet of ant baits.  Baits not already encapsulated within a station should be placed in areas where the chance for human contact is minimized.  It is important to know the species of ant to determine what type of bait is most attractive to that species during each period of the year (protein, sugar, fat).  Many empty bait stations have multiple indentations so that multiple types of bait can be placed out for ants.  This can help reduce the risk of bait aversion and pesticide resistance.  Baits are most effective when </w:t>
      </w:r>
      <w:proofErr w:type="gramStart"/>
      <w:r w:rsidRPr="000D2506">
        <w:rPr>
          <w:rFonts w:ascii="Times New Roman" w:eastAsia="Times New Roman" w:hAnsi="Times New Roman" w:cs="Times New Roman"/>
          <w:color w:val="000000"/>
          <w:sz w:val="24"/>
          <w:szCs w:val="24"/>
        </w:rPr>
        <w:t>competing</w:t>
      </w:r>
      <w:proofErr w:type="gramEnd"/>
      <w:r w:rsidRPr="000D2506">
        <w:rPr>
          <w:rFonts w:ascii="Times New Roman" w:eastAsia="Times New Roman" w:hAnsi="Times New Roman" w:cs="Times New Roman"/>
          <w:color w:val="000000"/>
          <w:sz w:val="24"/>
          <w:szCs w:val="24"/>
        </w:rPr>
        <w:t xml:space="preserve"> food sources have been removed, leaving only the bait placed out by the technician as a food source.  Baits should only be placed out for an existing ant population, and should be removed after the ant population decreases past the action threshold levels.  This will help prevent more ants from being attracted to the area.</w:t>
      </w:r>
    </w:p>
    <w:p w14:paraId="21E5932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F4ABC51" w14:textId="77777777" w:rsidR="00763411" w:rsidRPr="000D2506" w:rsidRDefault="00763411" w:rsidP="00763411">
      <w:pPr>
        <w:numPr>
          <w:ilvl w:val="0"/>
          <w:numId w:val="2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Broadcast pesticides:</w:t>
      </w:r>
      <w:r w:rsidRPr="000D2506">
        <w:rPr>
          <w:rFonts w:ascii="Times New Roman" w:eastAsia="Times New Roman" w:hAnsi="Times New Roman" w:cs="Times New Roman"/>
          <w:color w:val="000000"/>
          <w:sz w:val="24"/>
          <w:szCs w:val="24"/>
        </w:rPr>
        <w:t xml:space="preserve">  When ants persist after exclusion, sanitation, and baiting, a broadcast pesticide application can be considered.  The label of the pesticide is the law, and must be followed for each application.  Choose your product carefully; a product that works effectively against one species of ant may not effectively control a different species.  In instances where fire ants or carpenter ants are present, this option might be the first and most effective option.</w:t>
      </w:r>
    </w:p>
    <w:p w14:paraId="7127735F"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181FEC6" w14:textId="77777777" w:rsidR="00763411" w:rsidRPr="000D2506" w:rsidRDefault="00763411" w:rsidP="00763411">
      <w:pPr>
        <w:numPr>
          <w:ilvl w:val="0"/>
          <w:numId w:val="30"/>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Miscellaneous:</w:t>
      </w:r>
      <w:r w:rsidRPr="000D2506">
        <w:rPr>
          <w:rFonts w:ascii="Times New Roman" w:eastAsia="Times New Roman" w:hAnsi="Times New Roman" w:cs="Times New Roman"/>
          <w:color w:val="000000"/>
          <w:sz w:val="24"/>
          <w:szCs w:val="24"/>
        </w:rPr>
        <w:t xml:space="preserve">  Diatomaceous earth, silica gels, and botanical products are additional options available on the market.  These products may be requested by the client you are servicing.  These options are relatively non-toxic to humans, and are often considered ‘green’ options, but o</w:t>
      </w:r>
      <w:r w:rsidR="00B71A48" w:rsidRPr="000D2506">
        <w:rPr>
          <w:rFonts w:ascii="Times New Roman" w:eastAsia="Times New Roman" w:hAnsi="Times New Roman" w:cs="Times New Roman"/>
          <w:color w:val="000000"/>
          <w:sz w:val="24"/>
          <w:szCs w:val="24"/>
        </w:rPr>
        <w:t>ften applications of these products lack success</w:t>
      </w:r>
      <w:r w:rsidRPr="000D2506">
        <w:rPr>
          <w:rFonts w:ascii="Times New Roman" w:eastAsia="Times New Roman" w:hAnsi="Times New Roman" w:cs="Times New Roman"/>
          <w:color w:val="000000"/>
          <w:sz w:val="24"/>
          <w:szCs w:val="24"/>
        </w:rPr>
        <w:t>.  It is important to provide not only efficient service to a client, but comfort and peace of mind.  If a client has a low infestation of ants, and requests one of these options, they could be efficient at decreasing populations to a tolerable level.  For a large infestation of ants, especially when a client does not have the peace of mind and patience to experiment with products that do not have proven efficacy, these may not be the best options.</w:t>
      </w:r>
    </w:p>
    <w:p w14:paraId="43179DC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2EE4815"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5A4FFD0F"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9AC0177"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66C103FA"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5C26E2E"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5F09A4D0"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004B20E"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F2F8B8B"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E091FC5"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3F14C553"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AE2C544"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08B67974"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5B5E1003"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29917C2"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C0C25A4" w14:textId="5041A62B" w:rsidR="00763411" w:rsidRPr="000D2506" w:rsidRDefault="00621299" w:rsidP="003A01EF">
      <w:pPr>
        <w:pStyle w:val="Style3"/>
      </w:pPr>
      <w:bookmarkStart w:id="56" w:name="_Toc451498153"/>
      <w:r>
        <w:t>Red Imported Fire A</w:t>
      </w:r>
      <w:r w:rsidR="00763411" w:rsidRPr="000D2506">
        <w:t>nt</w:t>
      </w:r>
      <w:bookmarkEnd w:id="56"/>
    </w:p>
    <w:p w14:paraId="790D02AE"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Due to the biting nature of this insect, few IPM options are available for control.  The red imported fire ant (RIFA) can be a major pest in the southern United States.  If RIFA is found indoors, it is important to find the colony.  Always try to control the pest at its source.  If you can control the nest of the ant, you can have more complete and effective control of foragers that have made their way inside.</w:t>
      </w:r>
    </w:p>
    <w:p w14:paraId="032CC207"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71C40E9" w14:textId="77777777" w:rsidR="00763411" w:rsidRPr="000D2506" w:rsidRDefault="00763411" w:rsidP="00763411">
      <w:pPr>
        <w:numPr>
          <w:ilvl w:val="0"/>
          <w:numId w:val="3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Bait:</w:t>
      </w:r>
      <w:r w:rsidRPr="000D2506">
        <w:rPr>
          <w:rFonts w:ascii="Times New Roman" w:eastAsia="Times New Roman" w:hAnsi="Times New Roman" w:cs="Times New Roman"/>
          <w:color w:val="000000"/>
          <w:sz w:val="24"/>
          <w:szCs w:val="24"/>
        </w:rPr>
        <w:t xml:space="preserve">  Depending on the time of year, outside temperatures, weather, and current behavior of the ants, baits can be applied directly the ant mound.</w:t>
      </w:r>
    </w:p>
    <w:p w14:paraId="41F31798"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5DCF0BF" w14:textId="77777777" w:rsidR="00763411" w:rsidRPr="000D2506" w:rsidRDefault="00763411" w:rsidP="00763411">
      <w:pPr>
        <w:numPr>
          <w:ilvl w:val="0"/>
          <w:numId w:val="3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Granular applications:</w:t>
      </w:r>
      <w:r w:rsidRPr="000D2506">
        <w:rPr>
          <w:rFonts w:ascii="Times New Roman" w:eastAsia="Times New Roman" w:hAnsi="Times New Roman" w:cs="Times New Roman"/>
          <w:color w:val="000000"/>
          <w:sz w:val="24"/>
          <w:szCs w:val="24"/>
        </w:rPr>
        <w:t xml:space="preserve">  Granular pesticides that can be applied to a mound, but that are not </w:t>
      </w:r>
      <w:r w:rsidR="00835DF1" w:rsidRPr="000D2506">
        <w:rPr>
          <w:rFonts w:ascii="Times New Roman" w:eastAsia="Times New Roman" w:hAnsi="Times New Roman" w:cs="Times New Roman"/>
          <w:color w:val="000000"/>
          <w:sz w:val="24"/>
          <w:szCs w:val="24"/>
        </w:rPr>
        <w:t>bait</w:t>
      </w:r>
      <w:r w:rsidRPr="000D2506">
        <w:rPr>
          <w:rFonts w:ascii="Times New Roman" w:eastAsia="Times New Roman" w:hAnsi="Times New Roman" w:cs="Times New Roman"/>
          <w:color w:val="000000"/>
          <w:sz w:val="24"/>
          <w:szCs w:val="24"/>
        </w:rPr>
        <w:t xml:space="preserve">, can be an effective measure against RIFA.  These products are applied to the mound, watered in, and can provide </w:t>
      </w:r>
      <w:r w:rsidR="00CE03D8" w:rsidRPr="000D2506">
        <w:rPr>
          <w:rFonts w:ascii="Times New Roman" w:eastAsia="Times New Roman" w:hAnsi="Times New Roman" w:cs="Times New Roman"/>
          <w:color w:val="000000"/>
          <w:sz w:val="24"/>
          <w:szCs w:val="24"/>
        </w:rPr>
        <w:t>fast acting, effective control</w:t>
      </w:r>
      <w:r w:rsidRPr="000D2506">
        <w:rPr>
          <w:rFonts w:ascii="Times New Roman" w:eastAsia="Times New Roman" w:hAnsi="Times New Roman" w:cs="Times New Roman"/>
          <w:color w:val="000000"/>
          <w:sz w:val="24"/>
          <w:szCs w:val="24"/>
        </w:rPr>
        <w:t>.  These products work by releasing a toxin once wet, which kill the queen and workers of the colony.</w:t>
      </w:r>
    </w:p>
    <w:p w14:paraId="280C90A7" w14:textId="77777777" w:rsidR="00835DF1" w:rsidRPr="000D2506" w:rsidRDefault="00835DF1" w:rsidP="00835DF1">
      <w:pPr>
        <w:spacing w:after="0" w:line="240" w:lineRule="auto"/>
        <w:ind w:left="720"/>
        <w:textAlignment w:val="baseline"/>
        <w:rPr>
          <w:rFonts w:ascii="Times New Roman" w:eastAsia="Times New Roman" w:hAnsi="Times New Roman" w:cs="Times New Roman"/>
          <w:color w:val="000000"/>
          <w:sz w:val="24"/>
          <w:szCs w:val="24"/>
        </w:rPr>
      </w:pPr>
    </w:p>
    <w:p w14:paraId="0516122A" w14:textId="77777777" w:rsidR="00835DF1" w:rsidRPr="000D2506" w:rsidRDefault="00835DF1" w:rsidP="00763411">
      <w:pPr>
        <w:numPr>
          <w:ilvl w:val="0"/>
          <w:numId w:val="3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color w:val="000000"/>
          <w:sz w:val="24"/>
          <w:szCs w:val="24"/>
          <w:u w:val="single"/>
        </w:rPr>
        <w:t>Broadcast pesticides:</w:t>
      </w:r>
      <w:r w:rsidRPr="000D2506">
        <w:rPr>
          <w:rFonts w:ascii="Times New Roman" w:eastAsia="Times New Roman" w:hAnsi="Times New Roman" w:cs="Times New Roman"/>
          <w:color w:val="000000"/>
          <w:sz w:val="24"/>
          <w:szCs w:val="24"/>
        </w:rPr>
        <w:t xml:space="preserve">  If the weather does not permit, timing is inopportune, or the period of the year is ineffective for baits and granular applications, a broadcast spray can be applied directly to the ant mound.  Various options exist on the market.  It is important to apply enough chemical to thoroughly soak the mound, but not cause run-off side effects.  Read and follow all product labels.</w:t>
      </w:r>
    </w:p>
    <w:p w14:paraId="3AC39147"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BA91739" w14:textId="0B18B43D" w:rsidR="00763411" w:rsidRDefault="00763411" w:rsidP="00763411">
      <w:pPr>
        <w:numPr>
          <w:ilvl w:val="0"/>
          <w:numId w:val="33"/>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Miscellaneous:</w:t>
      </w:r>
      <w:r w:rsidRPr="000D2506">
        <w:rPr>
          <w:rFonts w:ascii="Times New Roman" w:eastAsia="Times New Roman" w:hAnsi="Times New Roman" w:cs="Times New Roman"/>
          <w:color w:val="000000"/>
          <w:sz w:val="24"/>
          <w:szCs w:val="24"/>
        </w:rPr>
        <w:t xml:space="preserve">  Other means of control, such as biocontrol for RIFA via </w:t>
      </w:r>
      <w:proofErr w:type="spellStart"/>
      <w:r w:rsidRPr="000D2506">
        <w:rPr>
          <w:rFonts w:ascii="Times New Roman" w:eastAsia="Times New Roman" w:hAnsi="Times New Roman" w:cs="Times New Roman"/>
          <w:color w:val="000000"/>
          <w:sz w:val="24"/>
          <w:szCs w:val="24"/>
        </w:rPr>
        <w:t>phorid</w:t>
      </w:r>
      <w:proofErr w:type="spellEnd"/>
      <w:r w:rsidRPr="000D2506">
        <w:rPr>
          <w:rFonts w:ascii="Times New Roman" w:eastAsia="Times New Roman" w:hAnsi="Times New Roman" w:cs="Times New Roman"/>
          <w:color w:val="000000"/>
          <w:sz w:val="24"/>
          <w:szCs w:val="24"/>
        </w:rPr>
        <w:t xml:space="preserve"> flies, baiting large swaths of landscape (such as quads, green spaces, gardens, landscaping, </w:t>
      </w:r>
      <w:r w:rsidR="00CE03D8" w:rsidRPr="000D2506">
        <w:rPr>
          <w:rFonts w:ascii="Times New Roman" w:eastAsia="Times New Roman" w:hAnsi="Times New Roman" w:cs="Times New Roman"/>
          <w:color w:val="000000"/>
          <w:sz w:val="24"/>
          <w:szCs w:val="24"/>
        </w:rPr>
        <w:t>etc.</w:t>
      </w:r>
      <w:r w:rsidRPr="000D2506">
        <w:rPr>
          <w:rFonts w:ascii="Times New Roman" w:eastAsia="Times New Roman" w:hAnsi="Times New Roman" w:cs="Times New Roman"/>
          <w:color w:val="000000"/>
          <w:sz w:val="24"/>
          <w:szCs w:val="24"/>
        </w:rPr>
        <w:t>), are not controlled by structural pest technicians, who</w:t>
      </w:r>
      <w:r w:rsidR="001376BF">
        <w:rPr>
          <w:rFonts w:ascii="Times New Roman" w:eastAsia="Times New Roman" w:hAnsi="Times New Roman" w:cs="Times New Roman"/>
          <w:color w:val="000000"/>
          <w:sz w:val="24"/>
          <w:szCs w:val="24"/>
        </w:rPr>
        <w:t xml:space="preserve"> only apply chemicals up to 10 feet</w:t>
      </w:r>
      <w:r w:rsidRPr="000D2506">
        <w:rPr>
          <w:rFonts w:ascii="Times New Roman" w:eastAsia="Times New Roman" w:hAnsi="Times New Roman" w:cs="Times New Roman"/>
          <w:color w:val="000000"/>
          <w:sz w:val="24"/>
          <w:szCs w:val="24"/>
        </w:rPr>
        <w:t xml:space="preserve"> out from a building, but by Agricultural, Forest, or Lawn and Ornamental pest technicians.  This book is a reference guide that applies most directly to </w:t>
      </w:r>
      <w:r w:rsidR="00835DF1" w:rsidRPr="000D2506">
        <w:rPr>
          <w:rFonts w:ascii="Times New Roman" w:eastAsia="Times New Roman" w:hAnsi="Times New Roman" w:cs="Times New Roman"/>
          <w:color w:val="000000"/>
          <w:sz w:val="24"/>
          <w:szCs w:val="24"/>
        </w:rPr>
        <w:t>Structural Pest, and any insect</w:t>
      </w:r>
      <w:r w:rsidRPr="000D2506">
        <w:rPr>
          <w:rFonts w:ascii="Times New Roman" w:eastAsia="Times New Roman" w:hAnsi="Times New Roman" w:cs="Times New Roman"/>
          <w:color w:val="000000"/>
          <w:sz w:val="24"/>
          <w:szCs w:val="24"/>
        </w:rPr>
        <w:t xml:space="preserve"> issues that do not directly apply to this category must be directed to the appropriate department. </w:t>
      </w:r>
    </w:p>
    <w:p w14:paraId="0631510F"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2CFF6F49"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5E5D1E42"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355EA28B"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0A8E7CCD"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175670D5"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6A33633C"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5072D60E"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608AA815"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425F1508"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54B6A0DB"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7D45E04D"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7CBAD5A4"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26A2F588"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54B22D1C"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527968AE"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16B1CF6D" w14:textId="77777777" w:rsidR="000A6961" w:rsidRPr="000D2506" w:rsidRDefault="000A6961" w:rsidP="000A6961">
      <w:pPr>
        <w:spacing w:after="0" w:line="240" w:lineRule="auto"/>
        <w:textAlignment w:val="baseline"/>
        <w:rPr>
          <w:rFonts w:ascii="Times New Roman" w:eastAsia="Times New Roman" w:hAnsi="Times New Roman" w:cs="Times New Roman"/>
          <w:color w:val="000000"/>
          <w:sz w:val="24"/>
          <w:szCs w:val="24"/>
        </w:rPr>
      </w:pPr>
    </w:p>
    <w:p w14:paraId="20ECDC0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9C17E77" w14:textId="3291DCE9" w:rsidR="00763411" w:rsidRPr="000D2506" w:rsidRDefault="00621299" w:rsidP="003A01EF">
      <w:pPr>
        <w:pStyle w:val="Style3"/>
      </w:pPr>
      <w:bookmarkStart w:id="57" w:name="_Toc451498154"/>
      <w:r>
        <w:t>Carpenter A</w:t>
      </w:r>
      <w:r w:rsidR="00763411" w:rsidRPr="000D2506">
        <w:t>nt</w:t>
      </w:r>
      <w:bookmarkEnd w:id="57"/>
    </w:p>
    <w:p w14:paraId="4F1D5C1E"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Contrary to popular belief, carpenter ants do not feed on wood.  Instead, they hollow out the wooden structures they are living in, i.e. logs, branches, timber, posts, railroad ties, and wood used in homes and other structures.  Carpenter ants keep their galleries clean.  After tunneling into wood, they push the waste material out of the nest.  Waste material is a coarse, sawdust-like material that can accumulate outside of the nest in a conical shape.  Control is most effective when you are able to locate the colony.  If the colony is not located within a structure, but rather is outs</w:t>
      </w:r>
      <w:r w:rsidR="00835DF1" w:rsidRPr="000D2506">
        <w:rPr>
          <w:rFonts w:ascii="Times New Roman" w:eastAsia="Times New Roman" w:hAnsi="Times New Roman" w:cs="Times New Roman"/>
          <w:color w:val="000000"/>
          <w:sz w:val="24"/>
          <w:szCs w:val="24"/>
        </w:rPr>
        <w:t>ide the structure, try to remove nesting material</w:t>
      </w:r>
      <w:r w:rsidRPr="000D2506">
        <w:rPr>
          <w:rFonts w:ascii="Times New Roman" w:eastAsia="Times New Roman" w:hAnsi="Times New Roman" w:cs="Times New Roman"/>
          <w:color w:val="000000"/>
          <w:sz w:val="24"/>
          <w:szCs w:val="24"/>
        </w:rPr>
        <w:t>.  Prune back vegetation, including trees, to prevent ants from easily accessing a structure.  If the colony is located within a building or within 10 feet of a building, chemical control is likely needed.  Carpenter ants can cause structural damage and need to be eliminated.  It is imperative to locate the colony, because satellite colonies can exist.</w:t>
      </w:r>
    </w:p>
    <w:p w14:paraId="3463D047"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43A046A" w14:textId="77777777" w:rsidR="00835DF1" w:rsidRPr="000D2506" w:rsidRDefault="00835DF1" w:rsidP="00763411">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Pesticide Options</w:t>
      </w:r>
    </w:p>
    <w:p w14:paraId="70C8416E" w14:textId="77777777" w:rsidR="00763411" w:rsidRPr="000D2506" w:rsidRDefault="00763411" w:rsidP="00763411">
      <w:pPr>
        <w:numPr>
          <w:ilvl w:val="0"/>
          <w:numId w:val="3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Bait:</w:t>
      </w:r>
      <w:r w:rsidRPr="000D2506">
        <w:rPr>
          <w:rFonts w:ascii="Times New Roman" w:eastAsia="Times New Roman" w:hAnsi="Times New Roman" w:cs="Times New Roman"/>
          <w:color w:val="000000"/>
          <w:sz w:val="24"/>
          <w:szCs w:val="24"/>
        </w:rPr>
        <w:t xml:space="preserve">  Carpenter ants diet varies, and baits are usually not effective. </w:t>
      </w:r>
    </w:p>
    <w:p w14:paraId="4D82FA98" w14:textId="77777777" w:rsidR="00835DF1" w:rsidRPr="000D2506" w:rsidRDefault="00835DF1" w:rsidP="00835DF1">
      <w:pPr>
        <w:spacing w:after="0" w:line="240" w:lineRule="auto"/>
        <w:ind w:left="720"/>
        <w:textAlignment w:val="baseline"/>
        <w:rPr>
          <w:rFonts w:ascii="Times New Roman" w:eastAsia="Times New Roman" w:hAnsi="Times New Roman" w:cs="Times New Roman"/>
          <w:color w:val="000000"/>
          <w:sz w:val="24"/>
          <w:szCs w:val="24"/>
        </w:rPr>
      </w:pPr>
    </w:p>
    <w:p w14:paraId="34D466C5" w14:textId="77777777" w:rsidR="00763411" w:rsidRPr="000D2506" w:rsidRDefault="00763411" w:rsidP="00763411">
      <w:pPr>
        <w:numPr>
          <w:ilvl w:val="0"/>
          <w:numId w:val="35"/>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Dusts:</w:t>
      </w:r>
      <w:r w:rsidRPr="000D2506">
        <w:rPr>
          <w:rFonts w:ascii="Times New Roman" w:eastAsia="Times New Roman" w:hAnsi="Times New Roman" w:cs="Times New Roman"/>
          <w:color w:val="000000"/>
          <w:sz w:val="24"/>
          <w:szCs w:val="24"/>
        </w:rPr>
        <w:t xml:space="preserve">  Nests can be concealed within wall voids, hollow doors, in attics, or in floors.  It may be necessary to drill small holes into walls, floors, or ceilings to access the colony.  Dusts should not be applied indiscriminately.  Instead, the colony should be located and dust sho</w:t>
      </w:r>
      <w:r w:rsidR="00835DF1" w:rsidRPr="000D2506">
        <w:rPr>
          <w:rFonts w:ascii="Times New Roman" w:eastAsia="Times New Roman" w:hAnsi="Times New Roman" w:cs="Times New Roman"/>
          <w:color w:val="000000"/>
          <w:sz w:val="24"/>
          <w:szCs w:val="24"/>
        </w:rPr>
        <w:t>uld be applied directly to the colony</w:t>
      </w:r>
      <w:r w:rsidRPr="000D2506">
        <w:rPr>
          <w:rFonts w:ascii="Times New Roman" w:eastAsia="Times New Roman" w:hAnsi="Times New Roman" w:cs="Times New Roman"/>
          <w:color w:val="000000"/>
          <w:sz w:val="24"/>
          <w:szCs w:val="24"/>
        </w:rPr>
        <w:t>.  </w:t>
      </w:r>
    </w:p>
    <w:p w14:paraId="53776D54"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7AA2096" w14:textId="77777777" w:rsidR="00763411" w:rsidRPr="000D2506" w:rsidRDefault="00763411" w:rsidP="00763411">
      <w:pPr>
        <w:numPr>
          <w:ilvl w:val="0"/>
          <w:numId w:val="36"/>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Liquid Formulations:</w:t>
      </w:r>
      <w:r w:rsidRPr="000D2506">
        <w:rPr>
          <w:rFonts w:ascii="Times New Roman" w:eastAsia="Times New Roman" w:hAnsi="Times New Roman" w:cs="Times New Roman"/>
          <w:color w:val="000000"/>
          <w:sz w:val="24"/>
          <w:szCs w:val="24"/>
        </w:rPr>
        <w:t xml:space="preserve">  Spraying ant trails, or spraying visible ants is not an effective means of control.  Carpenter ants have large colonies, and control is most effective when the nest is targeted.  An exception to this rule is when a transfer liquid insecticide is used.  Products such as these do not kill the insect immediately, but instead is carried back to the colony and transferred to </w:t>
      </w:r>
      <w:proofErr w:type="spellStart"/>
      <w:r w:rsidRPr="000D2506">
        <w:rPr>
          <w:rFonts w:ascii="Times New Roman" w:eastAsia="Times New Roman" w:hAnsi="Times New Roman" w:cs="Times New Roman"/>
          <w:color w:val="000000"/>
          <w:sz w:val="24"/>
          <w:szCs w:val="24"/>
        </w:rPr>
        <w:t>nestmates</w:t>
      </w:r>
      <w:proofErr w:type="spellEnd"/>
      <w:r w:rsidRPr="000D2506">
        <w:rPr>
          <w:rFonts w:ascii="Times New Roman" w:eastAsia="Times New Roman" w:hAnsi="Times New Roman" w:cs="Times New Roman"/>
          <w:color w:val="000000"/>
          <w:sz w:val="24"/>
          <w:szCs w:val="24"/>
        </w:rPr>
        <w:t xml:space="preserve"> via </w:t>
      </w:r>
      <w:proofErr w:type="spellStart"/>
      <w:r w:rsidRPr="000D2506">
        <w:rPr>
          <w:rFonts w:ascii="Times New Roman" w:eastAsia="Times New Roman" w:hAnsi="Times New Roman" w:cs="Times New Roman"/>
          <w:color w:val="000000"/>
          <w:sz w:val="24"/>
          <w:szCs w:val="24"/>
        </w:rPr>
        <w:t>antennating</w:t>
      </w:r>
      <w:proofErr w:type="spellEnd"/>
      <w:r w:rsidRPr="000D2506">
        <w:rPr>
          <w:rFonts w:ascii="Times New Roman" w:eastAsia="Times New Roman" w:hAnsi="Times New Roman" w:cs="Times New Roman"/>
          <w:color w:val="000000"/>
          <w:sz w:val="24"/>
          <w:szCs w:val="24"/>
        </w:rPr>
        <w:t xml:space="preserve"> and rubbing.  </w:t>
      </w:r>
    </w:p>
    <w:p w14:paraId="44B0D1A4" w14:textId="77777777" w:rsidR="00763411" w:rsidRDefault="00763411" w:rsidP="00763411">
      <w:pPr>
        <w:spacing w:after="0" w:line="240" w:lineRule="auto"/>
        <w:rPr>
          <w:rFonts w:ascii="Times New Roman" w:eastAsia="Times New Roman" w:hAnsi="Times New Roman" w:cs="Times New Roman"/>
          <w:sz w:val="24"/>
          <w:szCs w:val="24"/>
        </w:rPr>
      </w:pPr>
    </w:p>
    <w:p w14:paraId="3E6F57DF" w14:textId="77777777" w:rsidR="000A6961" w:rsidRDefault="000A6961" w:rsidP="00763411">
      <w:pPr>
        <w:spacing w:after="0" w:line="240" w:lineRule="auto"/>
        <w:rPr>
          <w:rFonts w:ascii="Times New Roman" w:eastAsia="Times New Roman" w:hAnsi="Times New Roman" w:cs="Times New Roman"/>
          <w:sz w:val="24"/>
          <w:szCs w:val="24"/>
        </w:rPr>
      </w:pPr>
    </w:p>
    <w:p w14:paraId="508AE698" w14:textId="77777777" w:rsidR="000A6961" w:rsidRDefault="000A6961" w:rsidP="00763411">
      <w:pPr>
        <w:spacing w:after="0" w:line="240" w:lineRule="auto"/>
        <w:rPr>
          <w:rFonts w:ascii="Times New Roman" w:eastAsia="Times New Roman" w:hAnsi="Times New Roman" w:cs="Times New Roman"/>
          <w:sz w:val="24"/>
          <w:szCs w:val="24"/>
        </w:rPr>
      </w:pPr>
    </w:p>
    <w:p w14:paraId="7BBD3439" w14:textId="77777777" w:rsidR="000A6961" w:rsidRDefault="000A6961" w:rsidP="00763411">
      <w:pPr>
        <w:spacing w:after="0" w:line="240" w:lineRule="auto"/>
        <w:rPr>
          <w:rFonts w:ascii="Times New Roman" w:eastAsia="Times New Roman" w:hAnsi="Times New Roman" w:cs="Times New Roman"/>
          <w:sz w:val="24"/>
          <w:szCs w:val="24"/>
        </w:rPr>
      </w:pPr>
    </w:p>
    <w:p w14:paraId="24897B33" w14:textId="77777777" w:rsidR="000A6961" w:rsidRDefault="000A6961" w:rsidP="00763411">
      <w:pPr>
        <w:spacing w:after="0" w:line="240" w:lineRule="auto"/>
        <w:rPr>
          <w:rFonts w:ascii="Times New Roman" w:eastAsia="Times New Roman" w:hAnsi="Times New Roman" w:cs="Times New Roman"/>
          <w:sz w:val="24"/>
          <w:szCs w:val="24"/>
        </w:rPr>
      </w:pPr>
    </w:p>
    <w:p w14:paraId="49481D2E" w14:textId="77777777" w:rsidR="000A6961" w:rsidRDefault="000A6961" w:rsidP="00763411">
      <w:pPr>
        <w:spacing w:after="0" w:line="240" w:lineRule="auto"/>
        <w:rPr>
          <w:rFonts w:ascii="Times New Roman" w:eastAsia="Times New Roman" w:hAnsi="Times New Roman" w:cs="Times New Roman"/>
          <w:sz w:val="24"/>
          <w:szCs w:val="24"/>
        </w:rPr>
      </w:pPr>
    </w:p>
    <w:p w14:paraId="6E945CC1" w14:textId="77777777" w:rsidR="000A6961" w:rsidRDefault="000A6961" w:rsidP="00763411">
      <w:pPr>
        <w:spacing w:after="0" w:line="240" w:lineRule="auto"/>
        <w:rPr>
          <w:rFonts w:ascii="Times New Roman" w:eastAsia="Times New Roman" w:hAnsi="Times New Roman" w:cs="Times New Roman"/>
          <w:sz w:val="24"/>
          <w:szCs w:val="24"/>
        </w:rPr>
      </w:pPr>
    </w:p>
    <w:p w14:paraId="4CB7394B" w14:textId="77777777" w:rsidR="000A6961" w:rsidRDefault="000A6961" w:rsidP="00763411">
      <w:pPr>
        <w:spacing w:after="0" w:line="240" w:lineRule="auto"/>
        <w:rPr>
          <w:rFonts w:ascii="Times New Roman" w:eastAsia="Times New Roman" w:hAnsi="Times New Roman" w:cs="Times New Roman"/>
          <w:sz w:val="24"/>
          <w:szCs w:val="24"/>
        </w:rPr>
      </w:pPr>
    </w:p>
    <w:p w14:paraId="2C1DE2B7" w14:textId="77777777" w:rsidR="000A6961" w:rsidRDefault="000A6961" w:rsidP="00763411">
      <w:pPr>
        <w:spacing w:after="0" w:line="240" w:lineRule="auto"/>
        <w:rPr>
          <w:rFonts w:ascii="Times New Roman" w:eastAsia="Times New Roman" w:hAnsi="Times New Roman" w:cs="Times New Roman"/>
          <w:sz w:val="24"/>
          <w:szCs w:val="24"/>
        </w:rPr>
      </w:pPr>
    </w:p>
    <w:p w14:paraId="118F529C" w14:textId="77777777" w:rsidR="000A6961" w:rsidRDefault="000A6961" w:rsidP="00763411">
      <w:pPr>
        <w:spacing w:after="0" w:line="240" w:lineRule="auto"/>
        <w:rPr>
          <w:rFonts w:ascii="Times New Roman" w:eastAsia="Times New Roman" w:hAnsi="Times New Roman" w:cs="Times New Roman"/>
          <w:sz w:val="24"/>
          <w:szCs w:val="24"/>
        </w:rPr>
      </w:pPr>
    </w:p>
    <w:p w14:paraId="4260F321" w14:textId="77777777" w:rsidR="000A6961" w:rsidRDefault="000A6961" w:rsidP="00763411">
      <w:pPr>
        <w:spacing w:after="0" w:line="240" w:lineRule="auto"/>
        <w:rPr>
          <w:rFonts w:ascii="Times New Roman" w:eastAsia="Times New Roman" w:hAnsi="Times New Roman" w:cs="Times New Roman"/>
          <w:sz w:val="24"/>
          <w:szCs w:val="24"/>
        </w:rPr>
      </w:pPr>
    </w:p>
    <w:p w14:paraId="1C5C0545" w14:textId="77777777" w:rsidR="000A6961" w:rsidRDefault="000A6961" w:rsidP="00763411">
      <w:pPr>
        <w:spacing w:after="0" w:line="240" w:lineRule="auto"/>
        <w:rPr>
          <w:rFonts w:ascii="Times New Roman" w:eastAsia="Times New Roman" w:hAnsi="Times New Roman" w:cs="Times New Roman"/>
          <w:sz w:val="24"/>
          <w:szCs w:val="24"/>
        </w:rPr>
      </w:pPr>
    </w:p>
    <w:p w14:paraId="1142D819" w14:textId="77777777" w:rsidR="000A6961" w:rsidRDefault="000A6961" w:rsidP="00763411">
      <w:pPr>
        <w:spacing w:after="0" w:line="240" w:lineRule="auto"/>
        <w:rPr>
          <w:rFonts w:ascii="Times New Roman" w:eastAsia="Times New Roman" w:hAnsi="Times New Roman" w:cs="Times New Roman"/>
          <w:sz w:val="24"/>
          <w:szCs w:val="24"/>
        </w:rPr>
      </w:pPr>
    </w:p>
    <w:p w14:paraId="4C68FB1E" w14:textId="77777777" w:rsidR="000A6961" w:rsidRDefault="000A6961" w:rsidP="00763411">
      <w:pPr>
        <w:spacing w:after="0" w:line="240" w:lineRule="auto"/>
        <w:rPr>
          <w:rFonts w:ascii="Times New Roman" w:eastAsia="Times New Roman" w:hAnsi="Times New Roman" w:cs="Times New Roman"/>
          <w:sz w:val="24"/>
          <w:szCs w:val="24"/>
        </w:rPr>
      </w:pPr>
    </w:p>
    <w:p w14:paraId="7276850A" w14:textId="77777777" w:rsidR="000A6961" w:rsidRDefault="000A6961" w:rsidP="00763411">
      <w:pPr>
        <w:spacing w:after="0" w:line="240" w:lineRule="auto"/>
        <w:rPr>
          <w:rFonts w:ascii="Times New Roman" w:eastAsia="Times New Roman" w:hAnsi="Times New Roman" w:cs="Times New Roman"/>
          <w:sz w:val="24"/>
          <w:szCs w:val="24"/>
        </w:rPr>
      </w:pPr>
    </w:p>
    <w:p w14:paraId="47DAB3FD" w14:textId="77777777" w:rsidR="000A6961" w:rsidRDefault="000A6961" w:rsidP="00763411">
      <w:pPr>
        <w:spacing w:after="0" w:line="240" w:lineRule="auto"/>
        <w:rPr>
          <w:rFonts w:ascii="Times New Roman" w:eastAsia="Times New Roman" w:hAnsi="Times New Roman" w:cs="Times New Roman"/>
          <w:sz w:val="24"/>
          <w:szCs w:val="24"/>
        </w:rPr>
      </w:pPr>
    </w:p>
    <w:p w14:paraId="2C37C535" w14:textId="77777777" w:rsidR="000A6961" w:rsidRDefault="000A6961" w:rsidP="00763411">
      <w:pPr>
        <w:spacing w:after="0" w:line="240" w:lineRule="auto"/>
        <w:rPr>
          <w:rFonts w:ascii="Times New Roman" w:eastAsia="Times New Roman" w:hAnsi="Times New Roman" w:cs="Times New Roman"/>
          <w:sz w:val="24"/>
          <w:szCs w:val="24"/>
        </w:rPr>
      </w:pPr>
    </w:p>
    <w:p w14:paraId="729542FD" w14:textId="77777777" w:rsidR="000A6961" w:rsidRPr="000D2506" w:rsidRDefault="000A6961" w:rsidP="00763411">
      <w:pPr>
        <w:spacing w:after="0" w:line="240" w:lineRule="auto"/>
        <w:rPr>
          <w:rFonts w:ascii="Times New Roman" w:eastAsia="Times New Roman" w:hAnsi="Times New Roman" w:cs="Times New Roman"/>
          <w:sz w:val="24"/>
          <w:szCs w:val="24"/>
        </w:rPr>
      </w:pPr>
    </w:p>
    <w:p w14:paraId="4E674E6E" w14:textId="77777777" w:rsidR="00373053" w:rsidRPr="000D2506" w:rsidRDefault="00373053" w:rsidP="00763411">
      <w:pPr>
        <w:spacing w:after="0" w:line="240" w:lineRule="auto"/>
        <w:rPr>
          <w:rFonts w:ascii="Times New Roman" w:eastAsia="Times New Roman" w:hAnsi="Times New Roman" w:cs="Times New Roman"/>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4680"/>
        <w:gridCol w:w="4680"/>
      </w:tblGrid>
      <w:tr w:rsidR="00763411" w:rsidRPr="000D2506" w14:paraId="538E5B61" w14:textId="77777777" w:rsidTr="00763411">
        <w:trPr>
          <w:trHeight w:val="405"/>
        </w:trPr>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C38A13C"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rPr>
              <w:t>Ants (Common House-Infesting) Action Threshold</w:t>
            </w:r>
          </w:p>
        </w:tc>
      </w:tr>
      <w:tr w:rsidR="00763411" w:rsidRPr="000D2506" w14:paraId="2787D6ED"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7547753"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Classrooms and Public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E7271E3"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Five (5) ants per room</w:t>
            </w:r>
          </w:p>
        </w:tc>
      </w:tr>
      <w:tr w:rsidR="00763411" w:rsidRPr="000D2506" w14:paraId="63DE8CF8"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14D0430"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Medical Facility</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2A660DC"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Five (5) ants per room</w:t>
            </w:r>
          </w:p>
        </w:tc>
      </w:tr>
      <w:tr w:rsidR="00763411" w:rsidRPr="000D2506" w14:paraId="18C23901"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BD2F702"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Kitchen</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75AFDAB"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Five (5) ants per room</w:t>
            </w:r>
          </w:p>
        </w:tc>
      </w:tr>
      <w:tr w:rsidR="00763411" w:rsidRPr="000D2506" w14:paraId="111BE8EF"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E119176"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Maintenance and Storage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3063B41"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20 ants per 100 square feet</w:t>
            </w:r>
          </w:p>
        </w:tc>
      </w:tr>
      <w:tr w:rsidR="00763411" w:rsidRPr="000D2506" w14:paraId="3EEC8C0D"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6C3D4C4"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Grounds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1C64908"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Two (2) field ant mounds per 250 square feet</w:t>
            </w:r>
          </w:p>
        </w:tc>
      </w:tr>
      <w:tr w:rsidR="00763411" w:rsidRPr="000D2506" w14:paraId="20C68F27" w14:textId="77777777" w:rsidTr="00763411">
        <w:trPr>
          <w:trHeight w:val="405"/>
        </w:trPr>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3C5A7E4"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rPr>
              <w:t>Fire Ant Action Threshold</w:t>
            </w:r>
          </w:p>
        </w:tc>
      </w:tr>
      <w:tr w:rsidR="00763411" w:rsidRPr="000D2506" w14:paraId="69DD4A03"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C6E7CEB"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Classrooms and Public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5BB3497"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Three (3) ants per room</w:t>
            </w:r>
          </w:p>
        </w:tc>
      </w:tr>
      <w:tr w:rsidR="00763411" w:rsidRPr="000D2506" w14:paraId="2FEAAD1D"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96D4807"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Medical Facility</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07126D0"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Three (3) ants per room</w:t>
            </w:r>
          </w:p>
        </w:tc>
      </w:tr>
      <w:tr w:rsidR="00763411" w:rsidRPr="000D2506" w14:paraId="377CBD00"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9000A2D"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Kitchen</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193359D"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Three (3) ants per room</w:t>
            </w:r>
          </w:p>
        </w:tc>
      </w:tr>
      <w:tr w:rsidR="00763411" w:rsidRPr="000D2506" w14:paraId="20F2726E" w14:textId="77777777" w:rsidTr="00621299">
        <w:trPr>
          <w:trHeight w:val="420"/>
        </w:trPr>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76B714E"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Maintenance and Storage Areas</w:t>
            </w:r>
          </w:p>
          <w:p w14:paraId="7FE6A209" w14:textId="77777777" w:rsidR="00763411" w:rsidRPr="000D2506" w:rsidRDefault="00763411" w:rsidP="00763411">
            <w:pPr>
              <w:spacing w:after="0" w:line="240" w:lineRule="auto"/>
              <w:rPr>
                <w:rFonts w:ascii="Times New Roman" w:eastAsia="Times New Roman" w:hAnsi="Times New Roman" w:cs="Times New Roman"/>
                <w:sz w:val="24"/>
                <w:szCs w:val="24"/>
              </w:rPr>
            </w:pP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DE33844"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10 ants per 100 square feet in two (2) successive monitoring periods</w:t>
            </w:r>
          </w:p>
        </w:tc>
      </w:tr>
      <w:tr w:rsidR="00763411" w:rsidRPr="000D2506" w14:paraId="4FA92B4D"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01CA4C1"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Grounds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5E93BD5"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Any fire ant mound</w:t>
            </w:r>
          </w:p>
        </w:tc>
      </w:tr>
      <w:tr w:rsidR="00763411" w:rsidRPr="000D2506" w14:paraId="1848ABDB" w14:textId="77777777" w:rsidTr="00763411">
        <w:trPr>
          <w:trHeight w:val="405"/>
        </w:trPr>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7EF0968"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rPr>
              <w:t>Carpenter Ant Action Threshold</w:t>
            </w:r>
          </w:p>
        </w:tc>
      </w:tr>
      <w:tr w:rsidR="00763411" w:rsidRPr="000D2506" w14:paraId="6DE152FB" w14:textId="77777777" w:rsidTr="00621299">
        <w:trPr>
          <w:trHeight w:val="405"/>
        </w:trPr>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6F5B891"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Classrooms and Public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BB65B82"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Three (3) ants per room</w:t>
            </w:r>
          </w:p>
        </w:tc>
      </w:tr>
      <w:tr w:rsidR="00763411" w:rsidRPr="000D2506" w14:paraId="67D2C984" w14:textId="77777777" w:rsidTr="00621299">
        <w:trPr>
          <w:trHeight w:val="405"/>
        </w:trPr>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8394F55"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Medical Facility</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9A55C4D"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(1) ant per room</w:t>
            </w:r>
          </w:p>
        </w:tc>
      </w:tr>
      <w:tr w:rsidR="00763411" w:rsidRPr="000D2506" w14:paraId="030B79A2" w14:textId="77777777" w:rsidTr="00621299">
        <w:trPr>
          <w:trHeight w:val="405"/>
        </w:trPr>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C89BB1A"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Kitchen</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ADB885E"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Two (2) ants per room</w:t>
            </w:r>
          </w:p>
        </w:tc>
      </w:tr>
      <w:tr w:rsidR="00763411" w:rsidRPr="000D2506" w14:paraId="6C835D96" w14:textId="77777777" w:rsidTr="00621299">
        <w:trPr>
          <w:trHeight w:val="405"/>
        </w:trPr>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A45FC83"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Maintenance and Storage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9F5246E"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Three (3) ants per room</w:t>
            </w:r>
          </w:p>
        </w:tc>
      </w:tr>
      <w:tr w:rsidR="00763411" w:rsidRPr="000D2506" w14:paraId="55C9436C" w14:textId="77777777" w:rsidTr="00621299">
        <w:trPr>
          <w:trHeight w:val="405"/>
        </w:trPr>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6AA243A"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Grounds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83C8BBA" w14:textId="4DC74168"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nest within 25 f</w:t>
            </w:r>
            <w:r w:rsidR="001376BF">
              <w:rPr>
                <w:rFonts w:ascii="Times New Roman" w:eastAsia="Times New Roman" w:hAnsi="Times New Roman" w:cs="Times New Roman"/>
                <w:color w:val="000000"/>
                <w:sz w:val="24"/>
                <w:szCs w:val="24"/>
              </w:rPr>
              <w:t>ee</w:t>
            </w:r>
            <w:r w:rsidRPr="000D2506">
              <w:rPr>
                <w:rFonts w:ascii="Times New Roman" w:eastAsia="Times New Roman" w:hAnsi="Times New Roman" w:cs="Times New Roman"/>
                <w:color w:val="000000"/>
                <w:sz w:val="24"/>
                <w:szCs w:val="24"/>
              </w:rPr>
              <w:t>t of building</w:t>
            </w:r>
          </w:p>
        </w:tc>
      </w:tr>
    </w:tbl>
    <w:p w14:paraId="252C72CF"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53D2A3E"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68A6B7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74946AB"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128B57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337E1B7"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20D4B325" w14:textId="77777777" w:rsidR="00621299" w:rsidRDefault="00621299" w:rsidP="003A01EF">
      <w:pPr>
        <w:pStyle w:val="Style2"/>
      </w:pPr>
      <w:bookmarkStart w:id="58" w:name="_Toc451498155"/>
    </w:p>
    <w:p w14:paraId="1AE96221" w14:textId="77777777" w:rsidR="00621299" w:rsidRDefault="00621299" w:rsidP="003A01EF">
      <w:pPr>
        <w:pStyle w:val="Style2"/>
      </w:pPr>
    </w:p>
    <w:p w14:paraId="0666595B" w14:textId="77777777" w:rsidR="00621299" w:rsidRDefault="00621299" w:rsidP="003A01EF">
      <w:pPr>
        <w:pStyle w:val="Style2"/>
      </w:pPr>
    </w:p>
    <w:p w14:paraId="7CD426BB" w14:textId="77777777" w:rsidR="00763411" w:rsidRPr="000D2506" w:rsidRDefault="00763411" w:rsidP="003A01EF">
      <w:pPr>
        <w:pStyle w:val="Style2"/>
      </w:pPr>
      <w:r w:rsidRPr="000D2506">
        <w:t>Termites</w:t>
      </w:r>
      <w:bookmarkEnd w:id="58"/>
    </w:p>
    <w:p w14:paraId="71DEDD80" w14:textId="427C73F9"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Termites are the most important structural insect pest in Texas.  They are social insects that live in a colony with three separate castes, or divisions of the termites.  The </w:t>
      </w:r>
      <w:r w:rsidR="004639BF" w:rsidRPr="000D2506">
        <w:rPr>
          <w:rFonts w:ascii="Times New Roman" w:eastAsia="Times New Roman" w:hAnsi="Times New Roman" w:cs="Times New Roman"/>
          <w:color w:val="000000"/>
          <w:sz w:val="24"/>
          <w:szCs w:val="24"/>
        </w:rPr>
        <w:t>reproductive caste is</w:t>
      </w:r>
      <w:r w:rsidRPr="000D2506">
        <w:rPr>
          <w:rFonts w:ascii="Times New Roman" w:eastAsia="Times New Roman" w:hAnsi="Times New Roman" w:cs="Times New Roman"/>
          <w:color w:val="000000"/>
          <w:sz w:val="24"/>
          <w:szCs w:val="24"/>
        </w:rPr>
        <w:t xml:space="preserve"> comprised of </w:t>
      </w:r>
      <w:r w:rsidR="004639BF" w:rsidRPr="000D2506">
        <w:rPr>
          <w:rFonts w:ascii="Times New Roman" w:eastAsia="Times New Roman" w:hAnsi="Times New Roman" w:cs="Times New Roman"/>
          <w:color w:val="000000"/>
          <w:sz w:val="24"/>
          <w:szCs w:val="24"/>
        </w:rPr>
        <w:t>three different subtypes:</w:t>
      </w:r>
      <w:r w:rsidRPr="000D2506">
        <w:rPr>
          <w:rFonts w:ascii="Times New Roman" w:eastAsia="Times New Roman" w:hAnsi="Times New Roman" w:cs="Times New Roman"/>
          <w:color w:val="000000"/>
          <w:sz w:val="24"/>
          <w:szCs w:val="24"/>
        </w:rPr>
        <w:t xml:space="preserve"> primary, secondary, and tertiary</w:t>
      </w:r>
      <w:r w:rsidR="004639BF" w:rsidRPr="000D2506">
        <w:rPr>
          <w:rFonts w:ascii="Times New Roman" w:eastAsia="Times New Roman" w:hAnsi="Times New Roman" w:cs="Times New Roman"/>
          <w:color w:val="000000"/>
          <w:sz w:val="24"/>
          <w:szCs w:val="24"/>
        </w:rPr>
        <w:t xml:space="preserve"> reproductives</w:t>
      </w:r>
      <w:r w:rsidRPr="000D2506">
        <w:rPr>
          <w:rFonts w:ascii="Times New Roman" w:eastAsia="Times New Roman" w:hAnsi="Times New Roman" w:cs="Times New Roman"/>
          <w:color w:val="000000"/>
          <w:sz w:val="24"/>
          <w:szCs w:val="24"/>
        </w:rPr>
        <w:t>.  Primary reproductives have wings, and are often called the alate form.  They have two pairs of wings, but after a short flight, the wings break off near the base. Their bodies are dark-colored, flattened, and they have large eyes.  The queen has a large dis</w:t>
      </w:r>
      <w:r w:rsidR="0040397F" w:rsidRPr="000D2506">
        <w:rPr>
          <w:rFonts w:ascii="Times New Roman" w:eastAsia="Times New Roman" w:hAnsi="Times New Roman" w:cs="Times New Roman"/>
          <w:color w:val="000000"/>
          <w:sz w:val="24"/>
          <w:szCs w:val="24"/>
        </w:rPr>
        <w:t xml:space="preserve">tended body, and can produce </w:t>
      </w:r>
      <w:r w:rsidR="00CE55F3" w:rsidRPr="000D2506">
        <w:rPr>
          <w:rFonts w:ascii="Times New Roman" w:eastAsia="Times New Roman" w:hAnsi="Times New Roman" w:cs="Times New Roman"/>
          <w:color w:val="000000"/>
          <w:sz w:val="24"/>
          <w:szCs w:val="24"/>
        </w:rPr>
        <w:t>just a few</w:t>
      </w:r>
      <w:r w:rsidR="0040397F" w:rsidRPr="000D2506">
        <w:rPr>
          <w:rFonts w:ascii="Times New Roman" w:eastAsia="Times New Roman" w:hAnsi="Times New Roman" w:cs="Times New Roman"/>
          <w:color w:val="000000"/>
          <w:sz w:val="24"/>
          <w:szCs w:val="24"/>
        </w:rPr>
        <w:t xml:space="preserve"> to thousands of</w:t>
      </w:r>
      <w:r w:rsidRPr="000D2506">
        <w:rPr>
          <w:rFonts w:ascii="Times New Roman" w:eastAsia="Times New Roman" w:hAnsi="Times New Roman" w:cs="Times New Roman"/>
          <w:color w:val="000000"/>
          <w:sz w:val="24"/>
          <w:szCs w:val="24"/>
        </w:rPr>
        <w:t xml:space="preserve"> eggs per day</w:t>
      </w:r>
      <w:r w:rsidR="00CE55F3" w:rsidRPr="000D2506">
        <w:rPr>
          <w:rFonts w:ascii="Times New Roman" w:eastAsia="Times New Roman" w:hAnsi="Times New Roman" w:cs="Times New Roman"/>
          <w:color w:val="000000"/>
          <w:sz w:val="24"/>
          <w:szCs w:val="24"/>
        </w:rPr>
        <w:t xml:space="preserve"> depending on colony age, species, and size</w:t>
      </w:r>
      <w:r w:rsidRPr="000D2506">
        <w:rPr>
          <w:rFonts w:ascii="Times New Roman" w:eastAsia="Times New Roman" w:hAnsi="Times New Roman" w:cs="Times New Roman"/>
          <w:color w:val="000000"/>
          <w:sz w:val="24"/>
          <w:szCs w:val="24"/>
        </w:rPr>
        <w:t xml:space="preserve">. Primary reproductives are responsible for the majority of egg </w:t>
      </w:r>
      <w:proofErr w:type="gramStart"/>
      <w:r w:rsidRPr="000D2506">
        <w:rPr>
          <w:rFonts w:ascii="Times New Roman" w:eastAsia="Times New Roman" w:hAnsi="Times New Roman" w:cs="Times New Roman"/>
          <w:color w:val="000000"/>
          <w:sz w:val="24"/>
          <w:szCs w:val="24"/>
        </w:rPr>
        <w:t>laying</w:t>
      </w:r>
      <w:proofErr w:type="gramEnd"/>
      <w:r w:rsidRPr="000D2506">
        <w:rPr>
          <w:rFonts w:ascii="Times New Roman" w:eastAsia="Times New Roman" w:hAnsi="Times New Roman" w:cs="Times New Roman"/>
          <w:color w:val="000000"/>
          <w:sz w:val="24"/>
          <w:szCs w:val="24"/>
        </w:rPr>
        <w:t xml:space="preserve"> in a colony.  Primary queens can live many years and lay thou</w:t>
      </w:r>
      <w:r w:rsidR="00C670B8">
        <w:rPr>
          <w:rFonts w:ascii="Times New Roman" w:eastAsia="Times New Roman" w:hAnsi="Times New Roman" w:cs="Times New Roman"/>
          <w:color w:val="000000"/>
          <w:sz w:val="24"/>
          <w:szCs w:val="24"/>
        </w:rPr>
        <w:t>sands of eggs a year.  </w:t>
      </w:r>
      <w:r w:rsidR="00E26C50">
        <w:rPr>
          <w:rFonts w:ascii="Times New Roman" w:eastAsia="Times New Roman" w:hAnsi="Times New Roman" w:cs="Times New Roman"/>
          <w:color w:val="000000"/>
          <w:sz w:val="24"/>
          <w:szCs w:val="24"/>
        </w:rPr>
        <w:t>Secondary/s</w:t>
      </w:r>
      <w:r w:rsidR="00C670B8">
        <w:rPr>
          <w:rFonts w:ascii="Times New Roman" w:eastAsia="Times New Roman" w:hAnsi="Times New Roman" w:cs="Times New Roman"/>
          <w:color w:val="000000"/>
          <w:sz w:val="24"/>
          <w:szCs w:val="24"/>
        </w:rPr>
        <w:t xml:space="preserve">econd-form (neotenic or </w:t>
      </w:r>
      <w:proofErr w:type="spellStart"/>
      <w:r w:rsidR="00C670B8">
        <w:rPr>
          <w:rFonts w:ascii="Times New Roman" w:eastAsia="Times New Roman" w:hAnsi="Times New Roman" w:cs="Times New Roman"/>
          <w:color w:val="000000"/>
          <w:sz w:val="24"/>
          <w:szCs w:val="24"/>
        </w:rPr>
        <w:t>nymphoid</w:t>
      </w:r>
      <w:proofErr w:type="spellEnd"/>
      <w:r w:rsidR="00C670B8">
        <w:rPr>
          <w:rFonts w:ascii="Times New Roman" w:eastAsia="Times New Roman" w:hAnsi="Times New Roman" w:cs="Times New Roman"/>
          <w:color w:val="000000"/>
          <w:sz w:val="24"/>
          <w:szCs w:val="24"/>
        </w:rPr>
        <w:t>)</w:t>
      </w:r>
      <w:r w:rsidRPr="000D2506">
        <w:rPr>
          <w:rFonts w:ascii="Times New Roman" w:eastAsia="Times New Roman" w:hAnsi="Times New Roman" w:cs="Times New Roman"/>
          <w:color w:val="000000"/>
          <w:sz w:val="24"/>
          <w:szCs w:val="24"/>
        </w:rPr>
        <w:t xml:space="preserve"> </w:t>
      </w:r>
      <w:proofErr w:type="spellStart"/>
      <w:r w:rsidRPr="000D2506">
        <w:rPr>
          <w:rFonts w:ascii="Times New Roman" w:eastAsia="Times New Roman" w:hAnsi="Times New Roman" w:cs="Times New Roman"/>
          <w:color w:val="000000"/>
          <w:sz w:val="24"/>
          <w:szCs w:val="24"/>
        </w:rPr>
        <w:t>reproductives</w:t>
      </w:r>
      <w:proofErr w:type="spellEnd"/>
      <w:r w:rsidRPr="000D2506">
        <w:rPr>
          <w:rFonts w:ascii="Times New Roman" w:eastAsia="Times New Roman" w:hAnsi="Times New Roman" w:cs="Times New Roman"/>
          <w:color w:val="000000"/>
          <w:sz w:val="24"/>
          <w:szCs w:val="24"/>
        </w:rPr>
        <w:t xml:space="preserve"> develop under certain conditions, i.e. when the king and/or queen </w:t>
      </w:r>
      <w:r w:rsidR="004639BF" w:rsidRPr="000D2506">
        <w:rPr>
          <w:rFonts w:ascii="Times New Roman" w:eastAsia="Times New Roman" w:hAnsi="Times New Roman" w:cs="Times New Roman"/>
          <w:color w:val="000000"/>
          <w:sz w:val="24"/>
          <w:szCs w:val="24"/>
        </w:rPr>
        <w:t>die</w:t>
      </w:r>
      <w:r w:rsidRPr="000D2506">
        <w:rPr>
          <w:rFonts w:ascii="Times New Roman" w:eastAsia="Times New Roman" w:hAnsi="Times New Roman" w:cs="Times New Roman"/>
          <w:color w:val="000000"/>
          <w:sz w:val="24"/>
          <w:szCs w:val="24"/>
        </w:rPr>
        <w:t xml:space="preserve">, or if the colony becomes too large, or if part of the colony is separated from another part.  Secondary reproductives have wing pads, but no wings, and cannot fly.  Secondary females can assist the primary queen in egg </w:t>
      </w:r>
      <w:r w:rsidR="004639BF" w:rsidRPr="000D2506">
        <w:rPr>
          <w:rFonts w:ascii="Times New Roman" w:eastAsia="Times New Roman" w:hAnsi="Times New Roman" w:cs="Times New Roman"/>
          <w:color w:val="000000"/>
          <w:sz w:val="24"/>
          <w:szCs w:val="24"/>
        </w:rPr>
        <w:t>production. Tertiary</w:t>
      </w:r>
      <w:r w:rsidR="00E26C50">
        <w:rPr>
          <w:rFonts w:ascii="Times New Roman" w:eastAsia="Times New Roman" w:hAnsi="Times New Roman" w:cs="Times New Roman"/>
          <w:color w:val="000000"/>
          <w:sz w:val="24"/>
          <w:szCs w:val="24"/>
        </w:rPr>
        <w:t>/third-form (</w:t>
      </w:r>
      <w:proofErr w:type="spellStart"/>
      <w:r w:rsidR="00E26C50">
        <w:rPr>
          <w:rFonts w:ascii="Times New Roman" w:eastAsia="Times New Roman" w:hAnsi="Times New Roman" w:cs="Times New Roman"/>
          <w:color w:val="000000"/>
          <w:sz w:val="24"/>
          <w:szCs w:val="24"/>
        </w:rPr>
        <w:t>ergatoid</w:t>
      </w:r>
      <w:proofErr w:type="spellEnd"/>
      <w:r w:rsidR="00E26C50">
        <w:rPr>
          <w:rFonts w:ascii="Times New Roman" w:eastAsia="Times New Roman" w:hAnsi="Times New Roman" w:cs="Times New Roman"/>
          <w:color w:val="000000"/>
          <w:sz w:val="24"/>
          <w:szCs w:val="24"/>
        </w:rPr>
        <w:t>)</w:t>
      </w:r>
      <w:r w:rsidRPr="000D2506">
        <w:rPr>
          <w:rFonts w:ascii="Times New Roman" w:eastAsia="Times New Roman" w:hAnsi="Times New Roman" w:cs="Times New Roman"/>
          <w:color w:val="000000"/>
          <w:sz w:val="24"/>
          <w:szCs w:val="24"/>
        </w:rPr>
        <w:t xml:space="preserve"> </w:t>
      </w:r>
      <w:proofErr w:type="spellStart"/>
      <w:r w:rsidRPr="000D2506">
        <w:rPr>
          <w:rFonts w:ascii="Times New Roman" w:eastAsia="Times New Roman" w:hAnsi="Times New Roman" w:cs="Times New Roman"/>
          <w:color w:val="000000"/>
          <w:sz w:val="24"/>
          <w:szCs w:val="24"/>
        </w:rPr>
        <w:t>reproductives</w:t>
      </w:r>
      <w:proofErr w:type="spellEnd"/>
      <w:r w:rsidRPr="000D2506">
        <w:rPr>
          <w:rFonts w:ascii="Times New Roman" w:eastAsia="Times New Roman" w:hAnsi="Times New Roman" w:cs="Times New Roman"/>
          <w:color w:val="000000"/>
          <w:sz w:val="24"/>
          <w:szCs w:val="24"/>
        </w:rPr>
        <w:t xml:space="preserve"> are wingless, have no wing pads, but in the absence of primary and secondary reproductives, can mate and lay eggs</w:t>
      </w:r>
      <w:r w:rsidR="00E26C50">
        <w:rPr>
          <w:rFonts w:ascii="Times New Roman" w:eastAsia="Times New Roman" w:hAnsi="Times New Roman" w:cs="Times New Roman"/>
          <w:color w:val="000000"/>
          <w:sz w:val="24"/>
          <w:szCs w:val="24"/>
          <w:vertAlign w:val="superscript"/>
        </w:rPr>
        <w:t>13</w:t>
      </w:r>
      <w:r w:rsidRPr="000D2506">
        <w:rPr>
          <w:rFonts w:ascii="Times New Roman" w:eastAsia="Times New Roman" w:hAnsi="Times New Roman" w:cs="Times New Roman"/>
          <w:color w:val="000000"/>
          <w:sz w:val="24"/>
          <w:szCs w:val="24"/>
        </w:rPr>
        <w:t>.</w:t>
      </w:r>
    </w:p>
    <w:p w14:paraId="0DE46439"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DE5A7C4" w14:textId="715EF94A"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Reproductives are mos</w:t>
      </w:r>
      <w:r w:rsidR="001919F4">
        <w:rPr>
          <w:rFonts w:ascii="Times New Roman" w:eastAsia="Times New Roman" w:hAnsi="Times New Roman" w:cs="Times New Roman"/>
          <w:color w:val="000000"/>
          <w:sz w:val="24"/>
          <w:szCs w:val="24"/>
        </w:rPr>
        <w:t>t commonly seen while ‘swarming</w:t>
      </w:r>
      <w:r w:rsidRPr="000D2506">
        <w:rPr>
          <w:rFonts w:ascii="Times New Roman" w:eastAsia="Times New Roman" w:hAnsi="Times New Roman" w:cs="Times New Roman"/>
          <w:color w:val="000000"/>
          <w:sz w:val="24"/>
          <w:szCs w:val="24"/>
        </w:rPr>
        <w:t>’</w:t>
      </w:r>
      <w:r w:rsidR="001919F4">
        <w:rPr>
          <w:rFonts w:ascii="Times New Roman" w:eastAsia="Times New Roman" w:hAnsi="Times New Roman" w:cs="Times New Roman"/>
          <w:color w:val="000000"/>
          <w:sz w:val="24"/>
          <w:szCs w:val="24"/>
        </w:rPr>
        <w:t xml:space="preserve"> or ‘budding.’</w:t>
      </w:r>
      <w:r w:rsidRPr="000D2506">
        <w:rPr>
          <w:rFonts w:ascii="Times New Roman" w:eastAsia="Times New Roman" w:hAnsi="Times New Roman" w:cs="Times New Roman"/>
          <w:color w:val="000000"/>
          <w:sz w:val="24"/>
          <w:szCs w:val="24"/>
        </w:rPr>
        <w:t xml:space="preserve">  Swarmers are </w:t>
      </w:r>
      <w:r w:rsidR="00C60A03">
        <w:rPr>
          <w:rFonts w:ascii="Times New Roman" w:eastAsia="Times New Roman" w:hAnsi="Times New Roman" w:cs="Times New Roman"/>
          <w:color w:val="000000"/>
          <w:sz w:val="24"/>
          <w:szCs w:val="24"/>
        </w:rPr>
        <w:t xml:space="preserve">typically understood to be </w:t>
      </w:r>
      <w:r w:rsidRPr="000D2506">
        <w:rPr>
          <w:rFonts w:ascii="Times New Roman" w:eastAsia="Times New Roman" w:hAnsi="Times New Roman" w:cs="Times New Roman"/>
          <w:color w:val="000000"/>
          <w:sz w:val="24"/>
          <w:szCs w:val="24"/>
        </w:rPr>
        <w:t>winged reproductives that are going out to establish their own colonies</w:t>
      </w:r>
      <w:r w:rsidR="00C60A03">
        <w:rPr>
          <w:rFonts w:ascii="Times New Roman" w:eastAsia="Times New Roman" w:hAnsi="Times New Roman" w:cs="Times New Roman"/>
          <w:color w:val="000000"/>
          <w:sz w:val="24"/>
          <w:szCs w:val="24"/>
        </w:rPr>
        <w:t>, either passive</w:t>
      </w:r>
      <w:r w:rsidR="001376BF">
        <w:rPr>
          <w:rFonts w:ascii="Times New Roman" w:eastAsia="Times New Roman" w:hAnsi="Times New Roman" w:cs="Times New Roman"/>
          <w:color w:val="000000"/>
          <w:sz w:val="24"/>
          <w:szCs w:val="24"/>
        </w:rPr>
        <w:t>ly</w:t>
      </w:r>
      <w:r w:rsidR="00C60A03">
        <w:rPr>
          <w:rFonts w:ascii="Times New Roman" w:eastAsia="Times New Roman" w:hAnsi="Times New Roman" w:cs="Times New Roman"/>
          <w:color w:val="000000"/>
          <w:sz w:val="24"/>
          <w:szCs w:val="24"/>
        </w:rPr>
        <w:t xml:space="preserve"> and gradually, or accidentally and sudden</w:t>
      </w:r>
      <w:r w:rsidR="001376BF">
        <w:rPr>
          <w:rFonts w:ascii="Times New Roman" w:eastAsia="Times New Roman" w:hAnsi="Times New Roman" w:cs="Times New Roman"/>
          <w:color w:val="000000"/>
          <w:sz w:val="24"/>
          <w:szCs w:val="24"/>
        </w:rPr>
        <w:t>ly</w:t>
      </w:r>
      <w:r w:rsidR="00C60A03">
        <w:rPr>
          <w:rFonts w:ascii="Times New Roman" w:eastAsia="Times New Roman" w:hAnsi="Times New Roman" w:cs="Times New Roman"/>
          <w:color w:val="000000"/>
          <w:sz w:val="24"/>
          <w:szCs w:val="24"/>
          <w:vertAlign w:val="superscript"/>
        </w:rPr>
        <w:t>14, 15</w:t>
      </w:r>
      <w:r w:rsidRPr="000D2506">
        <w:rPr>
          <w:rFonts w:ascii="Times New Roman" w:eastAsia="Times New Roman" w:hAnsi="Times New Roman" w:cs="Times New Roman"/>
          <w:color w:val="000000"/>
          <w:sz w:val="24"/>
          <w:szCs w:val="24"/>
        </w:rPr>
        <w:t xml:space="preserve">. </w:t>
      </w:r>
      <w:r w:rsidR="00C60A03">
        <w:rPr>
          <w:rFonts w:ascii="Times New Roman" w:eastAsia="Times New Roman" w:hAnsi="Times New Roman" w:cs="Times New Roman"/>
          <w:color w:val="000000"/>
          <w:sz w:val="24"/>
          <w:szCs w:val="24"/>
        </w:rPr>
        <w:t>However, budding does not necessarily produce a colony division, but rather can produce colonies that remain connected to one another</w:t>
      </w:r>
      <w:r w:rsidR="00C60A03">
        <w:rPr>
          <w:rFonts w:ascii="Times New Roman" w:eastAsia="Times New Roman" w:hAnsi="Times New Roman" w:cs="Times New Roman"/>
          <w:color w:val="000000"/>
          <w:sz w:val="24"/>
          <w:szCs w:val="24"/>
          <w:vertAlign w:val="superscript"/>
        </w:rPr>
        <w:t>15</w:t>
      </w:r>
      <w:r w:rsidR="00C60A03">
        <w:rPr>
          <w:rFonts w:ascii="Times New Roman" w:eastAsia="Times New Roman" w:hAnsi="Times New Roman" w:cs="Times New Roman"/>
          <w:color w:val="000000"/>
          <w:sz w:val="24"/>
          <w:szCs w:val="24"/>
        </w:rPr>
        <w:t>.</w:t>
      </w:r>
      <w:r w:rsidRPr="000D2506">
        <w:rPr>
          <w:rFonts w:ascii="Times New Roman" w:eastAsia="Times New Roman" w:hAnsi="Times New Roman" w:cs="Times New Roman"/>
          <w:color w:val="000000"/>
          <w:sz w:val="24"/>
          <w:szCs w:val="24"/>
        </w:rPr>
        <w:t xml:space="preserve"> A nest </w:t>
      </w:r>
      <w:r w:rsidR="00C60A03">
        <w:rPr>
          <w:rFonts w:ascii="Times New Roman" w:eastAsia="Times New Roman" w:hAnsi="Times New Roman" w:cs="Times New Roman"/>
          <w:color w:val="000000"/>
          <w:sz w:val="24"/>
          <w:szCs w:val="24"/>
        </w:rPr>
        <w:t xml:space="preserve">grows and matures </w:t>
      </w:r>
      <w:r w:rsidRPr="000D2506">
        <w:rPr>
          <w:rFonts w:ascii="Times New Roman" w:eastAsia="Times New Roman" w:hAnsi="Times New Roman" w:cs="Times New Roman"/>
          <w:color w:val="000000"/>
          <w:sz w:val="24"/>
          <w:szCs w:val="24"/>
        </w:rPr>
        <w:t>prior to prod</w:t>
      </w:r>
      <w:r w:rsidR="00C60A03">
        <w:rPr>
          <w:rFonts w:ascii="Times New Roman" w:eastAsia="Times New Roman" w:hAnsi="Times New Roman" w:cs="Times New Roman"/>
          <w:color w:val="000000"/>
          <w:sz w:val="24"/>
          <w:szCs w:val="24"/>
        </w:rPr>
        <w:t>ucing swarmers.  Swarmers</w:t>
      </w:r>
      <w:r w:rsidRPr="000D2506">
        <w:rPr>
          <w:rFonts w:ascii="Times New Roman" w:eastAsia="Times New Roman" w:hAnsi="Times New Roman" w:cs="Times New Roman"/>
          <w:color w:val="000000"/>
          <w:sz w:val="24"/>
          <w:szCs w:val="24"/>
        </w:rPr>
        <w:t xml:space="preserve"> are poor fliers, and quickly shed their wings, find a </w:t>
      </w:r>
      <w:r w:rsidR="001376BF">
        <w:rPr>
          <w:rFonts w:ascii="Times New Roman" w:eastAsia="Times New Roman" w:hAnsi="Times New Roman" w:cs="Times New Roman"/>
          <w:color w:val="000000"/>
          <w:sz w:val="24"/>
          <w:szCs w:val="24"/>
        </w:rPr>
        <w:t>mate, and burrow into substrate to begin their</w:t>
      </w:r>
      <w:r w:rsidRPr="000D2506">
        <w:rPr>
          <w:rFonts w:ascii="Times New Roman" w:eastAsia="Times New Roman" w:hAnsi="Times New Roman" w:cs="Times New Roman"/>
          <w:color w:val="000000"/>
          <w:sz w:val="24"/>
          <w:szCs w:val="24"/>
        </w:rPr>
        <w:t xml:space="preserve"> colony.  </w:t>
      </w:r>
      <w:r w:rsidR="004D46AB">
        <w:rPr>
          <w:rFonts w:ascii="Times New Roman" w:eastAsia="Times New Roman" w:hAnsi="Times New Roman" w:cs="Times New Roman"/>
          <w:color w:val="000000"/>
          <w:sz w:val="24"/>
          <w:szCs w:val="24"/>
        </w:rPr>
        <w:t>Subterranean termites, which are the most damaging</w:t>
      </w:r>
      <w:r w:rsidR="00676651">
        <w:rPr>
          <w:rFonts w:ascii="Times New Roman" w:eastAsia="Times New Roman" w:hAnsi="Times New Roman" w:cs="Times New Roman"/>
          <w:color w:val="000000"/>
          <w:sz w:val="24"/>
          <w:szCs w:val="24"/>
        </w:rPr>
        <w:t xml:space="preserve"> structural pest in the state, primarily swarm in the spring</w:t>
      </w:r>
      <w:r w:rsidR="00676651">
        <w:rPr>
          <w:rFonts w:ascii="Times New Roman" w:eastAsia="Times New Roman" w:hAnsi="Times New Roman" w:cs="Times New Roman"/>
          <w:color w:val="000000"/>
          <w:sz w:val="24"/>
          <w:szCs w:val="24"/>
          <w:vertAlign w:val="superscript"/>
        </w:rPr>
        <w:t>16</w:t>
      </w:r>
      <w:r w:rsidRPr="000D2506">
        <w:rPr>
          <w:rFonts w:ascii="Times New Roman" w:eastAsia="Times New Roman" w:hAnsi="Times New Roman" w:cs="Times New Roman"/>
          <w:color w:val="000000"/>
          <w:sz w:val="24"/>
          <w:szCs w:val="24"/>
        </w:rPr>
        <w:t xml:space="preserve">. The occurrence of swarmers does not necessarily indicate there is an existing population of termites in a structure.  Swarmers could easily be from a colony adjacent to a structure, or in the surrounding area. </w:t>
      </w:r>
    </w:p>
    <w:p w14:paraId="3E61C180"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7492749" w14:textId="2DCCD49A"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The second caste of the colony is called soldiers.  Only a small percentage of a colony’s population is comprised of this caste.  Soldiers have a similar appearance to workers, but differ in that their head is greatly enlarged and rectangular, reddish-brown in color, and contains large scissor-like mandibles.  Soldiers are the defenders of the colony.  Their primary enemy is the ant</w:t>
      </w:r>
      <w:r w:rsidR="00BB60E6">
        <w:rPr>
          <w:rFonts w:ascii="Times New Roman" w:eastAsia="Times New Roman" w:hAnsi="Times New Roman" w:cs="Times New Roman"/>
          <w:color w:val="000000"/>
          <w:sz w:val="24"/>
          <w:szCs w:val="24"/>
          <w:vertAlign w:val="superscript"/>
        </w:rPr>
        <w:t>17</w:t>
      </w:r>
      <w:r w:rsidR="00850A06">
        <w:rPr>
          <w:rFonts w:ascii="Times New Roman" w:eastAsia="Times New Roman" w:hAnsi="Times New Roman" w:cs="Times New Roman"/>
          <w:color w:val="000000"/>
          <w:sz w:val="24"/>
          <w:szCs w:val="24"/>
        </w:rPr>
        <w:t>.  Depending on species, they may have several specialized adaptations that can be used to defend the colony.  Adaptations include enlarged head morphology, various mandibular weapons that allow for biting, reaping, and snapping, salivary weapons, and frontal gland and pore weapons</w:t>
      </w:r>
      <w:r w:rsidR="00850A06">
        <w:rPr>
          <w:rFonts w:ascii="Times New Roman" w:eastAsia="Times New Roman" w:hAnsi="Times New Roman" w:cs="Times New Roman"/>
          <w:color w:val="000000"/>
          <w:sz w:val="24"/>
          <w:szCs w:val="24"/>
          <w:vertAlign w:val="superscript"/>
        </w:rPr>
        <w:t>17</w:t>
      </w:r>
      <w:r w:rsidRPr="000D2506">
        <w:rPr>
          <w:rFonts w:ascii="Times New Roman" w:eastAsia="Times New Roman" w:hAnsi="Times New Roman" w:cs="Times New Roman"/>
          <w:color w:val="000000"/>
          <w:sz w:val="24"/>
          <w:szCs w:val="24"/>
        </w:rPr>
        <w:t>.  </w:t>
      </w:r>
    </w:p>
    <w:p w14:paraId="5C7508EA"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0E3DA58"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Workers are the last caste.  What they lack in prestige, they make up for in numbers.  Workers are eyeless, wingless, soft-bodied, and a creamy, translucent color.  Although they sound harmless in compari</w:t>
      </w:r>
      <w:r w:rsidR="004639BF" w:rsidRPr="000D2506">
        <w:rPr>
          <w:rFonts w:ascii="Times New Roman" w:eastAsia="Times New Roman" w:hAnsi="Times New Roman" w:cs="Times New Roman"/>
          <w:color w:val="000000"/>
          <w:sz w:val="24"/>
          <w:szCs w:val="24"/>
        </w:rPr>
        <w:t>son to the other castes, worker</w:t>
      </w:r>
      <w:r w:rsidRPr="000D2506">
        <w:rPr>
          <w:rFonts w:ascii="Times New Roman" w:eastAsia="Times New Roman" w:hAnsi="Times New Roman" w:cs="Times New Roman"/>
          <w:color w:val="000000"/>
          <w:sz w:val="24"/>
          <w:szCs w:val="24"/>
        </w:rPr>
        <w:t xml:space="preserve"> foraging and feeding activities are what cause actual damage to structures.  Workers carry out all the work within the colony; they build and maintain the nest, collect food, feed, groom, and care for the other castes, find and eat wood, and maintain the galleries within wood. </w:t>
      </w:r>
    </w:p>
    <w:p w14:paraId="103C139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BC7AB51"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Termite workers have microorganisms living inside their digestive tract.  These protozoans and bacteria are what allow the workers to convert cellulose, an insoluble substance that plant cell walls are comprised of, into usable food.  Workers feed other members of </w:t>
      </w:r>
      <w:r w:rsidR="004639BF" w:rsidRPr="000D2506">
        <w:rPr>
          <w:rFonts w:ascii="Times New Roman" w:eastAsia="Times New Roman" w:hAnsi="Times New Roman" w:cs="Times New Roman"/>
          <w:color w:val="000000"/>
          <w:sz w:val="24"/>
          <w:szCs w:val="24"/>
        </w:rPr>
        <w:t xml:space="preserve">the colony via a process called </w:t>
      </w:r>
      <w:r w:rsidRPr="000D2506">
        <w:rPr>
          <w:rFonts w:ascii="Times New Roman" w:eastAsia="Times New Roman" w:hAnsi="Times New Roman" w:cs="Times New Roman"/>
          <w:color w:val="000000"/>
          <w:sz w:val="24"/>
          <w:szCs w:val="24"/>
        </w:rPr>
        <w:t xml:space="preserve">trophallaxis.  Trophallaxis is a process by which workers either </w:t>
      </w:r>
      <w:r w:rsidR="004639BF" w:rsidRPr="000D2506">
        <w:rPr>
          <w:rFonts w:ascii="Times New Roman" w:eastAsia="Times New Roman" w:hAnsi="Times New Roman" w:cs="Times New Roman"/>
          <w:color w:val="000000"/>
          <w:sz w:val="24"/>
          <w:szCs w:val="24"/>
        </w:rPr>
        <w:t>regurgitates</w:t>
      </w:r>
      <w:r w:rsidRPr="000D2506">
        <w:rPr>
          <w:rFonts w:ascii="Times New Roman" w:eastAsia="Times New Roman" w:hAnsi="Times New Roman" w:cs="Times New Roman"/>
          <w:color w:val="000000"/>
          <w:sz w:val="24"/>
          <w:szCs w:val="24"/>
        </w:rPr>
        <w:t xml:space="preserve">, or </w:t>
      </w:r>
      <w:r w:rsidR="004639BF" w:rsidRPr="000D2506">
        <w:rPr>
          <w:rFonts w:ascii="Times New Roman" w:eastAsia="Times New Roman" w:hAnsi="Times New Roman" w:cs="Times New Roman"/>
          <w:color w:val="000000"/>
          <w:sz w:val="24"/>
          <w:szCs w:val="24"/>
        </w:rPr>
        <w:t>passes</w:t>
      </w:r>
      <w:r w:rsidRPr="000D2506">
        <w:rPr>
          <w:rFonts w:ascii="Times New Roman" w:eastAsia="Times New Roman" w:hAnsi="Times New Roman" w:cs="Times New Roman"/>
          <w:color w:val="000000"/>
          <w:sz w:val="24"/>
          <w:szCs w:val="24"/>
        </w:rPr>
        <w:t xml:space="preserve"> their partially digested food through their anus, and feed the soldiers and reproductives, who are not capable of breaking down cellulose.</w:t>
      </w:r>
    </w:p>
    <w:p w14:paraId="6604361D"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A9CE1C2"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There are three different types of termites, drywood, dampwood, and subterranean.  It is critical to identify the type of termite in order to determine the best means of control.  Depending on the county, there are different codes set for pre-treatment of construction for termites.</w:t>
      </w:r>
    </w:p>
    <w:p w14:paraId="7F8DA68A"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83AFEE1" w14:textId="77777777" w:rsidR="00763411" w:rsidRPr="000D2506" w:rsidRDefault="004639BF"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Inspection</w:t>
      </w:r>
    </w:p>
    <w:p w14:paraId="0A50FC98" w14:textId="77777777" w:rsidR="00763411" w:rsidRPr="000D2506" w:rsidRDefault="00763411" w:rsidP="00763411">
      <w:pPr>
        <w:numPr>
          <w:ilvl w:val="0"/>
          <w:numId w:val="37"/>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Because most termites are prone to desiccation, the workers seal the colony off from arid conditions.  This makes detecting a colony presence difficult.  Swarmers, presence of mud tubes, or frass near a building are typically the first indication of termite presence.  Specimens should be collected and identified to the genus or species.</w:t>
      </w:r>
    </w:p>
    <w:p w14:paraId="5FF71AA0"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F122C2C" w14:textId="77777777" w:rsidR="004639BF" w:rsidRPr="000D2506" w:rsidRDefault="004639BF" w:rsidP="00763411">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Communication</w:t>
      </w:r>
    </w:p>
    <w:p w14:paraId="173564FC" w14:textId="52A83A24" w:rsidR="004639BF" w:rsidRPr="000D2506" w:rsidRDefault="00763411" w:rsidP="00763411">
      <w:pPr>
        <w:numPr>
          <w:ilvl w:val="0"/>
          <w:numId w:val="38"/>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If the termites are subterranean or dampwood, moisture must be nearby in order for them to survive.  If termites have been found in an area, or if the area is prone to termites, moisture issues must be resolved.  </w:t>
      </w:r>
      <w:r w:rsidR="001376BF">
        <w:rPr>
          <w:rFonts w:ascii="Times New Roman" w:eastAsia="Times New Roman" w:hAnsi="Times New Roman" w:cs="Times New Roman"/>
          <w:color w:val="000000"/>
          <w:sz w:val="24"/>
          <w:szCs w:val="24"/>
        </w:rPr>
        <w:t>Building maintenance must r</w:t>
      </w:r>
      <w:r w:rsidRPr="000D2506">
        <w:rPr>
          <w:rFonts w:ascii="Times New Roman" w:eastAsia="Times New Roman" w:hAnsi="Times New Roman" w:cs="Times New Roman"/>
          <w:color w:val="000000"/>
          <w:sz w:val="24"/>
          <w:szCs w:val="24"/>
        </w:rPr>
        <w:t>epair water leaks, including faucets, pipes, and</w:t>
      </w:r>
      <w:r w:rsidR="001376BF">
        <w:rPr>
          <w:rFonts w:ascii="Times New Roman" w:eastAsia="Times New Roman" w:hAnsi="Times New Roman" w:cs="Times New Roman"/>
          <w:color w:val="000000"/>
          <w:sz w:val="24"/>
          <w:szCs w:val="24"/>
        </w:rPr>
        <w:t xml:space="preserve"> air conditioning units. G</w:t>
      </w:r>
      <w:r w:rsidRPr="000D2506">
        <w:rPr>
          <w:rFonts w:ascii="Times New Roman" w:eastAsia="Times New Roman" w:hAnsi="Times New Roman" w:cs="Times New Roman"/>
          <w:color w:val="000000"/>
          <w:sz w:val="24"/>
          <w:szCs w:val="24"/>
        </w:rPr>
        <w:t xml:space="preserve">utters and downspouts </w:t>
      </w:r>
      <w:r w:rsidR="001376BF">
        <w:rPr>
          <w:rFonts w:ascii="Times New Roman" w:eastAsia="Times New Roman" w:hAnsi="Times New Roman" w:cs="Times New Roman"/>
          <w:color w:val="000000"/>
          <w:sz w:val="24"/>
          <w:szCs w:val="24"/>
        </w:rPr>
        <w:t xml:space="preserve">must be cleaned </w:t>
      </w:r>
      <w:r w:rsidRPr="000D2506">
        <w:rPr>
          <w:rFonts w:ascii="Times New Roman" w:eastAsia="Times New Roman" w:hAnsi="Times New Roman" w:cs="Times New Roman"/>
          <w:color w:val="000000"/>
          <w:sz w:val="24"/>
          <w:szCs w:val="24"/>
        </w:rPr>
        <w:t>yearly to prevent them from becoming blocked.  Water should be diverted away from a building.  Do not let water pool next to building.  </w:t>
      </w:r>
    </w:p>
    <w:p w14:paraId="766FD895" w14:textId="77777777" w:rsidR="00373053" w:rsidRPr="000D2506" w:rsidRDefault="00373053" w:rsidP="00373053">
      <w:pPr>
        <w:spacing w:after="0" w:line="240" w:lineRule="auto"/>
        <w:textAlignment w:val="baseline"/>
        <w:rPr>
          <w:rFonts w:ascii="Times New Roman" w:eastAsia="Times New Roman" w:hAnsi="Times New Roman" w:cs="Times New Roman"/>
          <w:b/>
          <w:color w:val="000000"/>
          <w:sz w:val="24"/>
          <w:szCs w:val="24"/>
          <w:u w:val="single"/>
        </w:rPr>
      </w:pPr>
    </w:p>
    <w:p w14:paraId="3BD4BF72" w14:textId="77777777" w:rsidR="004639BF" w:rsidRPr="000D2506" w:rsidRDefault="004639BF" w:rsidP="00373053">
      <w:pPr>
        <w:spacing w:after="0" w:line="240" w:lineRule="auto"/>
        <w:textAlignment w:val="baseline"/>
        <w:rPr>
          <w:rFonts w:ascii="Times New Roman" w:eastAsia="Times New Roman" w:hAnsi="Times New Roman" w:cs="Times New Roman"/>
          <w:b/>
          <w:color w:val="000000"/>
          <w:sz w:val="24"/>
          <w:szCs w:val="24"/>
          <w:u w:val="single"/>
        </w:rPr>
      </w:pPr>
      <w:r w:rsidRPr="000D2506">
        <w:rPr>
          <w:rFonts w:ascii="Times New Roman" w:eastAsia="Times New Roman" w:hAnsi="Times New Roman" w:cs="Times New Roman"/>
          <w:b/>
          <w:color w:val="000000"/>
          <w:sz w:val="24"/>
          <w:szCs w:val="24"/>
          <w:u w:val="single"/>
        </w:rPr>
        <w:t>Exclusion</w:t>
      </w:r>
    </w:p>
    <w:p w14:paraId="6BC140DE" w14:textId="77777777" w:rsidR="00763411" w:rsidRPr="000D2506" w:rsidRDefault="00763411" w:rsidP="00763411">
      <w:pPr>
        <w:numPr>
          <w:ilvl w:val="0"/>
          <w:numId w:val="38"/>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Seal around entry points such a pipes and drains.  </w:t>
      </w:r>
    </w:p>
    <w:p w14:paraId="6FE27749"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E07286C" w14:textId="77777777" w:rsidR="00763411" w:rsidRPr="000D2506" w:rsidRDefault="00763411" w:rsidP="00763411">
      <w:pPr>
        <w:numPr>
          <w:ilvl w:val="0"/>
          <w:numId w:val="3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Do not have plants directly next to a building.  Wood structures should not touch the soil, and wooden decks and fences should be checked regularly for damage.  Arrange for tree stumps and wooden debris near structures to be removed, and do not allow lumber and waste products to accumulate near structures.  Place screens over vents and place inserts into weep holes to prevent access into buildings.  All cracks and crevices that are possible entry points to buildings should be filled. </w:t>
      </w:r>
    </w:p>
    <w:p w14:paraId="53A6AFA5" w14:textId="77777777" w:rsidR="004639BF" w:rsidRPr="000D2506" w:rsidRDefault="004639BF" w:rsidP="004639BF">
      <w:pPr>
        <w:spacing w:after="0" w:line="240" w:lineRule="auto"/>
        <w:ind w:left="720"/>
        <w:textAlignment w:val="baseline"/>
        <w:rPr>
          <w:rFonts w:ascii="Times New Roman" w:eastAsia="Times New Roman" w:hAnsi="Times New Roman" w:cs="Times New Roman"/>
          <w:color w:val="000000"/>
          <w:sz w:val="24"/>
          <w:szCs w:val="24"/>
        </w:rPr>
      </w:pPr>
    </w:p>
    <w:p w14:paraId="3CAD22CF" w14:textId="77777777" w:rsidR="00763411" w:rsidRDefault="00763411" w:rsidP="00763411">
      <w:pPr>
        <w:numPr>
          <w:ilvl w:val="0"/>
          <w:numId w:val="40"/>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If a building is going to be constructed, there are several different options for protecting a structure prior to the construction beginning.  Chemicals can be applied as </w:t>
      </w:r>
      <w:r w:rsidR="004639BF" w:rsidRPr="000D2506">
        <w:rPr>
          <w:rFonts w:ascii="Times New Roman" w:eastAsia="Times New Roman" w:hAnsi="Times New Roman" w:cs="Times New Roman"/>
          <w:color w:val="000000"/>
          <w:sz w:val="24"/>
          <w:szCs w:val="24"/>
        </w:rPr>
        <w:t>a pre</w:t>
      </w:r>
      <w:r w:rsidRPr="000D2506">
        <w:rPr>
          <w:rFonts w:ascii="Times New Roman" w:eastAsia="Times New Roman" w:hAnsi="Times New Roman" w:cs="Times New Roman"/>
          <w:color w:val="000000"/>
          <w:sz w:val="24"/>
          <w:szCs w:val="24"/>
        </w:rPr>
        <w:t xml:space="preserve">-treatment, and there are multiple forms of prevention/exclusion that can be utilized through companies such as </w:t>
      </w:r>
      <w:proofErr w:type="spellStart"/>
      <w:r w:rsidRPr="000D2506">
        <w:rPr>
          <w:rFonts w:ascii="Times New Roman" w:eastAsia="Times New Roman" w:hAnsi="Times New Roman" w:cs="Times New Roman"/>
          <w:color w:val="000000"/>
          <w:sz w:val="24"/>
          <w:szCs w:val="24"/>
        </w:rPr>
        <w:t>Polyguard</w:t>
      </w:r>
      <w:proofErr w:type="spellEnd"/>
      <w:r w:rsidRPr="000D2506">
        <w:rPr>
          <w:rFonts w:ascii="Times New Roman" w:eastAsia="Times New Roman" w:hAnsi="Times New Roman" w:cs="Times New Roman"/>
          <w:color w:val="000000"/>
          <w:sz w:val="24"/>
          <w:szCs w:val="24"/>
        </w:rPr>
        <w:t>®.</w:t>
      </w:r>
    </w:p>
    <w:p w14:paraId="71DB026B"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79F8B402"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551EBB91"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170E99D9"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2630CA16"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38C586EF"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0CD6499B"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13D27D6D"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0D228855"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1F7EAD39" w14:textId="77777777" w:rsidR="00621299" w:rsidRDefault="00621299" w:rsidP="00763411">
      <w:pPr>
        <w:spacing w:after="0" w:line="240" w:lineRule="auto"/>
        <w:rPr>
          <w:rFonts w:ascii="Times New Roman" w:eastAsia="Times New Roman" w:hAnsi="Times New Roman" w:cs="Times New Roman"/>
          <w:color w:val="000000"/>
          <w:sz w:val="24"/>
          <w:szCs w:val="24"/>
        </w:rPr>
      </w:pPr>
    </w:p>
    <w:p w14:paraId="520DBBB3" w14:textId="77777777" w:rsidR="004639BF" w:rsidRPr="000D2506" w:rsidRDefault="004639BF" w:rsidP="00763411">
      <w:pPr>
        <w:spacing w:after="0" w:line="240" w:lineRule="auto"/>
        <w:rPr>
          <w:rFonts w:ascii="Times New Roman" w:eastAsia="Times New Roman" w:hAnsi="Times New Roman" w:cs="Times New Roman"/>
          <w:b/>
          <w:bCs/>
          <w:color w:val="000000"/>
          <w:sz w:val="24"/>
          <w:szCs w:val="24"/>
          <w:u w:val="single"/>
        </w:rPr>
      </w:pPr>
      <w:r w:rsidRPr="000D2506">
        <w:rPr>
          <w:rFonts w:ascii="Times New Roman" w:eastAsia="Times New Roman" w:hAnsi="Times New Roman" w:cs="Times New Roman"/>
          <w:b/>
          <w:bCs/>
          <w:color w:val="000000"/>
          <w:sz w:val="24"/>
          <w:szCs w:val="24"/>
          <w:u w:val="single"/>
        </w:rPr>
        <w:t>Pesticide Options</w:t>
      </w:r>
    </w:p>
    <w:p w14:paraId="73E6A2C2"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If termites are found despite prevention practices being fulfilled, different control options can be evaluated for their usefulness.  </w:t>
      </w:r>
    </w:p>
    <w:p w14:paraId="71FED96B"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8E7E245" w14:textId="6A06D10A" w:rsidR="00763411" w:rsidRPr="000D2506" w:rsidRDefault="00763411" w:rsidP="00F50213">
      <w:pPr>
        <w:numPr>
          <w:ilvl w:val="0"/>
          <w:numId w:val="4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Baits:</w:t>
      </w:r>
      <w:r w:rsidRPr="000D2506">
        <w:rPr>
          <w:rFonts w:ascii="Times New Roman" w:eastAsia="Times New Roman" w:hAnsi="Times New Roman" w:cs="Times New Roman"/>
          <w:color w:val="000000"/>
          <w:sz w:val="24"/>
          <w:szCs w:val="24"/>
        </w:rPr>
        <w:t xml:space="preserve">  Due to their social colony structure and known feeding practices of trophallaxis, baits can be an effective means of controlling termites.  Additionally, there may be times when liquid pesticides cannot be applied around a structure, or where baiting may be deemed more effective.  If there is a drain, or cistern around the structure, if ducts are</w:t>
      </w:r>
      <w:r w:rsidR="00F50213">
        <w:rPr>
          <w:rFonts w:ascii="Times New Roman" w:eastAsia="Times New Roman" w:hAnsi="Times New Roman" w:cs="Times New Roman"/>
          <w:color w:val="000000"/>
          <w:sz w:val="24"/>
          <w:szCs w:val="24"/>
        </w:rPr>
        <w:t xml:space="preserve"> located under or in a slab, </w:t>
      </w:r>
      <w:r w:rsidRPr="000D2506">
        <w:rPr>
          <w:rFonts w:ascii="Times New Roman" w:eastAsia="Times New Roman" w:hAnsi="Times New Roman" w:cs="Times New Roman"/>
          <w:color w:val="000000"/>
          <w:sz w:val="24"/>
          <w:szCs w:val="24"/>
        </w:rPr>
        <w:t xml:space="preserve">if applying a liquid pesticide would require extensive drilling into finished walls/floors, </w:t>
      </w:r>
      <w:r w:rsidR="00F50213" w:rsidRPr="00F50213">
        <w:rPr>
          <w:rFonts w:ascii="Times New Roman" w:eastAsia="Times New Roman" w:hAnsi="Times New Roman" w:cs="Times New Roman"/>
          <w:color w:val="000000"/>
          <w:sz w:val="24"/>
          <w:szCs w:val="24"/>
        </w:rPr>
        <w:t xml:space="preserve">or </w:t>
      </w:r>
      <w:r w:rsidR="00F50213">
        <w:rPr>
          <w:rFonts w:ascii="Times New Roman" w:eastAsia="Times New Roman" w:hAnsi="Times New Roman" w:cs="Times New Roman"/>
          <w:color w:val="000000"/>
          <w:sz w:val="24"/>
          <w:szCs w:val="24"/>
        </w:rPr>
        <w:t xml:space="preserve">when </w:t>
      </w:r>
      <w:r w:rsidR="00F50213" w:rsidRPr="00F50213">
        <w:rPr>
          <w:rFonts w:ascii="Times New Roman" w:eastAsia="Times New Roman" w:hAnsi="Times New Roman" w:cs="Times New Roman"/>
          <w:color w:val="000000"/>
          <w:sz w:val="24"/>
          <w:szCs w:val="24"/>
        </w:rPr>
        <w:t>liqui</w:t>
      </w:r>
      <w:r w:rsidR="00F50213">
        <w:rPr>
          <w:rFonts w:ascii="Times New Roman" w:eastAsia="Times New Roman" w:hAnsi="Times New Roman" w:cs="Times New Roman"/>
          <w:color w:val="000000"/>
          <w:sz w:val="24"/>
          <w:szCs w:val="24"/>
        </w:rPr>
        <w:t xml:space="preserve">d pesticide applications are </w:t>
      </w:r>
      <w:r w:rsidR="00F50213" w:rsidRPr="00F50213">
        <w:rPr>
          <w:rFonts w:ascii="Times New Roman" w:eastAsia="Times New Roman" w:hAnsi="Times New Roman" w:cs="Times New Roman"/>
          <w:color w:val="000000"/>
          <w:sz w:val="24"/>
          <w:szCs w:val="24"/>
        </w:rPr>
        <w:t>prohibited by law</w:t>
      </w:r>
      <w:r w:rsidR="00F50213">
        <w:rPr>
          <w:rFonts w:ascii="Times New Roman" w:eastAsia="Times New Roman" w:hAnsi="Times New Roman" w:cs="Times New Roman"/>
          <w:color w:val="000000"/>
          <w:sz w:val="24"/>
          <w:szCs w:val="24"/>
        </w:rPr>
        <w:t>,</w:t>
      </w:r>
      <w:r w:rsidR="00F50213" w:rsidRPr="00F50213">
        <w:rPr>
          <w:rFonts w:ascii="Times New Roman" w:eastAsia="Times New Roman" w:hAnsi="Times New Roman" w:cs="Times New Roman"/>
          <w:color w:val="000000"/>
          <w:sz w:val="24"/>
          <w:szCs w:val="24"/>
        </w:rPr>
        <w:t xml:space="preserve"> </w:t>
      </w:r>
      <w:r w:rsidRPr="000D2506">
        <w:rPr>
          <w:rFonts w:ascii="Times New Roman" w:eastAsia="Times New Roman" w:hAnsi="Times New Roman" w:cs="Times New Roman"/>
          <w:color w:val="000000"/>
          <w:sz w:val="24"/>
          <w:szCs w:val="24"/>
        </w:rPr>
        <w:t>baiting may be a bette</w:t>
      </w:r>
      <w:r w:rsidR="00F50213">
        <w:rPr>
          <w:rFonts w:ascii="Times New Roman" w:eastAsia="Times New Roman" w:hAnsi="Times New Roman" w:cs="Times New Roman"/>
          <w:color w:val="000000"/>
          <w:sz w:val="24"/>
          <w:szCs w:val="24"/>
        </w:rPr>
        <w:t>r option</w:t>
      </w:r>
      <w:r w:rsidRPr="000D2506">
        <w:rPr>
          <w:rFonts w:ascii="Times New Roman" w:eastAsia="Times New Roman" w:hAnsi="Times New Roman" w:cs="Times New Roman"/>
          <w:color w:val="000000"/>
          <w:sz w:val="24"/>
          <w:szCs w:val="24"/>
        </w:rPr>
        <w:t>.  In all situations, the label on a pesticide is the law.  Baiting is a long-term approach to termite control.  It works on the premise that the bait, which can be made out of sawdust, paper, or wood, treated with a pesticide, is found by foraging termites.  There is no way to determine when a termite will find the bait station, or even if the foragers will find the bait.  However, the bait is placed out around the building, and in areas of suspected termite activity, which can increase chances of workers coming in contact with the station.  Once the bait is found, worker termites will bring the bait back to the colony and share the pesticide via trophallaxis.  It may take days, weeks, or even months before a substantial amount of the colony is killed by the pesticide.  Baiting is a year-round program that must be maintained regularly for best results.</w:t>
      </w:r>
    </w:p>
    <w:p w14:paraId="52E04968"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16CFA8B" w14:textId="77777777" w:rsidR="00763411" w:rsidRPr="000D2506" w:rsidRDefault="004639BF" w:rsidP="00763411">
      <w:pPr>
        <w:numPr>
          <w:ilvl w:val="0"/>
          <w:numId w:val="4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 xml:space="preserve">Liquid </w:t>
      </w:r>
      <w:r w:rsidR="00763411" w:rsidRPr="000D2506">
        <w:rPr>
          <w:rFonts w:ascii="Times New Roman" w:eastAsia="Times New Roman" w:hAnsi="Times New Roman" w:cs="Times New Roman"/>
          <w:b/>
          <w:bCs/>
          <w:color w:val="000000"/>
          <w:sz w:val="24"/>
          <w:szCs w:val="24"/>
          <w:u w:val="single"/>
        </w:rPr>
        <w:t>Pesticides:</w:t>
      </w:r>
      <w:r w:rsidR="00763411" w:rsidRPr="000D2506">
        <w:rPr>
          <w:rFonts w:ascii="Times New Roman" w:eastAsia="Times New Roman" w:hAnsi="Times New Roman" w:cs="Times New Roman"/>
          <w:color w:val="000000"/>
          <w:sz w:val="24"/>
          <w:szCs w:val="24"/>
        </w:rPr>
        <w:t xml:space="preserve">  The same pesticides that can be used as a pretreatment prior to constructing a building can also be used later if termites are found on or in a facility.  Liquid pesticides are used as a preventative measure, or a protective measure.  If used prior to construction, they are a preventive measure.  If used as a protective measure</w:t>
      </w:r>
      <w:r w:rsidRPr="000D2506">
        <w:rPr>
          <w:rFonts w:ascii="Times New Roman" w:eastAsia="Times New Roman" w:hAnsi="Times New Roman" w:cs="Times New Roman"/>
          <w:color w:val="000000"/>
          <w:sz w:val="24"/>
          <w:szCs w:val="24"/>
        </w:rPr>
        <w:t>, the</w:t>
      </w:r>
      <w:r w:rsidR="00763411" w:rsidRPr="000D2506">
        <w:rPr>
          <w:rFonts w:ascii="Times New Roman" w:eastAsia="Times New Roman" w:hAnsi="Times New Roman" w:cs="Times New Roman"/>
          <w:color w:val="000000"/>
          <w:sz w:val="24"/>
          <w:szCs w:val="24"/>
        </w:rPr>
        <w:t xml:space="preserve"> area of a building which is infested with termites is trenched and, if needed, drilled, before being treated with a pesticide.  The pesticide acts as a blanket, killing the termites which are actively infesting the structure, or by stopping invading termites from causing damage.  If the termites are inside and need access to the soil on the outside, or under the structure, the pesticide prevents their return, and the termites can die from dehydration.  Liquid pesticides can either be repellent or non-repellent.  </w:t>
      </w:r>
    </w:p>
    <w:p w14:paraId="2E4AF006" w14:textId="77777777" w:rsidR="000A6961" w:rsidRDefault="000A6961" w:rsidP="00763411">
      <w:pPr>
        <w:spacing w:after="0" w:line="240" w:lineRule="auto"/>
        <w:rPr>
          <w:rFonts w:ascii="Times New Roman" w:eastAsia="Times New Roman" w:hAnsi="Times New Roman" w:cs="Times New Roman"/>
          <w:sz w:val="24"/>
          <w:szCs w:val="24"/>
        </w:rPr>
      </w:pPr>
    </w:p>
    <w:p w14:paraId="15951F16" w14:textId="77777777" w:rsidR="00763411" w:rsidRPr="000D2506" w:rsidRDefault="003B7D7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Evaluation</w:t>
      </w:r>
    </w:p>
    <w:p w14:paraId="14D65727" w14:textId="77777777" w:rsidR="00763411" w:rsidRDefault="00763411" w:rsidP="00763411">
      <w:pPr>
        <w:numPr>
          <w:ilvl w:val="0"/>
          <w:numId w:val="43"/>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Regular follow-up inspections should take place post-termite treatment.  If a baiting system is being used, stations must be regularly checked.  Depending on the contract established between SSC Pest Management and a facility, if pesticides were used for control, a follow-up inspection must be executed.</w:t>
      </w:r>
    </w:p>
    <w:p w14:paraId="0BE6D340"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3142F327"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7076DBC8"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1ADA85D7"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4C4D3816" w14:textId="77777777" w:rsidR="000A6961" w:rsidRDefault="000A6961" w:rsidP="000A6961">
      <w:pPr>
        <w:spacing w:after="0" w:line="240" w:lineRule="auto"/>
        <w:textAlignment w:val="baseline"/>
        <w:rPr>
          <w:rFonts w:ascii="Times New Roman" w:eastAsia="Times New Roman" w:hAnsi="Times New Roman" w:cs="Times New Roman"/>
          <w:color w:val="000000"/>
          <w:sz w:val="24"/>
          <w:szCs w:val="24"/>
        </w:rPr>
      </w:pPr>
    </w:p>
    <w:p w14:paraId="496D798F" w14:textId="77777777" w:rsidR="000A6961" w:rsidRPr="000D2506" w:rsidRDefault="000A6961" w:rsidP="000A6961">
      <w:pPr>
        <w:spacing w:after="0" w:line="240" w:lineRule="auto"/>
        <w:textAlignment w:val="baseline"/>
        <w:rPr>
          <w:rFonts w:ascii="Times New Roman" w:eastAsia="Times New Roman" w:hAnsi="Times New Roman" w:cs="Times New Roman"/>
          <w:color w:val="000000"/>
          <w:sz w:val="24"/>
          <w:szCs w:val="24"/>
        </w:rPr>
      </w:pPr>
    </w:p>
    <w:p w14:paraId="7DDA2391" w14:textId="77777777" w:rsidR="00763411" w:rsidRPr="000D2506" w:rsidRDefault="00763411" w:rsidP="00763411">
      <w:pPr>
        <w:spacing w:after="0" w:line="240" w:lineRule="auto"/>
        <w:rPr>
          <w:rFonts w:ascii="Times New Roman" w:eastAsia="Times New Roman" w:hAnsi="Times New Roman" w:cs="Times New Roman"/>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4680"/>
        <w:gridCol w:w="4680"/>
      </w:tblGrid>
      <w:tr w:rsidR="00763411" w:rsidRPr="000D2506" w14:paraId="1978BFFC" w14:textId="77777777" w:rsidTr="00763411">
        <w:trPr>
          <w:trHeight w:val="405"/>
        </w:trPr>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4937EEB" w14:textId="77777777" w:rsidR="00D3123A" w:rsidRPr="003A4CE2" w:rsidRDefault="00763411" w:rsidP="00D3123A">
            <w:pPr>
              <w:spacing w:after="0" w:line="240" w:lineRule="auto"/>
              <w:jc w:val="center"/>
              <w:rPr>
                <w:rFonts w:ascii="Times New Roman" w:eastAsia="Times New Roman" w:hAnsi="Times New Roman" w:cs="Times New Roman"/>
                <w:b/>
                <w:bCs/>
                <w:sz w:val="24"/>
                <w:szCs w:val="24"/>
              </w:rPr>
            </w:pPr>
            <w:r w:rsidRPr="003A4CE2">
              <w:rPr>
                <w:rFonts w:ascii="Times New Roman" w:eastAsia="Times New Roman" w:hAnsi="Times New Roman" w:cs="Times New Roman"/>
                <w:b/>
                <w:bCs/>
                <w:sz w:val="24"/>
                <w:szCs w:val="24"/>
              </w:rPr>
              <w:t>Termite Action Threshold</w:t>
            </w:r>
          </w:p>
        </w:tc>
      </w:tr>
      <w:tr w:rsidR="00763411" w:rsidRPr="000D2506" w14:paraId="28C480CD"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869EC61" w14:textId="77777777" w:rsidR="00763411" w:rsidRPr="003A4CE2" w:rsidRDefault="00763411" w:rsidP="00763411">
            <w:pPr>
              <w:spacing w:after="0" w:line="0" w:lineRule="atLeast"/>
              <w:jc w:val="center"/>
              <w:rPr>
                <w:rFonts w:ascii="Times New Roman" w:eastAsia="Times New Roman" w:hAnsi="Times New Roman" w:cs="Times New Roman"/>
                <w:sz w:val="24"/>
                <w:szCs w:val="24"/>
              </w:rPr>
            </w:pPr>
            <w:r w:rsidRPr="003A4CE2">
              <w:rPr>
                <w:rFonts w:ascii="Times New Roman" w:eastAsia="Times New Roman" w:hAnsi="Times New Roman" w:cs="Times New Roman"/>
                <w:sz w:val="24"/>
                <w:szCs w:val="24"/>
              </w:rPr>
              <w:t>Classrooms and Public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29E2A2B" w14:textId="0EBC1C45" w:rsidR="00763411" w:rsidRPr="003A4CE2" w:rsidRDefault="004744AF" w:rsidP="003A4CE2">
            <w:pPr>
              <w:spacing w:after="0" w:line="240" w:lineRule="auto"/>
              <w:jc w:val="center"/>
              <w:rPr>
                <w:rFonts w:ascii="Times New Roman" w:eastAsia="Times New Roman" w:hAnsi="Times New Roman" w:cs="Times New Roman"/>
                <w:sz w:val="24"/>
                <w:szCs w:val="24"/>
              </w:rPr>
            </w:pPr>
            <w:r w:rsidRPr="003A4CE2">
              <w:rPr>
                <w:rFonts w:ascii="Times New Roman" w:eastAsia="Times New Roman" w:hAnsi="Times New Roman" w:cs="Times New Roman"/>
                <w:sz w:val="24"/>
                <w:szCs w:val="24"/>
              </w:rPr>
              <w:t>Presence of mud tube</w:t>
            </w:r>
          </w:p>
        </w:tc>
      </w:tr>
      <w:tr w:rsidR="00763411" w:rsidRPr="000D2506" w14:paraId="23693CA4"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58DEF66" w14:textId="77777777" w:rsidR="00763411" w:rsidRPr="003A4CE2" w:rsidRDefault="00763411" w:rsidP="00763411">
            <w:pPr>
              <w:spacing w:after="0" w:line="0" w:lineRule="atLeast"/>
              <w:jc w:val="center"/>
              <w:rPr>
                <w:rFonts w:ascii="Times New Roman" w:eastAsia="Times New Roman" w:hAnsi="Times New Roman" w:cs="Times New Roman"/>
                <w:sz w:val="24"/>
                <w:szCs w:val="24"/>
              </w:rPr>
            </w:pPr>
            <w:r w:rsidRPr="003A4CE2">
              <w:rPr>
                <w:rFonts w:ascii="Times New Roman" w:eastAsia="Times New Roman" w:hAnsi="Times New Roman" w:cs="Times New Roman"/>
                <w:sz w:val="24"/>
                <w:szCs w:val="24"/>
              </w:rPr>
              <w:t>Medical Facility</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125D501" w14:textId="61952DA0" w:rsidR="00763411" w:rsidRPr="003A4CE2" w:rsidRDefault="004744AF" w:rsidP="003A4CE2">
            <w:pPr>
              <w:spacing w:after="0" w:line="240" w:lineRule="auto"/>
              <w:jc w:val="center"/>
              <w:rPr>
                <w:rFonts w:ascii="Times New Roman" w:eastAsia="Times New Roman" w:hAnsi="Times New Roman" w:cs="Times New Roman"/>
                <w:sz w:val="24"/>
                <w:szCs w:val="24"/>
              </w:rPr>
            </w:pPr>
            <w:r w:rsidRPr="003A4CE2">
              <w:rPr>
                <w:rFonts w:ascii="Times New Roman" w:eastAsia="Times New Roman" w:hAnsi="Times New Roman" w:cs="Times New Roman"/>
                <w:sz w:val="24"/>
                <w:szCs w:val="24"/>
              </w:rPr>
              <w:t>Presence of mud tube</w:t>
            </w:r>
          </w:p>
        </w:tc>
      </w:tr>
      <w:tr w:rsidR="00763411" w:rsidRPr="000D2506" w14:paraId="21491AD1"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74818AD" w14:textId="77777777" w:rsidR="00763411" w:rsidRPr="003A4CE2" w:rsidRDefault="00763411" w:rsidP="00763411">
            <w:pPr>
              <w:spacing w:after="0" w:line="0" w:lineRule="atLeast"/>
              <w:jc w:val="center"/>
              <w:rPr>
                <w:rFonts w:ascii="Times New Roman" w:eastAsia="Times New Roman" w:hAnsi="Times New Roman" w:cs="Times New Roman"/>
                <w:sz w:val="24"/>
                <w:szCs w:val="24"/>
              </w:rPr>
            </w:pPr>
            <w:r w:rsidRPr="003A4CE2">
              <w:rPr>
                <w:rFonts w:ascii="Times New Roman" w:eastAsia="Times New Roman" w:hAnsi="Times New Roman" w:cs="Times New Roman"/>
                <w:sz w:val="24"/>
                <w:szCs w:val="24"/>
              </w:rPr>
              <w:t>Kitchen</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3E7738F" w14:textId="3304338F" w:rsidR="00763411" w:rsidRPr="003A4CE2" w:rsidRDefault="004744AF" w:rsidP="003A4CE2">
            <w:pPr>
              <w:spacing w:after="0" w:line="240" w:lineRule="auto"/>
              <w:jc w:val="center"/>
              <w:rPr>
                <w:rFonts w:ascii="Times New Roman" w:eastAsia="Times New Roman" w:hAnsi="Times New Roman" w:cs="Times New Roman"/>
                <w:sz w:val="24"/>
                <w:szCs w:val="24"/>
              </w:rPr>
            </w:pPr>
            <w:r w:rsidRPr="003A4CE2">
              <w:rPr>
                <w:rFonts w:ascii="Times New Roman" w:eastAsia="Times New Roman" w:hAnsi="Times New Roman" w:cs="Times New Roman"/>
                <w:sz w:val="24"/>
                <w:szCs w:val="24"/>
              </w:rPr>
              <w:t>Presence of mud tube</w:t>
            </w:r>
          </w:p>
        </w:tc>
      </w:tr>
      <w:tr w:rsidR="00763411" w:rsidRPr="000D2506" w14:paraId="52DB6925"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C968844" w14:textId="77777777" w:rsidR="00763411" w:rsidRPr="003A4CE2" w:rsidRDefault="00763411" w:rsidP="00763411">
            <w:pPr>
              <w:spacing w:after="0" w:line="0" w:lineRule="atLeast"/>
              <w:jc w:val="center"/>
              <w:rPr>
                <w:rFonts w:ascii="Times New Roman" w:eastAsia="Times New Roman" w:hAnsi="Times New Roman" w:cs="Times New Roman"/>
                <w:sz w:val="24"/>
                <w:szCs w:val="24"/>
              </w:rPr>
            </w:pPr>
            <w:r w:rsidRPr="003A4CE2">
              <w:rPr>
                <w:rFonts w:ascii="Times New Roman" w:eastAsia="Times New Roman" w:hAnsi="Times New Roman" w:cs="Times New Roman"/>
                <w:sz w:val="24"/>
                <w:szCs w:val="24"/>
              </w:rPr>
              <w:t>Maintenance and Storage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5F63EFF" w14:textId="2CC972E9" w:rsidR="00763411" w:rsidRPr="003A4CE2" w:rsidRDefault="003A4CE2" w:rsidP="003A4CE2">
            <w:pPr>
              <w:spacing w:after="0" w:line="240" w:lineRule="auto"/>
              <w:jc w:val="center"/>
              <w:rPr>
                <w:rFonts w:ascii="Times New Roman" w:eastAsia="Times New Roman" w:hAnsi="Times New Roman" w:cs="Times New Roman"/>
                <w:sz w:val="24"/>
                <w:szCs w:val="24"/>
              </w:rPr>
            </w:pPr>
            <w:r w:rsidRPr="003A4CE2">
              <w:rPr>
                <w:rFonts w:ascii="Times New Roman" w:eastAsia="Times New Roman" w:hAnsi="Times New Roman" w:cs="Times New Roman"/>
                <w:sz w:val="24"/>
                <w:szCs w:val="24"/>
              </w:rPr>
              <w:t>Presence of mud tube</w:t>
            </w:r>
          </w:p>
        </w:tc>
      </w:tr>
      <w:tr w:rsidR="00763411" w:rsidRPr="000D2506" w14:paraId="753AF14E"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65D863C" w14:textId="77777777" w:rsidR="00763411" w:rsidRPr="003A4CE2" w:rsidRDefault="00763411" w:rsidP="00763411">
            <w:pPr>
              <w:spacing w:after="0" w:line="0" w:lineRule="atLeast"/>
              <w:jc w:val="center"/>
              <w:rPr>
                <w:rFonts w:ascii="Times New Roman" w:eastAsia="Times New Roman" w:hAnsi="Times New Roman" w:cs="Times New Roman"/>
                <w:sz w:val="24"/>
                <w:szCs w:val="24"/>
              </w:rPr>
            </w:pPr>
            <w:r w:rsidRPr="003A4CE2">
              <w:rPr>
                <w:rFonts w:ascii="Times New Roman" w:eastAsia="Times New Roman" w:hAnsi="Times New Roman" w:cs="Times New Roman"/>
                <w:sz w:val="24"/>
                <w:szCs w:val="24"/>
              </w:rPr>
              <w:t>Grounds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CF384D1" w14:textId="474A3108" w:rsidR="00763411" w:rsidRPr="003A4CE2" w:rsidRDefault="003A4CE2" w:rsidP="003A4CE2">
            <w:pPr>
              <w:spacing w:after="0" w:line="240" w:lineRule="auto"/>
              <w:jc w:val="center"/>
              <w:rPr>
                <w:rFonts w:ascii="Times New Roman" w:eastAsia="Times New Roman" w:hAnsi="Times New Roman" w:cs="Times New Roman"/>
                <w:sz w:val="24"/>
                <w:szCs w:val="24"/>
              </w:rPr>
            </w:pPr>
            <w:r w:rsidRPr="003A4CE2">
              <w:rPr>
                <w:rFonts w:ascii="Times New Roman" w:eastAsia="Times New Roman" w:hAnsi="Times New Roman" w:cs="Times New Roman"/>
                <w:sz w:val="24"/>
                <w:szCs w:val="24"/>
              </w:rPr>
              <w:t>N/A unless trailing into building</w:t>
            </w:r>
          </w:p>
        </w:tc>
      </w:tr>
    </w:tbl>
    <w:p w14:paraId="7148440E"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    </w:t>
      </w:r>
    </w:p>
    <w:p w14:paraId="7C67BDB3"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32E57C8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8E734AA"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8DC2DA2"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1CF6B74"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D5A258B"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65F2EA0"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C8C5D8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FED0719"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335F1A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7841D30"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2607089"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8CA172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BE715C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7B3B2844"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784A2A7"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660B484"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6F9E93E"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C75DFB2"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71135FEA"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F539350"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4472EEB"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9DFB275"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5CDF81C"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9B4408F"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31D877E"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EE3A293"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DE0A4EB"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E2388BD"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4418B6F"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18EF3D3"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42C989C"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3DE73991"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7DD4D6D"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5BC2035" w14:textId="77777777" w:rsidR="00763411" w:rsidRPr="000D2506" w:rsidRDefault="00763411" w:rsidP="003A01EF">
      <w:pPr>
        <w:pStyle w:val="Style2"/>
      </w:pPr>
      <w:bookmarkStart w:id="59" w:name="_Toc451498156"/>
      <w:r w:rsidRPr="000D2506">
        <w:t>Bed Bugs</w:t>
      </w:r>
      <w:bookmarkEnd w:id="59"/>
      <w:r w:rsidRPr="00621299">
        <w:rPr>
          <w:u w:val="none"/>
        </w:rPr>
        <w:t xml:space="preserve">  </w:t>
      </w:r>
    </w:p>
    <w:p w14:paraId="4D2C8B63" w14:textId="75837E20"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Bed bug infestations are defined as any unit/room that currently has active bed bugs present at the time of inspection.  Beg bug protocol is taken very s</w:t>
      </w:r>
      <w:r w:rsidR="00F50213">
        <w:rPr>
          <w:rFonts w:ascii="Times New Roman" w:eastAsia="Times New Roman" w:hAnsi="Times New Roman" w:cs="Times New Roman"/>
          <w:color w:val="000000"/>
          <w:sz w:val="24"/>
          <w:szCs w:val="24"/>
        </w:rPr>
        <w:t>eriously at TAMU</w:t>
      </w:r>
      <w:r w:rsidRPr="000D2506">
        <w:rPr>
          <w:rFonts w:ascii="Times New Roman" w:eastAsia="Times New Roman" w:hAnsi="Times New Roman" w:cs="Times New Roman"/>
          <w:color w:val="000000"/>
          <w:sz w:val="24"/>
          <w:szCs w:val="24"/>
        </w:rPr>
        <w:t>, and a separate policies and procedures document has already been written</w:t>
      </w:r>
      <w:r w:rsidR="00F50213">
        <w:rPr>
          <w:rFonts w:ascii="Times New Roman" w:eastAsia="Times New Roman" w:hAnsi="Times New Roman" w:cs="Times New Roman"/>
          <w:color w:val="000000"/>
          <w:sz w:val="24"/>
          <w:szCs w:val="24"/>
        </w:rPr>
        <w:t xml:space="preserve"> for and approved by</w:t>
      </w:r>
      <w:r w:rsidRPr="000D2506">
        <w:rPr>
          <w:rFonts w:ascii="Times New Roman" w:eastAsia="Times New Roman" w:hAnsi="Times New Roman" w:cs="Times New Roman"/>
          <w:color w:val="000000"/>
          <w:sz w:val="24"/>
          <w:szCs w:val="24"/>
        </w:rPr>
        <w:t xml:space="preserve"> Residential Life.  This protocol is followed during an inspection and treatment, and the resident(s) receive a copy when a bed bug is detected in their dorm/apartment.</w:t>
      </w:r>
    </w:p>
    <w:p w14:paraId="40EC31CD"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03F6156" w14:textId="6CD98C5F" w:rsidR="00763411" w:rsidRPr="000D2506" w:rsidRDefault="003071F4"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Since the late 1990s,</w:t>
      </w:r>
      <w:r w:rsidR="00763411" w:rsidRPr="000D2506">
        <w:rPr>
          <w:rFonts w:ascii="Times New Roman" w:eastAsia="Times New Roman" w:hAnsi="Times New Roman" w:cs="Times New Roman"/>
          <w:color w:val="000000"/>
          <w:sz w:val="24"/>
          <w:szCs w:val="24"/>
        </w:rPr>
        <w:t xml:space="preserve"> bed bugs have </w:t>
      </w:r>
      <w:r w:rsidRPr="000D2506">
        <w:rPr>
          <w:rFonts w:ascii="Times New Roman" w:eastAsia="Times New Roman" w:hAnsi="Times New Roman" w:cs="Times New Roman"/>
          <w:color w:val="000000"/>
          <w:sz w:val="24"/>
          <w:szCs w:val="24"/>
        </w:rPr>
        <w:t>resurged globally</w:t>
      </w:r>
      <w:r w:rsidR="00496A74">
        <w:rPr>
          <w:rFonts w:ascii="Times New Roman" w:eastAsia="Times New Roman" w:hAnsi="Times New Roman" w:cs="Times New Roman"/>
          <w:color w:val="000000"/>
          <w:sz w:val="24"/>
          <w:szCs w:val="24"/>
          <w:vertAlign w:val="superscript"/>
        </w:rPr>
        <w:t>18</w:t>
      </w:r>
      <w:r w:rsidRPr="000D2506">
        <w:rPr>
          <w:rFonts w:ascii="Times New Roman" w:eastAsia="Times New Roman" w:hAnsi="Times New Roman" w:cs="Times New Roman"/>
          <w:color w:val="000000"/>
          <w:sz w:val="24"/>
          <w:szCs w:val="24"/>
        </w:rPr>
        <w:t>, and are a</w:t>
      </w:r>
      <w:r w:rsidR="00763411" w:rsidRPr="000D2506">
        <w:rPr>
          <w:rFonts w:ascii="Times New Roman" w:eastAsia="Times New Roman" w:hAnsi="Times New Roman" w:cs="Times New Roman"/>
          <w:color w:val="000000"/>
          <w:sz w:val="24"/>
          <w:szCs w:val="24"/>
        </w:rPr>
        <w:t xml:space="preserve"> growing concern in hotels, lodging establishments, hostiles, retirement homes, hospitals, apartment complexes, and on campuses in dormitories and residential life facilities.  These tiny insects can hide in cracks and crevices smaller than the width of a credit card, are mobile, and are excellent travel companions.  If a person is exposed to them, they can catch a ride on clothing, bedding, pillows, luggage, furniture, and personal items, and be moved to the next location where they can rapidly reproduce</w:t>
      </w:r>
      <w:r w:rsidR="00496A74">
        <w:rPr>
          <w:rFonts w:ascii="Times New Roman" w:eastAsia="Times New Roman" w:hAnsi="Times New Roman" w:cs="Times New Roman"/>
          <w:color w:val="000000"/>
          <w:sz w:val="24"/>
          <w:szCs w:val="24"/>
          <w:vertAlign w:val="superscript"/>
        </w:rPr>
        <w:t>18</w:t>
      </w:r>
      <w:r w:rsidR="00763411" w:rsidRPr="000D2506">
        <w:rPr>
          <w:rFonts w:ascii="Times New Roman" w:eastAsia="Times New Roman" w:hAnsi="Times New Roman" w:cs="Times New Roman"/>
          <w:color w:val="000000"/>
          <w:sz w:val="24"/>
          <w:szCs w:val="24"/>
        </w:rPr>
        <w:t>.  They can live for months without feeding</w:t>
      </w:r>
      <w:r w:rsidR="00496A74">
        <w:rPr>
          <w:rFonts w:ascii="Times New Roman" w:eastAsia="Times New Roman" w:hAnsi="Times New Roman" w:cs="Times New Roman"/>
          <w:color w:val="000000"/>
          <w:sz w:val="24"/>
          <w:szCs w:val="24"/>
          <w:vertAlign w:val="superscript"/>
        </w:rPr>
        <w:t>19</w:t>
      </w:r>
      <w:r w:rsidR="00763411" w:rsidRPr="000D2506">
        <w:rPr>
          <w:rFonts w:ascii="Times New Roman" w:eastAsia="Times New Roman" w:hAnsi="Times New Roman" w:cs="Times New Roman"/>
          <w:color w:val="000000"/>
          <w:sz w:val="24"/>
          <w:szCs w:val="24"/>
        </w:rPr>
        <w:t>; so even if an area is unoccupied for months, they can still be present when new residents/persons move into the area.  </w:t>
      </w:r>
    </w:p>
    <w:p w14:paraId="5A85EE3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F119DBC" w14:textId="7AA2B5BB"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Bed bugs have three distinct life stages, egg, nymph, and adult.  The eggs can be laid singly or in a group.  Development, as is with all insects, is temperature dependent, meaning the more optimal </w:t>
      </w:r>
      <w:r w:rsidR="003B7D71" w:rsidRPr="000D2506">
        <w:rPr>
          <w:rFonts w:ascii="Times New Roman" w:eastAsia="Times New Roman" w:hAnsi="Times New Roman" w:cs="Times New Roman"/>
          <w:color w:val="000000"/>
          <w:sz w:val="24"/>
          <w:szCs w:val="24"/>
        </w:rPr>
        <w:t>the temperature and humidity</w:t>
      </w:r>
      <w:r w:rsidRPr="000D2506">
        <w:rPr>
          <w:rFonts w:ascii="Times New Roman" w:eastAsia="Times New Roman" w:hAnsi="Times New Roman" w:cs="Times New Roman"/>
          <w:color w:val="000000"/>
          <w:sz w:val="24"/>
          <w:szCs w:val="24"/>
        </w:rPr>
        <w:t>, the more quickly the insect will develop.  After hatching from t</w:t>
      </w:r>
      <w:r w:rsidR="00496A74">
        <w:rPr>
          <w:rFonts w:ascii="Times New Roman" w:eastAsia="Times New Roman" w:hAnsi="Times New Roman" w:cs="Times New Roman"/>
          <w:color w:val="000000"/>
          <w:sz w:val="24"/>
          <w:szCs w:val="24"/>
        </w:rPr>
        <w:t>he egg, the nymph goes through five</w:t>
      </w:r>
      <w:r w:rsidRPr="000D2506">
        <w:rPr>
          <w:rFonts w:ascii="Times New Roman" w:eastAsia="Times New Roman" w:hAnsi="Times New Roman" w:cs="Times New Roman"/>
          <w:color w:val="000000"/>
          <w:sz w:val="24"/>
          <w:szCs w:val="24"/>
        </w:rPr>
        <w:t xml:space="preserve"> developmental stages before molting into an adult</w:t>
      </w:r>
      <w:r w:rsidR="00496A74">
        <w:rPr>
          <w:rFonts w:ascii="Times New Roman" w:eastAsia="Times New Roman" w:hAnsi="Times New Roman" w:cs="Times New Roman"/>
          <w:color w:val="000000"/>
          <w:sz w:val="24"/>
          <w:szCs w:val="24"/>
          <w:vertAlign w:val="superscript"/>
        </w:rPr>
        <w:t>18</w:t>
      </w:r>
      <w:r w:rsidRPr="000D2506">
        <w:rPr>
          <w:rFonts w:ascii="Times New Roman" w:eastAsia="Times New Roman" w:hAnsi="Times New Roman" w:cs="Times New Roman"/>
          <w:color w:val="000000"/>
          <w:sz w:val="24"/>
          <w:szCs w:val="24"/>
        </w:rPr>
        <w:t>.  Adults are sm</w:t>
      </w:r>
      <w:r w:rsidR="00B71A48" w:rsidRPr="000D2506">
        <w:rPr>
          <w:rFonts w:ascii="Times New Roman" w:eastAsia="Times New Roman" w:hAnsi="Times New Roman" w:cs="Times New Roman"/>
          <w:color w:val="000000"/>
          <w:sz w:val="24"/>
          <w:szCs w:val="24"/>
        </w:rPr>
        <w:t>all, reddish-brown,</w:t>
      </w:r>
      <w:r w:rsidRPr="000D2506">
        <w:rPr>
          <w:rFonts w:ascii="Times New Roman" w:eastAsia="Times New Roman" w:hAnsi="Times New Roman" w:cs="Times New Roman"/>
          <w:color w:val="000000"/>
          <w:sz w:val="24"/>
          <w:szCs w:val="24"/>
        </w:rPr>
        <w:t xml:space="preserve"> wingles</w:t>
      </w:r>
      <w:r w:rsidR="00B71A48" w:rsidRPr="000D2506">
        <w:rPr>
          <w:rFonts w:ascii="Times New Roman" w:eastAsia="Times New Roman" w:hAnsi="Times New Roman" w:cs="Times New Roman"/>
          <w:color w:val="000000"/>
          <w:sz w:val="24"/>
          <w:szCs w:val="24"/>
        </w:rPr>
        <w:t>s, and approximately 5mm long</w:t>
      </w:r>
      <w:r w:rsidR="00496A74">
        <w:rPr>
          <w:rFonts w:ascii="Times New Roman" w:eastAsia="Times New Roman" w:hAnsi="Times New Roman" w:cs="Times New Roman"/>
          <w:color w:val="000000"/>
          <w:sz w:val="24"/>
          <w:szCs w:val="24"/>
          <w:vertAlign w:val="superscript"/>
        </w:rPr>
        <w:t>20</w:t>
      </w:r>
      <w:r w:rsidRPr="000D2506">
        <w:rPr>
          <w:rFonts w:ascii="Times New Roman" w:eastAsia="Times New Roman" w:hAnsi="Times New Roman" w:cs="Times New Roman"/>
          <w:color w:val="000000"/>
          <w:sz w:val="24"/>
          <w:szCs w:val="24"/>
        </w:rPr>
        <w:t>.  </w:t>
      </w:r>
    </w:p>
    <w:p w14:paraId="41DD0DA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86105F9" w14:textId="1C3D5486"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All nymphal stages and adults of both sexes feed only on blood</w:t>
      </w:r>
      <w:r w:rsidR="00496A74">
        <w:rPr>
          <w:rFonts w:ascii="Times New Roman" w:eastAsia="Times New Roman" w:hAnsi="Times New Roman" w:cs="Times New Roman"/>
          <w:color w:val="000000"/>
          <w:sz w:val="24"/>
          <w:szCs w:val="24"/>
          <w:vertAlign w:val="superscript"/>
        </w:rPr>
        <w:t>19</w:t>
      </w:r>
      <w:r w:rsidRPr="000D2506">
        <w:rPr>
          <w:rFonts w:ascii="Times New Roman" w:eastAsia="Times New Roman" w:hAnsi="Times New Roman" w:cs="Times New Roman"/>
          <w:color w:val="000000"/>
          <w:sz w:val="24"/>
          <w:szCs w:val="24"/>
        </w:rPr>
        <w:t>, which is necessary to develop into the next life stage, or to reproduce.  Bed bugs usually feed at night when people are sleeping</w:t>
      </w:r>
      <w:r w:rsidR="00496A74">
        <w:rPr>
          <w:rFonts w:ascii="Times New Roman" w:eastAsia="Times New Roman" w:hAnsi="Times New Roman" w:cs="Times New Roman"/>
          <w:color w:val="000000"/>
          <w:sz w:val="24"/>
          <w:szCs w:val="24"/>
          <w:vertAlign w:val="superscript"/>
        </w:rPr>
        <w:t>18</w:t>
      </w:r>
      <w:r w:rsidRPr="000D2506">
        <w:rPr>
          <w:rFonts w:ascii="Times New Roman" w:eastAsia="Times New Roman" w:hAnsi="Times New Roman" w:cs="Times New Roman"/>
          <w:color w:val="000000"/>
          <w:sz w:val="24"/>
          <w:szCs w:val="24"/>
        </w:rPr>
        <w:t>.  Reactions to the bites range from no detectable reaction to allergic reactions.  Typical symptoms include a raised, inflamed, reddish welt on the skin, similar to a mosquito bite, which may itch for several days.  Bed bugs typically bite in a linear pattern and are characterized by several itchy bumps in a row</w:t>
      </w:r>
      <w:r w:rsidR="00496A74">
        <w:rPr>
          <w:rFonts w:ascii="Times New Roman" w:eastAsia="Times New Roman" w:hAnsi="Times New Roman" w:cs="Times New Roman"/>
          <w:color w:val="000000"/>
          <w:sz w:val="24"/>
          <w:szCs w:val="24"/>
          <w:vertAlign w:val="superscript"/>
        </w:rPr>
        <w:t>19</w:t>
      </w:r>
      <w:r w:rsidRPr="000D2506">
        <w:rPr>
          <w:rFonts w:ascii="Times New Roman" w:eastAsia="Times New Roman" w:hAnsi="Times New Roman" w:cs="Times New Roman"/>
          <w:color w:val="000000"/>
          <w:sz w:val="24"/>
          <w:szCs w:val="24"/>
        </w:rPr>
        <w:t>.  Bed bugs may void the remains of earlier blood meals.  These spots, which are brown or red fecal and blood matter, are indications of an infestation.  </w:t>
      </w:r>
    </w:p>
    <w:p w14:paraId="1D2F008B"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F349B3B" w14:textId="0EB9AF7E"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Bed </w:t>
      </w:r>
      <w:r w:rsidR="00D91494" w:rsidRPr="000D2506">
        <w:rPr>
          <w:rFonts w:ascii="Times New Roman" w:eastAsia="Times New Roman" w:hAnsi="Times New Roman" w:cs="Times New Roman"/>
          <w:color w:val="000000"/>
          <w:sz w:val="24"/>
          <w:szCs w:val="24"/>
        </w:rPr>
        <w:t>bugs are associated with 28</w:t>
      </w:r>
      <w:r w:rsidRPr="000D2506">
        <w:rPr>
          <w:rFonts w:ascii="Times New Roman" w:eastAsia="Times New Roman" w:hAnsi="Times New Roman" w:cs="Times New Roman"/>
          <w:color w:val="000000"/>
          <w:sz w:val="24"/>
          <w:szCs w:val="24"/>
        </w:rPr>
        <w:t xml:space="preserve"> diseases, but have not been found to transmit diseases to humans while taking a blood meal</w:t>
      </w:r>
      <w:r w:rsidR="00496A74">
        <w:rPr>
          <w:rFonts w:ascii="Times New Roman" w:eastAsia="Times New Roman" w:hAnsi="Times New Roman" w:cs="Times New Roman"/>
          <w:color w:val="000000"/>
          <w:sz w:val="24"/>
          <w:szCs w:val="24"/>
          <w:vertAlign w:val="superscript"/>
        </w:rPr>
        <w:t>21</w:t>
      </w:r>
      <w:r w:rsidRPr="000D2506">
        <w:rPr>
          <w:rFonts w:ascii="Times New Roman" w:eastAsia="Times New Roman" w:hAnsi="Times New Roman" w:cs="Times New Roman"/>
          <w:color w:val="000000"/>
          <w:sz w:val="24"/>
          <w:szCs w:val="24"/>
        </w:rPr>
        <w:t>.  </w:t>
      </w:r>
      <w:r w:rsidR="00D91494" w:rsidRPr="000D2506">
        <w:rPr>
          <w:rFonts w:ascii="Times New Roman" w:eastAsia="Times New Roman" w:hAnsi="Times New Roman" w:cs="Times New Roman"/>
          <w:color w:val="000000"/>
          <w:sz w:val="24"/>
          <w:szCs w:val="24"/>
        </w:rPr>
        <w:t xml:space="preserve">A possible exception to this could be the etiologic agent, </w:t>
      </w:r>
      <w:r w:rsidR="00D91494" w:rsidRPr="000D2506">
        <w:rPr>
          <w:rFonts w:ascii="Times New Roman" w:eastAsia="Times New Roman" w:hAnsi="Times New Roman" w:cs="Times New Roman"/>
          <w:i/>
          <w:color w:val="000000"/>
          <w:sz w:val="24"/>
          <w:szCs w:val="24"/>
        </w:rPr>
        <w:t xml:space="preserve">Trypanosoma </w:t>
      </w:r>
      <w:proofErr w:type="spellStart"/>
      <w:r w:rsidR="00D91494" w:rsidRPr="000D2506">
        <w:rPr>
          <w:rFonts w:ascii="Times New Roman" w:eastAsia="Times New Roman" w:hAnsi="Times New Roman" w:cs="Times New Roman"/>
          <w:i/>
          <w:color w:val="000000"/>
          <w:sz w:val="24"/>
          <w:szCs w:val="24"/>
        </w:rPr>
        <w:t>cruzi</w:t>
      </w:r>
      <w:proofErr w:type="spellEnd"/>
      <w:r w:rsidR="00D91494" w:rsidRPr="000D2506">
        <w:rPr>
          <w:rFonts w:ascii="Times New Roman" w:eastAsia="Times New Roman" w:hAnsi="Times New Roman" w:cs="Times New Roman"/>
          <w:color w:val="000000"/>
          <w:sz w:val="24"/>
          <w:szCs w:val="24"/>
        </w:rPr>
        <w:t>, which causes Chagas disease</w:t>
      </w:r>
      <w:r w:rsidR="00496A74">
        <w:rPr>
          <w:rFonts w:ascii="Times New Roman" w:eastAsia="Times New Roman" w:hAnsi="Times New Roman" w:cs="Times New Roman"/>
          <w:color w:val="000000"/>
          <w:sz w:val="24"/>
          <w:szCs w:val="24"/>
          <w:vertAlign w:val="superscript"/>
        </w:rPr>
        <w:t>22</w:t>
      </w:r>
      <w:r w:rsidR="00D91494" w:rsidRPr="000D2506">
        <w:rPr>
          <w:rFonts w:ascii="Times New Roman" w:eastAsia="Times New Roman" w:hAnsi="Times New Roman" w:cs="Times New Roman"/>
          <w:color w:val="000000"/>
          <w:sz w:val="24"/>
          <w:szCs w:val="24"/>
        </w:rPr>
        <w:t xml:space="preserve">.  </w:t>
      </w:r>
      <w:r w:rsidR="00F50213">
        <w:rPr>
          <w:rFonts w:ascii="Times New Roman" w:eastAsia="Times New Roman" w:hAnsi="Times New Roman" w:cs="Times New Roman"/>
          <w:color w:val="000000"/>
          <w:sz w:val="24"/>
          <w:szCs w:val="24"/>
        </w:rPr>
        <w:t>There is</w:t>
      </w:r>
      <w:r w:rsidRPr="000D2506">
        <w:rPr>
          <w:rFonts w:ascii="Times New Roman" w:eastAsia="Times New Roman" w:hAnsi="Times New Roman" w:cs="Times New Roman"/>
          <w:color w:val="000000"/>
          <w:sz w:val="24"/>
          <w:szCs w:val="24"/>
        </w:rPr>
        <w:t xml:space="preserve"> the possibility that pathogens could be transmitted from mechanical transmission, contact, or while the bed bug is feeding and near open skin tissue.</w:t>
      </w:r>
    </w:p>
    <w:p w14:paraId="1033EBE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2ED7247" w14:textId="77777777" w:rsidR="00763411"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Due to their cryptic nature of hiding, biting at night, and small size, bed bugs can be difficult to control.  Described below are two different control mechanisms used by SSC Pest Control, and an outline of the monitoring process.</w:t>
      </w:r>
    </w:p>
    <w:p w14:paraId="4FF00658" w14:textId="77777777" w:rsidR="000A6961" w:rsidRDefault="000A6961" w:rsidP="00763411">
      <w:pPr>
        <w:spacing w:after="0" w:line="240" w:lineRule="auto"/>
        <w:rPr>
          <w:rFonts w:ascii="Times New Roman" w:eastAsia="Times New Roman" w:hAnsi="Times New Roman" w:cs="Times New Roman"/>
          <w:color w:val="000000"/>
          <w:sz w:val="24"/>
          <w:szCs w:val="24"/>
        </w:rPr>
      </w:pPr>
    </w:p>
    <w:p w14:paraId="46303D34" w14:textId="77777777" w:rsidR="000A6961" w:rsidRDefault="000A6961" w:rsidP="00763411">
      <w:pPr>
        <w:spacing w:after="0" w:line="240" w:lineRule="auto"/>
        <w:rPr>
          <w:rFonts w:ascii="Times New Roman" w:eastAsia="Times New Roman" w:hAnsi="Times New Roman" w:cs="Times New Roman"/>
          <w:color w:val="000000"/>
          <w:sz w:val="24"/>
          <w:szCs w:val="24"/>
        </w:rPr>
      </w:pPr>
    </w:p>
    <w:p w14:paraId="43A8C88F" w14:textId="77777777" w:rsidR="000A6961" w:rsidRDefault="000A6961" w:rsidP="00763411">
      <w:pPr>
        <w:spacing w:after="0" w:line="240" w:lineRule="auto"/>
        <w:rPr>
          <w:rFonts w:ascii="Times New Roman" w:eastAsia="Times New Roman" w:hAnsi="Times New Roman" w:cs="Times New Roman"/>
          <w:color w:val="000000"/>
          <w:sz w:val="24"/>
          <w:szCs w:val="24"/>
        </w:rPr>
      </w:pPr>
    </w:p>
    <w:p w14:paraId="26EC7DD6" w14:textId="77777777" w:rsidR="00496A74" w:rsidRDefault="00496A74" w:rsidP="00763411">
      <w:pPr>
        <w:spacing w:after="0" w:line="240" w:lineRule="auto"/>
        <w:rPr>
          <w:rFonts w:ascii="Times New Roman" w:eastAsia="Times New Roman" w:hAnsi="Times New Roman" w:cs="Times New Roman"/>
          <w:color w:val="000000"/>
          <w:sz w:val="24"/>
          <w:szCs w:val="24"/>
        </w:rPr>
      </w:pPr>
    </w:p>
    <w:p w14:paraId="261248CE" w14:textId="77777777" w:rsidR="00621299" w:rsidRDefault="00621299" w:rsidP="00763411">
      <w:pPr>
        <w:spacing w:after="0" w:line="240" w:lineRule="auto"/>
        <w:rPr>
          <w:rFonts w:ascii="Times New Roman" w:eastAsia="Times New Roman" w:hAnsi="Times New Roman" w:cs="Times New Roman"/>
          <w:b/>
          <w:bCs/>
          <w:color w:val="000000"/>
          <w:sz w:val="24"/>
          <w:szCs w:val="24"/>
          <w:u w:val="single"/>
        </w:rPr>
      </w:pPr>
    </w:p>
    <w:p w14:paraId="267FD404" w14:textId="77777777" w:rsidR="00621299" w:rsidRDefault="00621299" w:rsidP="00763411">
      <w:pPr>
        <w:spacing w:after="0" w:line="240" w:lineRule="auto"/>
        <w:rPr>
          <w:rFonts w:ascii="Times New Roman" w:eastAsia="Times New Roman" w:hAnsi="Times New Roman" w:cs="Times New Roman"/>
          <w:b/>
          <w:bCs/>
          <w:color w:val="000000"/>
          <w:sz w:val="24"/>
          <w:szCs w:val="24"/>
          <w:u w:val="single"/>
        </w:rPr>
      </w:pPr>
    </w:p>
    <w:p w14:paraId="10F55461" w14:textId="77777777" w:rsidR="00621299" w:rsidRDefault="00621299" w:rsidP="00763411">
      <w:pPr>
        <w:spacing w:after="0" w:line="240" w:lineRule="auto"/>
        <w:rPr>
          <w:rFonts w:ascii="Times New Roman" w:eastAsia="Times New Roman" w:hAnsi="Times New Roman" w:cs="Times New Roman"/>
          <w:b/>
          <w:bCs/>
          <w:color w:val="000000"/>
          <w:sz w:val="24"/>
          <w:szCs w:val="24"/>
          <w:u w:val="single"/>
        </w:rPr>
      </w:pPr>
    </w:p>
    <w:p w14:paraId="4804B5D1" w14:textId="77777777" w:rsidR="00763411" w:rsidRPr="000D2506" w:rsidRDefault="00FB1A7B"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Monitoring and Prevention</w:t>
      </w:r>
    </w:p>
    <w:p w14:paraId="77BFDD7A" w14:textId="77777777" w:rsidR="00763411" w:rsidRPr="000D2506" w:rsidRDefault="00763411" w:rsidP="00763411">
      <w:pPr>
        <w:numPr>
          <w:ilvl w:val="0"/>
          <w:numId w:val="4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In late summer, prior to the start of classes, and before students are back on campus, a company which is contracted by SSC Structural Pest Control comes to campus to perform bed bug inspections.  This company has trained bed bug detection dogs which walk through vacant dormitory facilities sniffing out live bed bugs and eggs.  If a dog signals an alert on a room or area of a room, a pest control technician is sent out to perform an inspection of the area.  If bed bugs are found, one of the treatment options is chosen for controlling the pest. </w:t>
      </w:r>
    </w:p>
    <w:p w14:paraId="16A0874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771C539" w14:textId="77777777" w:rsidR="00763411" w:rsidRPr="000D2506" w:rsidRDefault="00763411" w:rsidP="00763411">
      <w:pPr>
        <w:numPr>
          <w:ilvl w:val="0"/>
          <w:numId w:val="45"/>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When a resident moves out of a campus apartment unit, Residential Life Staff places a work order for SSC Structural Pest Control to perform an inspection for general insects, including bed bugs.  If any bed bugs are detected, it is reported to Residential Life, and appropriate action is taken. </w:t>
      </w:r>
    </w:p>
    <w:p w14:paraId="52A7D1C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B28AB39" w14:textId="77777777" w:rsidR="00763411" w:rsidRPr="000D2506" w:rsidRDefault="00763411" w:rsidP="00763411">
      <w:pPr>
        <w:numPr>
          <w:ilvl w:val="0"/>
          <w:numId w:val="46"/>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Once students arrive on campus, Residential Life </w:t>
      </w:r>
      <w:r w:rsidR="00FB1A7B" w:rsidRPr="000D2506">
        <w:rPr>
          <w:rFonts w:ascii="Times New Roman" w:eastAsia="Times New Roman" w:hAnsi="Times New Roman" w:cs="Times New Roman"/>
          <w:color w:val="000000"/>
          <w:sz w:val="24"/>
          <w:szCs w:val="24"/>
        </w:rPr>
        <w:t>staff dispenses</w:t>
      </w:r>
      <w:r w:rsidRPr="000D2506">
        <w:rPr>
          <w:rFonts w:ascii="Times New Roman" w:eastAsia="Times New Roman" w:hAnsi="Times New Roman" w:cs="Times New Roman"/>
          <w:color w:val="000000"/>
          <w:sz w:val="24"/>
          <w:szCs w:val="24"/>
        </w:rPr>
        <w:t xml:space="preserve"> bed bug information sheets to educate students on signs of bed bug infestations.  This information includes basic bed bug biology, what to look for when determining if bed bugs exist in the dorm, who to contact if there are possible bed bugs in an area, and what to expect for a response and treatment.  </w:t>
      </w:r>
    </w:p>
    <w:p w14:paraId="323D65F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87CF69D" w14:textId="77777777" w:rsidR="00763411" w:rsidRPr="000D2506" w:rsidRDefault="00763411" w:rsidP="00763411">
      <w:pPr>
        <w:numPr>
          <w:ilvl w:val="0"/>
          <w:numId w:val="47"/>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Residents or </w:t>
      </w:r>
      <w:proofErr w:type="gramStart"/>
      <w:r w:rsidRPr="000D2506">
        <w:rPr>
          <w:rFonts w:ascii="Times New Roman" w:eastAsia="Times New Roman" w:hAnsi="Times New Roman" w:cs="Times New Roman"/>
          <w:color w:val="000000"/>
          <w:sz w:val="24"/>
          <w:szCs w:val="24"/>
        </w:rPr>
        <w:t>staff</w:t>
      </w:r>
      <w:proofErr w:type="gramEnd"/>
      <w:r w:rsidRPr="000D2506">
        <w:rPr>
          <w:rFonts w:ascii="Times New Roman" w:eastAsia="Times New Roman" w:hAnsi="Times New Roman" w:cs="Times New Roman"/>
          <w:color w:val="000000"/>
          <w:sz w:val="24"/>
          <w:szCs w:val="24"/>
        </w:rPr>
        <w:t xml:space="preserve"> on campus who suspect the presence of bed bugs place a work order with Aggie Works Services.  All work orders for bed bugs are addressed within 12 hours.  If the work order is placed after hours, and SSC Pest Management staff on call is contacted to determine when an inspection will take place.  </w:t>
      </w:r>
    </w:p>
    <w:p w14:paraId="6D0DCEFB"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5CA6D64" w14:textId="04E43073" w:rsidR="00763411" w:rsidRPr="000D2506" w:rsidRDefault="00585CE3" w:rsidP="00763411">
      <w:pPr>
        <w:numPr>
          <w:ilvl w:val="0"/>
          <w:numId w:val="48"/>
        </w:numPr>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If bed bugs are not found during inspection, </w:t>
      </w:r>
      <w:r w:rsidR="00763411" w:rsidRPr="000D2506">
        <w:rPr>
          <w:rFonts w:ascii="Times New Roman" w:eastAsia="Times New Roman" w:hAnsi="Times New Roman" w:cs="Times New Roman"/>
          <w:color w:val="000000"/>
          <w:sz w:val="24"/>
          <w:szCs w:val="24"/>
        </w:rPr>
        <w:t>and the location is a dorm room or residential room, a bed bug monitor is placed in the suspected location.  This monitor runs for one week.  After one week, an SSC Pest Management employee will check the monitor for bed bugs.  If no bed bugs are in the monitor, no action will take place.  If the location suspected for bed bugs is not a dorm room or residential room, but instead a classroom, office, etc., a thorough inspection takes place.  If no bed bugs are found, no monitor is placed in the room.</w:t>
      </w:r>
    </w:p>
    <w:p w14:paraId="01D37910" w14:textId="77777777" w:rsidR="00763411" w:rsidRDefault="00763411" w:rsidP="00763411">
      <w:pPr>
        <w:spacing w:after="0" w:line="240" w:lineRule="auto"/>
        <w:rPr>
          <w:rFonts w:ascii="Times New Roman" w:eastAsia="Times New Roman" w:hAnsi="Times New Roman" w:cs="Times New Roman"/>
          <w:sz w:val="24"/>
          <w:szCs w:val="24"/>
        </w:rPr>
      </w:pPr>
    </w:p>
    <w:p w14:paraId="1B7074E9" w14:textId="77777777" w:rsidR="000A6961" w:rsidRDefault="000A6961" w:rsidP="00763411">
      <w:pPr>
        <w:spacing w:after="0" w:line="240" w:lineRule="auto"/>
        <w:rPr>
          <w:rFonts w:ascii="Times New Roman" w:eastAsia="Times New Roman" w:hAnsi="Times New Roman" w:cs="Times New Roman"/>
          <w:sz w:val="24"/>
          <w:szCs w:val="24"/>
        </w:rPr>
      </w:pPr>
    </w:p>
    <w:p w14:paraId="4441CD82" w14:textId="77777777" w:rsidR="000A6961" w:rsidRDefault="000A6961" w:rsidP="00763411">
      <w:pPr>
        <w:spacing w:after="0" w:line="240" w:lineRule="auto"/>
        <w:rPr>
          <w:rFonts w:ascii="Times New Roman" w:eastAsia="Times New Roman" w:hAnsi="Times New Roman" w:cs="Times New Roman"/>
          <w:sz w:val="24"/>
          <w:szCs w:val="24"/>
        </w:rPr>
      </w:pPr>
    </w:p>
    <w:p w14:paraId="2B75DD47" w14:textId="77777777" w:rsidR="000A6961" w:rsidRDefault="000A6961" w:rsidP="00763411">
      <w:pPr>
        <w:spacing w:after="0" w:line="240" w:lineRule="auto"/>
        <w:rPr>
          <w:rFonts w:ascii="Times New Roman" w:eastAsia="Times New Roman" w:hAnsi="Times New Roman" w:cs="Times New Roman"/>
          <w:sz w:val="24"/>
          <w:szCs w:val="24"/>
        </w:rPr>
      </w:pPr>
    </w:p>
    <w:p w14:paraId="63B6B998" w14:textId="77777777" w:rsidR="000A6961" w:rsidRDefault="000A6961" w:rsidP="00763411">
      <w:pPr>
        <w:spacing w:after="0" w:line="240" w:lineRule="auto"/>
        <w:rPr>
          <w:rFonts w:ascii="Times New Roman" w:eastAsia="Times New Roman" w:hAnsi="Times New Roman" w:cs="Times New Roman"/>
          <w:sz w:val="24"/>
          <w:szCs w:val="24"/>
        </w:rPr>
      </w:pPr>
    </w:p>
    <w:p w14:paraId="73FADD06" w14:textId="77777777" w:rsidR="000A6961" w:rsidRDefault="000A6961" w:rsidP="00763411">
      <w:pPr>
        <w:spacing w:after="0" w:line="240" w:lineRule="auto"/>
        <w:rPr>
          <w:rFonts w:ascii="Times New Roman" w:eastAsia="Times New Roman" w:hAnsi="Times New Roman" w:cs="Times New Roman"/>
          <w:sz w:val="24"/>
          <w:szCs w:val="24"/>
        </w:rPr>
      </w:pPr>
    </w:p>
    <w:p w14:paraId="79FE2317" w14:textId="77777777" w:rsidR="000A6961" w:rsidRDefault="000A6961" w:rsidP="00763411">
      <w:pPr>
        <w:spacing w:after="0" w:line="240" w:lineRule="auto"/>
        <w:rPr>
          <w:rFonts w:ascii="Times New Roman" w:eastAsia="Times New Roman" w:hAnsi="Times New Roman" w:cs="Times New Roman"/>
          <w:sz w:val="24"/>
          <w:szCs w:val="24"/>
        </w:rPr>
      </w:pPr>
    </w:p>
    <w:p w14:paraId="2595298F" w14:textId="77777777" w:rsidR="000A6961" w:rsidRDefault="000A6961" w:rsidP="00763411">
      <w:pPr>
        <w:spacing w:after="0" w:line="240" w:lineRule="auto"/>
        <w:rPr>
          <w:rFonts w:ascii="Times New Roman" w:eastAsia="Times New Roman" w:hAnsi="Times New Roman" w:cs="Times New Roman"/>
          <w:sz w:val="24"/>
          <w:szCs w:val="24"/>
        </w:rPr>
      </w:pPr>
    </w:p>
    <w:p w14:paraId="666824B2" w14:textId="77777777" w:rsidR="000A6961" w:rsidRDefault="000A6961" w:rsidP="00763411">
      <w:pPr>
        <w:spacing w:after="0" w:line="240" w:lineRule="auto"/>
        <w:rPr>
          <w:rFonts w:ascii="Times New Roman" w:eastAsia="Times New Roman" w:hAnsi="Times New Roman" w:cs="Times New Roman"/>
          <w:sz w:val="24"/>
          <w:szCs w:val="24"/>
        </w:rPr>
      </w:pPr>
    </w:p>
    <w:p w14:paraId="4454A106" w14:textId="77777777" w:rsidR="000A6961" w:rsidRDefault="000A6961" w:rsidP="00763411">
      <w:pPr>
        <w:spacing w:after="0" w:line="240" w:lineRule="auto"/>
        <w:rPr>
          <w:rFonts w:ascii="Times New Roman" w:eastAsia="Times New Roman" w:hAnsi="Times New Roman" w:cs="Times New Roman"/>
          <w:sz w:val="24"/>
          <w:szCs w:val="24"/>
        </w:rPr>
      </w:pPr>
    </w:p>
    <w:p w14:paraId="7DB22D48" w14:textId="77777777" w:rsidR="000A6961" w:rsidRDefault="000A6961" w:rsidP="00763411">
      <w:pPr>
        <w:spacing w:after="0" w:line="240" w:lineRule="auto"/>
        <w:rPr>
          <w:rFonts w:ascii="Times New Roman" w:eastAsia="Times New Roman" w:hAnsi="Times New Roman" w:cs="Times New Roman"/>
          <w:sz w:val="24"/>
          <w:szCs w:val="24"/>
        </w:rPr>
      </w:pPr>
    </w:p>
    <w:p w14:paraId="378015A6" w14:textId="77777777" w:rsidR="000A6961" w:rsidRDefault="000A6961" w:rsidP="00763411">
      <w:pPr>
        <w:spacing w:after="0" w:line="240" w:lineRule="auto"/>
        <w:rPr>
          <w:rFonts w:ascii="Times New Roman" w:eastAsia="Times New Roman" w:hAnsi="Times New Roman" w:cs="Times New Roman"/>
          <w:sz w:val="24"/>
          <w:szCs w:val="24"/>
        </w:rPr>
      </w:pPr>
    </w:p>
    <w:p w14:paraId="47CB49C3" w14:textId="77777777" w:rsidR="000A6961" w:rsidRDefault="000A6961" w:rsidP="00763411">
      <w:pPr>
        <w:spacing w:after="0" w:line="240" w:lineRule="auto"/>
        <w:rPr>
          <w:rFonts w:ascii="Times New Roman" w:eastAsia="Times New Roman" w:hAnsi="Times New Roman" w:cs="Times New Roman"/>
          <w:sz w:val="24"/>
          <w:szCs w:val="24"/>
        </w:rPr>
      </w:pPr>
    </w:p>
    <w:p w14:paraId="5CD98A1E" w14:textId="77777777" w:rsidR="000A6961" w:rsidRPr="000D2506" w:rsidRDefault="000A6961" w:rsidP="00763411">
      <w:pPr>
        <w:spacing w:after="0" w:line="240" w:lineRule="auto"/>
        <w:rPr>
          <w:rFonts w:ascii="Times New Roman" w:eastAsia="Times New Roman" w:hAnsi="Times New Roman" w:cs="Times New Roman"/>
          <w:sz w:val="24"/>
          <w:szCs w:val="24"/>
        </w:rPr>
      </w:pPr>
    </w:p>
    <w:p w14:paraId="28D80539" w14:textId="77777777" w:rsidR="00763411" w:rsidRPr="000D2506" w:rsidRDefault="00FB1A7B"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Control Tactics</w:t>
      </w:r>
    </w:p>
    <w:p w14:paraId="024D2E36"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If bed bugs are detected either during the inspection, or after the monitor has been checked after one week, there are three options that are evaluated for action.</w:t>
      </w:r>
    </w:p>
    <w:p w14:paraId="65F2713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0EDE2D0" w14:textId="0F0B1B5F" w:rsidR="00763411" w:rsidRPr="000D2506" w:rsidRDefault="00763411" w:rsidP="00763411">
      <w:pPr>
        <w:numPr>
          <w:ilvl w:val="0"/>
          <w:numId w:val="4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Heat Treatment:</w:t>
      </w:r>
      <w:r w:rsidRPr="000D2506">
        <w:rPr>
          <w:rFonts w:ascii="Times New Roman" w:eastAsia="Times New Roman" w:hAnsi="Times New Roman" w:cs="Times New Roman"/>
          <w:color w:val="000000"/>
          <w:sz w:val="24"/>
          <w:szCs w:val="24"/>
        </w:rPr>
        <w:t xml:space="preserve">  Heat treatment is considered to provide the most comprehensive means of bed bug control.  Heat kills all life stages of bed bugs; eggs, nymphs, and adults.  </w:t>
      </w:r>
      <w:r w:rsidR="003170F0" w:rsidRPr="000D2506">
        <w:rPr>
          <w:rFonts w:ascii="Times New Roman" w:eastAsia="Times New Roman" w:hAnsi="Times New Roman" w:cs="Times New Roman"/>
          <w:color w:val="000000"/>
          <w:sz w:val="24"/>
          <w:szCs w:val="24"/>
        </w:rPr>
        <w:t>Various studies indicate temperatures at which b</w:t>
      </w:r>
      <w:r w:rsidRPr="000D2506">
        <w:rPr>
          <w:rFonts w:ascii="Times New Roman" w:eastAsia="Times New Roman" w:hAnsi="Times New Roman" w:cs="Times New Roman"/>
          <w:color w:val="000000"/>
          <w:sz w:val="24"/>
          <w:szCs w:val="24"/>
        </w:rPr>
        <w:t>ed bugs begin to die</w:t>
      </w:r>
      <w:r w:rsidR="000F1D06">
        <w:rPr>
          <w:rFonts w:ascii="Times New Roman" w:eastAsia="Times New Roman" w:hAnsi="Times New Roman" w:cs="Times New Roman"/>
          <w:color w:val="000000"/>
          <w:sz w:val="24"/>
          <w:szCs w:val="24"/>
          <w:vertAlign w:val="superscript"/>
        </w:rPr>
        <w:t>23, 24, 25</w:t>
      </w:r>
      <w:r w:rsidR="003170F0" w:rsidRPr="000D2506">
        <w:rPr>
          <w:rFonts w:ascii="Times New Roman" w:eastAsia="Times New Roman" w:hAnsi="Times New Roman" w:cs="Times New Roman"/>
          <w:color w:val="000000"/>
          <w:sz w:val="24"/>
          <w:szCs w:val="24"/>
        </w:rPr>
        <w:t>, but even the most conservative indicate that eggs, which are the most resistant to heat, experience mortality when exposed to 48°C for 71.5 minutes</w:t>
      </w:r>
      <w:r w:rsidR="000F1D06">
        <w:rPr>
          <w:rFonts w:ascii="Times New Roman" w:eastAsia="Times New Roman" w:hAnsi="Times New Roman" w:cs="Times New Roman"/>
          <w:color w:val="000000"/>
          <w:sz w:val="24"/>
          <w:szCs w:val="24"/>
          <w:vertAlign w:val="superscript"/>
        </w:rPr>
        <w:t>25</w:t>
      </w:r>
      <w:r w:rsidR="003170F0" w:rsidRPr="000D2506">
        <w:rPr>
          <w:rFonts w:ascii="Times New Roman" w:eastAsia="Times New Roman" w:hAnsi="Times New Roman" w:cs="Times New Roman"/>
          <w:color w:val="000000"/>
          <w:sz w:val="24"/>
          <w:szCs w:val="24"/>
        </w:rPr>
        <w:t xml:space="preserve">.  </w:t>
      </w:r>
      <w:r w:rsidRPr="000D2506">
        <w:rPr>
          <w:rFonts w:ascii="Times New Roman" w:eastAsia="Times New Roman" w:hAnsi="Times New Roman" w:cs="Times New Roman"/>
          <w:color w:val="000000"/>
          <w:sz w:val="24"/>
          <w:szCs w:val="24"/>
        </w:rPr>
        <w:t> SSC Structural Pest Control heats the area to 120</w:t>
      </w:r>
      <w:r w:rsidRPr="000D2506">
        <w:rPr>
          <w:rFonts w:ascii="Cambria Math" w:eastAsia="Times New Roman" w:hAnsi="Cambria Math" w:cs="Cambria Math"/>
          <w:color w:val="000000"/>
          <w:sz w:val="24"/>
          <w:szCs w:val="24"/>
        </w:rPr>
        <w:t>℉</w:t>
      </w:r>
      <w:r w:rsidRPr="000D2506">
        <w:rPr>
          <w:rFonts w:ascii="Times New Roman" w:eastAsia="Times New Roman" w:hAnsi="Times New Roman" w:cs="Times New Roman"/>
          <w:color w:val="000000"/>
          <w:sz w:val="24"/>
          <w:szCs w:val="24"/>
        </w:rPr>
        <w:t xml:space="preserve"> and maintains that temperature for 3 hours.  Heat units, fans, and temperature sensors are used to ensure that the heat is evenly distributed, and that all areas of a unit are reaching and maintaining optimal temperatures.  Heat treatments are the primary means used to control bed bugs on this campus, and are utilized whenever space and electrical power is available.  </w:t>
      </w:r>
    </w:p>
    <w:p w14:paraId="612306E6"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7CC8E62" w14:textId="77777777" w:rsidR="00763411" w:rsidRPr="000D2506" w:rsidRDefault="00763411" w:rsidP="00763411">
      <w:pPr>
        <w:numPr>
          <w:ilvl w:val="0"/>
          <w:numId w:val="50"/>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Chemical Treatment:</w:t>
      </w:r>
      <w:r w:rsidRPr="000D2506">
        <w:rPr>
          <w:rFonts w:ascii="Times New Roman" w:eastAsia="Times New Roman" w:hAnsi="Times New Roman" w:cs="Times New Roman"/>
          <w:color w:val="000000"/>
          <w:sz w:val="24"/>
          <w:szCs w:val="24"/>
        </w:rPr>
        <w:t xml:space="preserve">  There are a number of insecticides that can be used to control bed bugs when it is not possible to provide a heat treatment.  Dusts, aerosols, insect growth regulators, and liquid residual insecticides can all be used to kill and control bed bugs, either individually or in tandem.  The entire unit must be vacuumed thoroughly to remove bed bugs and caste skins that are present, but eggs, which are glued to surfaces, are difficult to see and remove, and the areas where they are likely to be present must be targeted with chemicals.  Chemicals must be applied to resting and hiding locations of bed bugs, including furniture frames, seams on bedding, baseboards, </w:t>
      </w:r>
      <w:r w:rsidR="003C263D" w:rsidRPr="000D2506">
        <w:rPr>
          <w:rFonts w:ascii="Times New Roman" w:eastAsia="Times New Roman" w:hAnsi="Times New Roman" w:cs="Times New Roman"/>
          <w:color w:val="000000"/>
          <w:sz w:val="24"/>
          <w:szCs w:val="24"/>
        </w:rPr>
        <w:t>kick plates</w:t>
      </w:r>
      <w:r w:rsidRPr="000D2506">
        <w:rPr>
          <w:rFonts w:ascii="Times New Roman" w:eastAsia="Times New Roman" w:hAnsi="Times New Roman" w:cs="Times New Roman"/>
          <w:color w:val="000000"/>
          <w:sz w:val="24"/>
          <w:szCs w:val="24"/>
        </w:rPr>
        <w:t>, cracks and crevices, etc.  </w:t>
      </w:r>
    </w:p>
    <w:p w14:paraId="1D7EFD80"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BCFDE4F" w14:textId="77777777" w:rsidR="00763411" w:rsidRPr="000D2506" w:rsidRDefault="00763411" w:rsidP="00763411">
      <w:pPr>
        <w:numPr>
          <w:ilvl w:val="0"/>
          <w:numId w:val="5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Combination of Heat and Chemical Treatments:</w:t>
      </w:r>
      <w:r w:rsidRPr="000D2506">
        <w:rPr>
          <w:rFonts w:ascii="Times New Roman" w:eastAsia="Times New Roman" w:hAnsi="Times New Roman" w:cs="Times New Roman"/>
          <w:color w:val="000000"/>
          <w:sz w:val="24"/>
          <w:szCs w:val="24"/>
        </w:rPr>
        <w:t xml:space="preserve">  In certain circumstances, a combination of heat and chemical control may be necessary.  If heating units and fans cannot be set up to treat an area due to limitations of cords, space, and electrical needs, certain items, such as clothing, rugs, and furniture can be removed to a separate location and treated using heat, while the location itself can be treated with a chemical application.  SSC Pest Control determines when it is safe for students or staff to re-enter the area and will either directly communicate with the students/staff, or will post a re-entry notice.  </w:t>
      </w:r>
    </w:p>
    <w:p w14:paraId="60904920"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A5234F5" w14:textId="77777777" w:rsidR="004E0777" w:rsidRPr="000D2506" w:rsidRDefault="004E0777" w:rsidP="004E0777">
      <w:pPr>
        <w:spacing w:after="0" w:line="240" w:lineRule="auto"/>
        <w:textAlignment w:val="baseline"/>
        <w:rPr>
          <w:rFonts w:ascii="Times New Roman" w:eastAsia="Times New Roman" w:hAnsi="Times New Roman" w:cs="Times New Roman"/>
          <w:b/>
          <w:bCs/>
          <w:color w:val="000000"/>
          <w:sz w:val="24"/>
          <w:szCs w:val="24"/>
          <w:u w:val="single"/>
        </w:rPr>
      </w:pPr>
      <w:r w:rsidRPr="000D2506">
        <w:rPr>
          <w:rFonts w:ascii="Times New Roman" w:eastAsia="Times New Roman" w:hAnsi="Times New Roman" w:cs="Times New Roman"/>
          <w:b/>
          <w:bCs/>
          <w:color w:val="000000"/>
          <w:sz w:val="24"/>
          <w:szCs w:val="24"/>
          <w:u w:val="single"/>
        </w:rPr>
        <w:t>Resident’s Responsibility</w:t>
      </w:r>
    </w:p>
    <w:p w14:paraId="5EC656CC" w14:textId="77777777" w:rsidR="00763411" w:rsidRPr="000D2506" w:rsidRDefault="00763411" w:rsidP="004E0777">
      <w:p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If the bed bugs are detected within an apartment or dorm, residents are made aware of all preparations that must take place prior to any kind of treatment.  The bed bug protocol that has been approved by Residential Life is given to the residents.  This protocol contains a preparation checklist that the resident must follow prior to treatment occurring for each type of treatment.  Contact the IPM Coordinator to request a copy of the checklist. </w:t>
      </w:r>
    </w:p>
    <w:p w14:paraId="79FCA7FF"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CC5E44F"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7ED4A282"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094774B"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AB13C47"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342ABAF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3E6B4026" w14:textId="77777777" w:rsidR="00763411" w:rsidRPr="000D2506" w:rsidRDefault="004E0777"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Evaluation</w:t>
      </w:r>
    </w:p>
    <w:p w14:paraId="6653A60A" w14:textId="089AA706" w:rsidR="000A6961" w:rsidRDefault="00763411" w:rsidP="000A6961">
      <w:p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Regardless of what control means is utilized, a monitor will be placed in the area that was affected.  The monitor </w:t>
      </w:r>
      <w:r w:rsidR="004E0777" w:rsidRPr="000D2506">
        <w:rPr>
          <w:rFonts w:ascii="Times New Roman" w:eastAsia="Times New Roman" w:hAnsi="Times New Roman" w:cs="Times New Roman"/>
          <w:color w:val="000000"/>
          <w:sz w:val="24"/>
          <w:szCs w:val="24"/>
        </w:rPr>
        <w:t>will be checked seven days post</w:t>
      </w:r>
      <w:r w:rsidRPr="000D2506">
        <w:rPr>
          <w:rFonts w:ascii="Times New Roman" w:eastAsia="Times New Roman" w:hAnsi="Times New Roman" w:cs="Times New Roman"/>
          <w:color w:val="000000"/>
          <w:sz w:val="24"/>
          <w:szCs w:val="24"/>
        </w:rPr>
        <w:t xml:space="preserve"> placement.  If no bed bugs are found in the monitor, it is assumed that the treatment was successful, and no follow-up treatment will be performed.  If bed bugs are found in the monitor, a retreatment will take place to</w:t>
      </w:r>
      <w:r w:rsidR="000A6961">
        <w:rPr>
          <w:rFonts w:ascii="Times New Roman" w:eastAsia="Times New Roman" w:hAnsi="Times New Roman" w:cs="Times New Roman"/>
          <w:color w:val="000000"/>
          <w:sz w:val="24"/>
          <w:szCs w:val="24"/>
        </w:rPr>
        <w:t xml:space="preserve"> kill the remaining bed bugs.  </w:t>
      </w:r>
    </w:p>
    <w:p w14:paraId="30063CDD" w14:textId="77777777" w:rsidR="000A6961" w:rsidRPr="000A6961" w:rsidRDefault="000A6961" w:rsidP="000A6961">
      <w:pPr>
        <w:spacing w:after="0" w:line="240" w:lineRule="auto"/>
        <w:textAlignment w:val="baseline"/>
        <w:rPr>
          <w:rFonts w:ascii="Times New Roman" w:eastAsia="Times New Roman" w:hAnsi="Times New Roman" w:cs="Times New Roman"/>
          <w:color w:val="000000"/>
          <w:sz w:val="24"/>
          <w:szCs w:val="24"/>
        </w:rPr>
      </w:pPr>
    </w:p>
    <w:tbl>
      <w:tblPr>
        <w:tblStyle w:val="TableGrid"/>
        <w:tblW w:w="9662" w:type="dxa"/>
        <w:jc w:val="center"/>
        <w:tblLook w:val="04A0" w:firstRow="1" w:lastRow="0" w:firstColumn="1" w:lastColumn="0" w:noHBand="0" w:noVBand="1"/>
      </w:tblPr>
      <w:tblGrid>
        <w:gridCol w:w="4831"/>
        <w:gridCol w:w="4831"/>
      </w:tblGrid>
      <w:tr w:rsidR="003A7ECC" w:rsidRPr="000D2506" w14:paraId="2D6971C8" w14:textId="77777777" w:rsidTr="00585CE3">
        <w:trPr>
          <w:trHeight w:val="913"/>
          <w:jc w:val="center"/>
        </w:trPr>
        <w:tc>
          <w:tcPr>
            <w:tcW w:w="9662" w:type="dxa"/>
            <w:gridSpan w:val="2"/>
            <w:vAlign w:val="center"/>
          </w:tcPr>
          <w:p w14:paraId="15F7AA9E" w14:textId="77777777" w:rsidR="00585CE3" w:rsidRDefault="00585CE3" w:rsidP="00585CE3">
            <w:pPr>
              <w:jc w:val="center"/>
              <w:rPr>
                <w:rFonts w:ascii="Times New Roman" w:eastAsia="Times New Roman" w:hAnsi="Times New Roman" w:cs="Times New Roman"/>
                <w:b/>
                <w:sz w:val="24"/>
                <w:szCs w:val="24"/>
              </w:rPr>
            </w:pPr>
          </w:p>
          <w:p w14:paraId="22F1B2EA" w14:textId="77777777" w:rsidR="003A7ECC" w:rsidRPr="00621299" w:rsidRDefault="003A7ECC" w:rsidP="00585CE3">
            <w:pPr>
              <w:jc w:val="center"/>
              <w:rPr>
                <w:rFonts w:ascii="Times New Roman" w:eastAsia="Times New Roman" w:hAnsi="Times New Roman" w:cs="Times New Roman"/>
                <w:b/>
                <w:sz w:val="24"/>
                <w:szCs w:val="24"/>
              </w:rPr>
            </w:pPr>
            <w:r w:rsidRPr="00621299">
              <w:rPr>
                <w:rFonts w:ascii="Times New Roman" w:eastAsia="Times New Roman" w:hAnsi="Times New Roman" w:cs="Times New Roman"/>
                <w:b/>
                <w:sz w:val="24"/>
                <w:szCs w:val="24"/>
              </w:rPr>
              <w:t>Bed Bug Action Threshold</w:t>
            </w:r>
          </w:p>
        </w:tc>
      </w:tr>
      <w:tr w:rsidR="003A7ECC" w:rsidRPr="000D2506" w14:paraId="70006A2A" w14:textId="77777777" w:rsidTr="00585CE3">
        <w:trPr>
          <w:trHeight w:val="854"/>
          <w:jc w:val="center"/>
        </w:trPr>
        <w:tc>
          <w:tcPr>
            <w:tcW w:w="4831" w:type="dxa"/>
            <w:vAlign w:val="center"/>
          </w:tcPr>
          <w:p w14:paraId="413ED707" w14:textId="77777777" w:rsidR="003A7ECC" w:rsidRPr="000D2506" w:rsidRDefault="003A7ECC" w:rsidP="00585CE3">
            <w:pPr>
              <w:jc w:val="center"/>
              <w:rPr>
                <w:rFonts w:ascii="Times New Roman" w:hAnsi="Times New Roman" w:cs="Times New Roman"/>
                <w:sz w:val="24"/>
                <w:szCs w:val="24"/>
              </w:rPr>
            </w:pPr>
            <w:r w:rsidRPr="000D2506">
              <w:rPr>
                <w:rFonts w:ascii="Times New Roman" w:hAnsi="Times New Roman" w:cs="Times New Roman"/>
                <w:sz w:val="24"/>
                <w:szCs w:val="24"/>
              </w:rPr>
              <w:t>Dorm/Residential Facility</w:t>
            </w:r>
          </w:p>
          <w:p w14:paraId="22CC0B6D" w14:textId="77777777" w:rsidR="003A7ECC" w:rsidRPr="000D2506" w:rsidRDefault="003A7ECC" w:rsidP="00585CE3">
            <w:pPr>
              <w:jc w:val="center"/>
              <w:rPr>
                <w:rFonts w:ascii="Times New Roman" w:hAnsi="Times New Roman" w:cs="Times New Roman"/>
                <w:sz w:val="24"/>
                <w:szCs w:val="24"/>
              </w:rPr>
            </w:pPr>
            <w:r w:rsidRPr="000D2506">
              <w:rPr>
                <w:rFonts w:ascii="Times New Roman" w:hAnsi="Times New Roman" w:cs="Times New Roman"/>
                <w:sz w:val="24"/>
                <w:szCs w:val="24"/>
              </w:rPr>
              <w:t>Presence of live bed bugs, any life stage</w:t>
            </w:r>
          </w:p>
        </w:tc>
        <w:tc>
          <w:tcPr>
            <w:tcW w:w="4831" w:type="dxa"/>
            <w:vAlign w:val="center"/>
          </w:tcPr>
          <w:p w14:paraId="08DF0CF3" w14:textId="77777777" w:rsidR="003A7ECC" w:rsidRPr="000D2506" w:rsidRDefault="003A7ECC" w:rsidP="00585CE3">
            <w:pPr>
              <w:jc w:val="center"/>
              <w:rPr>
                <w:rFonts w:ascii="Times New Roman" w:hAnsi="Times New Roman" w:cs="Times New Roman"/>
                <w:sz w:val="24"/>
                <w:szCs w:val="24"/>
              </w:rPr>
            </w:pPr>
            <w:r w:rsidRPr="000D2506">
              <w:rPr>
                <w:rFonts w:ascii="Times New Roman" w:hAnsi="Times New Roman" w:cs="Times New Roman"/>
                <w:sz w:val="24"/>
                <w:szCs w:val="24"/>
              </w:rPr>
              <w:t>Treatment required.  Treatment will be determined based on how resources can best be utilized</w:t>
            </w:r>
          </w:p>
        </w:tc>
      </w:tr>
      <w:tr w:rsidR="003A7ECC" w:rsidRPr="000D2506" w14:paraId="1D65F9F0" w14:textId="77777777" w:rsidTr="00585CE3">
        <w:trPr>
          <w:trHeight w:val="611"/>
          <w:jc w:val="center"/>
        </w:trPr>
        <w:tc>
          <w:tcPr>
            <w:tcW w:w="4831" w:type="dxa"/>
            <w:vAlign w:val="center"/>
          </w:tcPr>
          <w:p w14:paraId="5AF5CDAF" w14:textId="77777777" w:rsidR="003A7ECC" w:rsidRPr="000D2506" w:rsidRDefault="003A7ECC" w:rsidP="00585CE3">
            <w:pPr>
              <w:jc w:val="center"/>
              <w:rPr>
                <w:rFonts w:ascii="Times New Roman" w:hAnsi="Times New Roman" w:cs="Times New Roman"/>
                <w:sz w:val="24"/>
                <w:szCs w:val="24"/>
              </w:rPr>
            </w:pPr>
            <w:r w:rsidRPr="000D2506">
              <w:rPr>
                <w:rFonts w:ascii="Times New Roman" w:hAnsi="Times New Roman" w:cs="Times New Roman"/>
                <w:sz w:val="24"/>
                <w:szCs w:val="24"/>
              </w:rPr>
              <w:t>Classrooms and Public Areas</w:t>
            </w:r>
          </w:p>
        </w:tc>
        <w:tc>
          <w:tcPr>
            <w:tcW w:w="4831" w:type="dxa"/>
            <w:vAlign w:val="center"/>
          </w:tcPr>
          <w:p w14:paraId="22E0994E" w14:textId="77777777" w:rsidR="003A7ECC" w:rsidRPr="000D2506" w:rsidRDefault="003A7ECC" w:rsidP="00585CE3">
            <w:pPr>
              <w:jc w:val="center"/>
              <w:rPr>
                <w:rFonts w:ascii="Times New Roman" w:hAnsi="Times New Roman" w:cs="Times New Roman"/>
                <w:sz w:val="24"/>
                <w:szCs w:val="24"/>
              </w:rPr>
            </w:pPr>
            <w:r w:rsidRPr="000D2506">
              <w:rPr>
                <w:rFonts w:ascii="Times New Roman" w:hAnsi="Times New Roman" w:cs="Times New Roman"/>
                <w:sz w:val="24"/>
                <w:szCs w:val="24"/>
              </w:rPr>
              <w:t>Spot treatment may be necessary, but heat treatment will not take place</w:t>
            </w:r>
          </w:p>
        </w:tc>
      </w:tr>
      <w:tr w:rsidR="003A7ECC" w:rsidRPr="000D2506" w14:paraId="18764AB5" w14:textId="77777777" w:rsidTr="00585CE3">
        <w:trPr>
          <w:trHeight w:val="455"/>
          <w:jc w:val="center"/>
        </w:trPr>
        <w:tc>
          <w:tcPr>
            <w:tcW w:w="4831" w:type="dxa"/>
            <w:vAlign w:val="center"/>
          </w:tcPr>
          <w:p w14:paraId="6C32334B" w14:textId="77777777" w:rsidR="003A7ECC" w:rsidRPr="000D2506" w:rsidRDefault="003A7ECC" w:rsidP="00585CE3">
            <w:pPr>
              <w:jc w:val="center"/>
              <w:rPr>
                <w:rFonts w:ascii="Times New Roman" w:hAnsi="Times New Roman" w:cs="Times New Roman"/>
                <w:sz w:val="24"/>
                <w:szCs w:val="24"/>
              </w:rPr>
            </w:pPr>
            <w:r w:rsidRPr="000D2506">
              <w:rPr>
                <w:rFonts w:ascii="Times New Roman" w:hAnsi="Times New Roman" w:cs="Times New Roman"/>
                <w:sz w:val="24"/>
                <w:szCs w:val="24"/>
              </w:rPr>
              <w:t>Medical Facility</w:t>
            </w:r>
          </w:p>
        </w:tc>
        <w:tc>
          <w:tcPr>
            <w:tcW w:w="4831" w:type="dxa"/>
            <w:vAlign w:val="center"/>
          </w:tcPr>
          <w:p w14:paraId="5CE6AC8B" w14:textId="77777777" w:rsidR="003A7ECC" w:rsidRPr="000D2506" w:rsidRDefault="003A7ECC" w:rsidP="00585CE3">
            <w:pPr>
              <w:jc w:val="center"/>
              <w:rPr>
                <w:rFonts w:ascii="Times New Roman" w:hAnsi="Times New Roman" w:cs="Times New Roman"/>
                <w:sz w:val="24"/>
                <w:szCs w:val="24"/>
              </w:rPr>
            </w:pPr>
            <w:r w:rsidRPr="000D2506">
              <w:rPr>
                <w:rFonts w:ascii="Times New Roman" w:hAnsi="Times New Roman" w:cs="Times New Roman"/>
                <w:sz w:val="24"/>
                <w:szCs w:val="24"/>
              </w:rPr>
              <w:t>Treatment contingent on circumstances</w:t>
            </w:r>
          </w:p>
        </w:tc>
      </w:tr>
      <w:tr w:rsidR="003A7ECC" w:rsidRPr="000D2506" w14:paraId="1F3896E1" w14:textId="77777777" w:rsidTr="00585CE3">
        <w:trPr>
          <w:trHeight w:val="425"/>
          <w:jc w:val="center"/>
        </w:trPr>
        <w:tc>
          <w:tcPr>
            <w:tcW w:w="4831" w:type="dxa"/>
            <w:vAlign w:val="center"/>
          </w:tcPr>
          <w:p w14:paraId="0D1CBF0C" w14:textId="77777777" w:rsidR="003A7ECC" w:rsidRPr="000D2506" w:rsidRDefault="003A7ECC" w:rsidP="00585CE3">
            <w:pPr>
              <w:jc w:val="center"/>
              <w:rPr>
                <w:rFonts w:ascii="Times New Roman" w:hAnsi="Times New Roman" w:cs="Times New Roman"/>
                <w:sz w:val="24"/>
                <w:szCs w:val="24"/>
              </w:rPr>
            </w:pPr>
            <w:r w:rsidRPr="000D2506">
              <w:rPr>
                <w:rFonts w:ascii="Times New Roman" w:hAnsi="Times New Roman" w:cs="Times New Roman"/>
                <w:sz w:val="24"/>
                <w:szCs w:val="24"/>
              </w:rPr>
              <w:t>Kitchen</w:t>
            </w:r>
          </w:p>
        </w:tc>
        <w:tc>
          <w:tcPr>
            <w:tcW w:w="4831" w:type="dxa"/>
            <w:vAlign w:val="center"/>
          </w:tcPr>
          <w:p w14:paraId="22D9F92A" w14:textId="77777777" w:rsidR="003A7ECC" w:rsidRPr="000D2506" w:rsidRDefault="003A7ECC" w:rsidP="00585CE3">
            <w:pPr>
              <w:jc w:val="center"/>
              <w:rPr>
                <w:rFonts w:ascii="Times New Roman" w:hAnsi="Times New Roman" w:cs="Times New Roman"/>
                <w:sz w:val="24"/>
                <w:szCs w:val="24"/>
              </w:rPr>
            </w:pPr>
            <w:r w:rsidRPr="000D2506">
              <w:rPr>
                <w:rFonts w:ascii="Times New Roman" w:hAnsi="Times New Roman" w:cs="Times New Roman"/>
                <w:sz w:val="24"/>
                <w:szCs w:val="24"/>
              </w:rPr>
              <w:t>Treatment contingent on circumstances</w:t>
            </w:r>
          </w:p>
        </w:tc>
      </w:tr>
      <w:tr w:rsidR="003A7ECC" w:rsidRPr="000D2506" w14:paraId="4B754D5E" w14:textId="77777777" w:rsidTr="00585CE3">
        <w:trPr>
          <w:trHeight w:val="455"/>
          <w:jc w:val="center"/>
        </w:trPr>
        <w:tc>
          <w:tcPr>
            <w:tcW w:w="4831" w:type="dxa"/>
            <w:vAlign w:val="center"/>
          </w:tcPr>
          <w:p w14:paraId="5900E850" w14:textId="77777777" w:rsidR="003A7ECC" w:rsidRPr="000D2506" w:rsidRDefault="003A7ECC" w:rsidP="00585CE3">
            <w:pPr>
              <w:jc w:val="center"/>
              <w:rPr>
                <w:rFonts w:ascii="Times New Roman" w:hAnsi="Times New Roman" w:cs="Times New Roman"/>
                <w:sz w:val="24"/>
                <w:szCs w:val="24"/>
              </w:rPr>
            </w:pPr>
            <w:r w:rsidRPr="000D2506">
              <w:rPr>
                <w:rFonts w:ascii="Times New Roman" w:hAnsi="Times New Roman" w:cs="Times New Roman"/>
                <w:sz w:val="24"/>
                <w:szCs w:val="24"/>
              </w:rPr>
              <w:t>Maintenance and Storage Areas</w:t>
            </w:r>
          </w:p>
        </w:tc>
        <w:tc>
          <w:tcPr>
            <w:tcW w:w="4831" w:type="dxa"/>
            <w:vAlign w:val="center"/>
          </w:tcPr>
          <w:p w14:paraId="12DD3635" w14:textId="77777777" w:rsidR="003A7ECC" w:rsidRPr="000D2506" w:rsidRDefault="003A7ECC" w:rsidP="00585CE3">
            <w:pPr>
              <w:jc w:val="center"/>
              <w:rPr>
                <w:rFonts w:ascii="Times New Roman" w:hAnsi="Times New Roman" w:cs="Times New Roman"/>
                <w:sz w:val="24"/>
                <w:szCs w:val="24"/>
              </w:rPr>
            </w:pPr>
            <w:r w:rsidRPr="000D2506">
              <w:rPr>
                <w:rFonts w:ascii="Times New Roman" w:hAnsi="Times New Roman" w:cs="Times New Roman"/>
                <w:sz w:val="24"/>
                <w:szCs w:val="24"/>
              </w:rPr>
              <w:t>Treatment contingent on circumstances</w:t>
            </w:r>
          </w:p>
        </w:tc>
      </w:tr>
    </w:tbl>
    <w:p w14:paraId="6E25FF3D" w14:textId="77777777" w:rsidR="00373053" w:rsidRPr="000D2506" w:rsidRDefault="00373053" w:rsidP="00763411">
      <w:pPr>
        <w:spacing w:after="240" w:line="240" w:lineRule="auto"/>
        <w:rPr>
          <w:rFonts w:ascii="Times New Roman" w:eastAsia="Times New Roman" w:hAnsi="Times New Roman" w:cs="Times New Roman"/>
          <w:sz w:val="24"/>
          <w:szCs w:val="24"/>
        </w:rPr>
      </w:pPr>
    </w:p>
    <w:p w14:paraId="42BDBD2C" w14:textId="77777777" w:rsidR="00373053" w:rsidRPr="000D2506" w:rsidRDefault="00373053" w:rsidP="00763411">
      <w:pPr>
        <w:spacing w:after="240" w:line="240" w:lineRule="auto"/>
        <w:rPr>
          <w:rFonts w:ascii="Times New Roman" w:eastAsia="Times New Roman" w:hAnsi="Times New Roman" w:cs="Times New Roman"/>
          <w:sz w:val="24"/>
          <w:szCs w:val="24"/>
        </w:rPr>
      </w:pPr>
    </w:p>
    <w:p w14:paraId="040F1E20" w14:textId="77777777" w:rsidR="00373053" w:rsidRPr="000D2506" w:rsidRDefault="00373053" w:rsidP="00763411">
      <w:pPr>
        <w:spacing w:after="240" w:line="240" w:lineRule="auto"/>
        <w:rPr>
          <w:rFonts w:ascii="Times New Roman" w:eastAsia="Times New Roman" w:hAnsi="Times New Roman" w:cs="Times New Roman"/>
          <w:sz w:val="24"/>
          <w:szCs w:val="24"/>
        </w:rPr>
      </w:pPr>
    </w:p>
    <w:p w14:paraId="53035CA2" w14:textId="77777777" w:rsidR="00435EB4" w:rsidRPr="000D2506" w:rsidRDefault="00435EB4" w:rsidP="00763411">
      <w:pPr>
        <w:spacing w:after="240" w:line="240" w:lineRule="auto"/>
        <w:rPr>
          <w:rFonts w:ascii="Times New Roman" w:eastAsia="Times New Roman" w:hAnsi="Times New Roman" w:cs="Times New Roman"/>
          <w:sz w:val="24"/>
          <w:szCs w:val="24"/>
        </w:rPr>
      </w:pPr>
    </w:p>
    <w:p w14:paraId="430596BB" w14:textId="77777777" w:rsidR="00373053" w:rsidRPr="000D2506" w:rsidRDefault="00373053" w:rsidP="00763411">
      <w:pPr>
        <w:spacing w:after="240" w:line="240" w:lineRule="auto"/>
        <w:rPr>
          <w:rFonts w:ascii="Times New Roman" w:eastAsia="Times New Roman" w:hAnsi="Times New Roman" w:cs="Times New Roman"/>
          <w:sz w:val="24"/>
          <w:szCs w:val="24"/>
        </w:rPr>
      </w:pPr>
    </w:p>
    <w:p w14:paraId="487462A5" w14:textId="77777777" w:rsidR="00373053" w:rsidRPr="000D2506" w:rsidRDefault="00373053" w:rsidP="00763411">
      <w:pPr>
        <w:spacing w:after="240" w:line="240" w:lineRule="auto"/>
        <w:rPr>
          <w:rFonts w:ascii="Times New Roman" w:eastAsia="Times New Roman" w:hAnsi="Times New Roman" w:cs="Times New Roman"/>
          <w:sz w:val="24"/>
          <w:szCs w:val="24"/>
        </w:rPr>
      </w:pPr>
    </w:p>
    <w:p w14:paraId="33F91E32" w14:textId="77777777" w:rsidR="00373053" w:rsidRPr="000D2506" w:rsidRDefault="00373053" w:rsidP="00763411">
      <w:pPr>
        <w:spacing w:after="240" w:line="240" w:lineRule="auto"/>
        <w:rPr>
          <w:rFonts w:ascii="Times New Roman" w:eastAsia="Times New Roman" w:hAnsi="Times New Roman" w:cs="Times New Roman"/>
          <w:sz w:val="24"/>
          <w:szCs w:val="24"/>
        </w:rPr>
      </w:pPr>
    </w:p>
    <w:p w14:paraId="77083E3A" w14:textId="77777777" w:rsidR="00373053" w:rsidRPr="000D2506" w:rsidRDefault="00373053" w:rsidP="00763411">
      <w:pPr>
        <w:spacing w:after="240" w:line="240" w:lineRule="auto"/>
        <w:rPr>
          <w:rFonts w:ascii="Times New Roman" w:eastAsia="Times New Roman" w:hAnsi="Times New Roman" w:cs="Times New Roman"/>
          <w:sz w:val="24"/>
          <w:szCs w:val="24"/>
        </w:rPr>
      </w:pPr>
    </w:p>
    <w:p w14:paraId="12481DA6" w14:textId="77777777" w:rsidR="00373053" w:rsidRPr="000D2506" w:rsidRDefault="00373053" w:rsidP="00763411">
      <w:pPr>
        <w:spacing w:after="240" w:line="240" w:lineRule="auto"/>
        <w:rPr>
          <w:rFonts w:ascii="Times New Roman" w:eastAsia="Times New Roman" w:hAnsi="Times New Roman" w:cs="Times New Roman"/>
          <w:sz w:val="24"/>
          <w:szCs w:val="24"/>
        </w:rPr>
      </w:pPr>
    </w:p>
    <w:p w14:paraId="73A63667" w14:textId="77777777" w:rsidR="00373053" w:rsidRPr="000D2506" w:rsidRDefault="00373053" w:rsidP="00373053">
      <w:pPr>
        <w:spacing w:after="0" w:line="240" w:lineRule="auto"/>
        <w:rPr>
          <w:rFonts w:ascii="Times New Roman" w:eastAsia="Times New Roman" w:hAnsi="Times New Roman" w:cs="Times New Roman"/>
          <w:sz w:val="24"/>
          <w:szCs w:val="24"/>
        </w:rPr>
      </w:pPr>
    </w:p>
    <w:p w14:paraId="4A820A19" w14:textId="77777777" w:rsidR="00373053" w:rsidRPr="000D2506" w:rsidRDefault="00373053" w:rsidP="00373053">
      <w:pPr>
        <w:spacing w:after="0" w:line="240" w:lineRule="auto"/>
        <w:rPr>
          <w:rFonts w:ascii="Times New Roman" w:eastAsia="Times New Roman" w:hAnsi="Times New Roman" w:cs="Times New Roman"/>
          <w:sz w:val="24"/>
          <w:szCs w:val="24"/>
        </w:rPr>
      </w:pPr>
    </w:p>
    <w:p w14:paraId="79CA4482" w14:textId="77777777" w:rsidR="00373053" w:rsidRPr="000D2506" w:rsidRDefault="00373053" w:rsidP="00373053">
      <w:pPr>
        <w:spacing w:after="0" w:line="240" w:lineRule="auto"/>
        <w:rPr>
          <w:rFonts w:ascii="Times New Roman" w:eastAsia="Times New Roman" w:hAnsi="Times New Roman" w:cs="Times New Roman"/>
          <w:sz w:val="24"/>
          <w:szCs w:val="24"/>
        </w:rPr>
      </w:pPr>
    </w:p>
    <w:p w14:paraId="5FB330DA" w14:textId="77777777" w:rsidR="00373053" w:rsidRPr="000D2506" w:rsidRDefault="00373053" w:rsidP="00373053">
      <w:pPr>
        <w:spacing w:after="0" w:line="240" w:lineRule="auto"/>
        <w:rPr>
          <w:rFonts w:ascii="Times New Roman" w:eastAsia="Times New Roman" w:hAnsi="Times New Roman" w:cs="Times New Roman"/>
          <w:sz w:val="24"/>
          <w:szCs w:val="24"/>
        </w:rPr>
      </w:pPr>
    </w:p>
    <w:p w14:paraId="7865FE53" w14:textId="77777777" w:rsidR="00373053" w:rsidRPr="000D2506" w:rsidRDefault="00373053" w:rsidP="00373053">
      <w:pPr>
        <w:spacing w:after="0" w:line="240" w:lineRule="auto"/>
        <w:rPr>
          <w:rFonts w:ascii="Times New Roman" w:eastAsia="Times New Roman" w:hAnsi="Times New Roman" w:cs="Times New Roman"/>
          <w:sz w:val="24"/>
          <w:szCs w:val="24"/>
        </w:rPr>
      </w:pPr>
    </w:p>
    <w:p w14:paraId="0E4FFFBC" w14:textId="77777777" w:rsidR="00680D28" w:rsidRDefault="00680D28" w:rsidP="00763411">
      <w:pPr>
        <w:spacing w:after="0" w:line="240" w:lineRule="auto"/>
        <w:rPr>
          <w:rFonts w:ascii="Times New Roman" w:eastAsia="Times New Roman" w:hAnsi="Times New Roman" w:cs="Times New Roman"/>
          <w:sz w:val="24"/>
          <w:szCs w:val="24"/>
        </w:rPr>
      </w:pPr>
    </w:p>
    <w:p w14:paraId="7A59C026" w14:textId="77777777" w:rsidR="000A6961" w:rsidRDefault="000A6961" w:rsidP="00763411">
      <w:pPr>
        <w:spacing w:after="0" w:line="240" w:lineRule="auto"/>
        <w:rPr>
          <w:rFonts w:ascii="Times New Roman" w:eastAsia="Times New Roman" w:hAnsi="Times New Roman" w:cs="Times New Roman"/>
          <w:sz w:val="24"/>
          <w:szCs w:val="24"/>
        </w:rPr>
      </w:pPr>
    </w:p>
    <w:p w14:paraId="602D7826" w14:textId="77777777" w:rsidR="000A6961" w:rsidRDefault="000A6961" w:rsidP="00763411">
      <w:pPr>
        <w:spacing w:after="0" w:line="240" w:lineRule="auto"/>
        <w:rPr>
          <w:rFonts w:ascii="Times New Roman" w:eastAsia="Times New Roman" w:hAnsi="Times New Roman" w:cs="Times New Roman"/>
          <w:sz w:val="24"/>
          <w:szCs w:val="24"/>
        </w:rPr>
      </w:pPr>
    </w:p>
    <w:p w14:paraId="4B673DDE" w14:textId="77777777" w:rsidR="000A6961" w:rsidRPr="000D2506" w:rsidRDefault="000A6961" w:rsidP="00763411">
      <w:pPr>
        <w:spacing w:after="0" w:line="240" w:lineRule="auto"/>
        <w:rPr>
          <w:rFonts w:ascii="Times New Roman" w:eastAsia="Times New Roman" w:hAnsi="Times New Roman" w:cs="Times New Roman"/>
          <w:sz w:val="24"/>
          <w:szCs w:val="24"/>
        </w:rPr>
      </w:pPr>
    </w:p>
    <w:p w14:paraId="013FFF75" w14:textId="77777777" w:rsidR="00763411" w:rsidRPr="000D2506" w:rsidRDefault="00763411" w:rsidP="003A01EF">
      <w:pPr>
        <w:pStyle w:val="Style2"/>
      </w:pPr>
      <w:bookmarkStart w:id="60" w:name="_Toc451498157"/>
      <w:r w:rsidRPr="000D2506">
        <w:t>Bees and Wasps</w:t>
      </w:r>
      <w:bookmarkEnd w:id="60"/>
    </w:p>
    <w:p w14:paraId="0F37DD09"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Bees are one of the most beloved and socially defended insects in modern society.  They are popular, economically important, beneficial, and well known across the globe.  Wasps, on the other hand, strike fear in most people, and are renowned for their sting.  Despite the differences in public opinion, both wasps and bees are beneficial and problematic.  Both are categorized as social insects.  The name “wasp” can include, but is not limited to, hornets, </w:t>
      </w:r>
      <w:r w:rsidR="004E0777" w:rsidRPr="000D2506">
        <w:rPr>
          <w:rFonts w:ascii="Times New Roman" w:eastAsia="Times New Roman" w:hAnsi="Times New Roman" w:cs="Times New Roman"/>
          <w:color w:val="000000"/>
          <w:sz w:val="24"/>
          <w:szCs w:val="24"/>
        </w:rPr>
        <w:t>yellow jackets</w:t>
      </w:r>
      <w:r w:rsidRPr="000D2506">
        <w:rPr>
          <w:rFonts w:ascii="Times New Roman" w:eastAsia="Times New Roman" w:hAnsi="Times New Roman" w:cs="Times New Roman"/>
          <w:color w:val="000000"/>
          <w:sz w:val="24"/>
          <w:szCs w:val="24"/>
        </w:rPr>
        <w:t>, paper wasps, and mud daubers.  Bees include honeybees, bumblebees, and carpenter bees.  </w:t>
      </w:r>
    </w:p>
    <w:p w14:paraId="6D275837"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970394C" w14:textId="7F34CBD2"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There are several characteristics that can be used to distinguish between wasps and bees.  Wasps typically have smooth, slender bodies, while bees are hairy and</w:t>
      </w:r>
      <w:r w:rsidR="004E0777" w:rsidRPr="000D2506">
        <w:rPr>
          <w:rFonts w:ascii="Times New Roman" w:eastAsia="Times New Roman" w:hAnsi="Times New Roman" w:cs="Times New Roman"/>
          <w:color w:val="000000"/>
          <w:sz w:val="24"/>
          <w:szCs w:val="24"/>
        </w:rPr>
        <w:t xml:space="preserve"> have</w:t>
      </w:r>
      <w:r w:rsidRPr="000D2506">
        <w:rPr>
          <w:rFonts w:ascii="Times New Roman" w:eastAsia="Times New Roman" w:hAnsi="Times New Roman" w:cs="Times New Roman"/>
          <w:color w:val="000000"/>
          <w:sz w:val="24"/>
          <w:szCs w:val="24"/>
        </w:rPr>
        <w:t xml:space="preserve"> wide bodies</w:t>
      </w:r>
      <w:r w:rsidR="000F1D06">
        <w:rPr>
          <w:rFonts w:ascii="Times New Roman" w:eastAsia="Times New Roman" w:hAnsi="Times New Roman" w:cs="Times New Roman"/>
          <w:color w:val="000000"/>
          <w:sz w:val="24"/>
          <w:szCs w:val="24"/>
          <w:vertAlign w:val="superscript"/>
        </w:rPr>
        <w:t>26</w:t>
      </w:r>
      <w:r w:rsidRPr="000D2506">
        <w:rPr>
          <w:rFonts w:ascii="Times New Roman" w:eastAsia="Times New Roman" w:hAnsi="Times New Roman" w:cs="Times New Roman"/>
          <w:color w:val="000000"/>
          <w:sz w:val="24"/>
          <w:szCs w:val="24"/>
        </w:rPr>
        <w:t>.  Wasp</w:t>
      </w:r>
      <w:r w:rsidR="00D06736" w:rsidRPr="000D2506">
        <w:rPr>
          <w:rFonts w:ascii="Times New Roman" w:eastAsia="Times New Roman" w:hAnsi="Times New Roman" w:cs="Times New Roman"/>
          <w:color w:val="000000"/>
          <w:sz w:val="24"/>
          <w:szCs w:val="24"/>
        </w:rPr>
        <w:t xml:space="preserve"> and bumblebee</w:t>
      </w:r>
      <w:r w:rsidRPr="000D2506">
        <w:rPr>
          <w:rFonts w:ascii="Times New Roman" w:eastAsia="Times New Roman" w:hAnsi="Times New Roman" w:cs="Times New Roman"/>
          <w:color w:val="000000"/>
          <w:sz w:val="24"/>
          <w:szCs w:val="24"/>
        </w:rPr>
        <w:t xml:space="preserve"> stingers are not barbed, and thus they can sting multiple times, but </w:t>
      </w:r>
      <w:r w:rsidR="00D06736" w:rsidRPr="000D2506">
        <w:rPr>
          <w:rFonts w:ascii="Times New Roman" w:eastAsia="Times New Roman" w:hAnsi="Times New Roman" w:cs="Times New Roman"/>
          <w:color w:val="000000"/>
          <w:sz w:val="24"/>
          <w:szCs w:val="24"/>
        </w:rPr>
        <w:t>honey</w:t>
      </w:r>
      <w:r w:rsidRPr="000D2506">
        <w:rPr>
          <w:rFonts w:ascii="Times New Roman" w:eastAsia="Times New Roman" w:hAnsi="Times New Roman" w:cs="Times New Roman"/>
          <w:color w:val="000000"/>
          <w:sz w:val="24"/>
          <w:szCs w:val="24"/>
        </w:rPr>
        <w:t>bees have a barbed stinger, can only sting once, and the stinger is torn out after the bee stings</w:t>
      </w:r>
      <w:r w:rsidR="000F1D06">
        <w:rPr>
          <w:rFonts w:ascii="Times New Roman" w:eastAsia="Times New Roman" w:hAnsi="Times New Roman" w:cs="Times New Roman"/>
          <w:color w:val="000000"/>
          <w:sz w:val="24"/>
          <w:szCs w:val="24"/>
          <w:vertAlign w:val="superscript"/>
        </w:rPr>
        <w:t>27</w:t>
      </w:r>
      <w:r w:rsidRPr="000D2506">
        <w:rPr>
          <w:rFonts w:ascii="Times New Roman" w:eastAsia="Times New Roman" w:hAnsi="Times New Roman" w:cs="Times New Roman"/>
          <w:color w:val="000000"/>
          <w:sz w:val="24"/>
          <w:szCs w:val="24"/>
        </w:rPr>
        <w:t>.  All bees have two sets of clear wings, but not all wasps have wings.</w:t>
      </w:r>
    </w:p>
    <w:p w14:paraId="0152C57F"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F6F450B" w14:textId="77777777" w:rsidR="00763411" w:rsidRPr="000D2506" w:rsidRDefault="004E0777"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B</w:t>
      </w:r>
      <w:r w:rsidR="00763411" w:rsidRPr="000D2506">
        <w:rPr>
          <w:rFonts w:ascii="Times New Roman" w:eastAsia="Times New Roman" w:hAnsi="Times New Roman" w:cs="Times New Roman"/>
          <w:color w:val="000000"/>
          <w:sz w:val="24"/>
          <w:szCs w:val="24"/>
        </w:rPr>
        <w:t>oth wasps and bees undergo complete metamorphosis, meaning that they pass through four stages of development; egg, larva, p</w:t>
      </w:r>
      <w:r w:rsidRPr="000D2506">
        <w:rPr>
          <w:rFonts w:ascii="Times New Roman" w:eastAsia="Times New Roman" w:hAnsi="Times New Roman" w:cs="Times New Roman"/>
          <w:color w:val="000000"/>
          <w:sz w:val="24"/>
          <w:szCs w:val="24"/>
        </w:rPr>
        <w:t>upa, and adult.  N</w:t>
      </w:r>
      <w:r w:rsidR="00763411" w:rsidRPr="000D2506">
        <w:rPr>
          <w:rFonts w:ascii="Times New Roman" w:eastAsia="Times New Roman" w:hAnsi="Times New Roman" w:cs="Times New Roman"/>
          <w:color w:val="000000"/>
          <w:sz w:val="24"/>
          <w:szCs w:val="24"/>
        </w:rPr>
        <w:t>ot all bees are social; there are various levels of this behavior, ranging from non-social, solitary individuals of both wasps and bees, to the characteristic social honey bee that lives in a highly organized hive.  </w:t>
      </w:r>
    </w:p>
    <w:p w14:paraId="4AB8A1C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822E1A7" w14:textId="494A6079"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Highly organized hives are broken down into a caste system consisting of a queen, drones, and workers.  Although queens control the colony via pheromones, their primary function is to reproduce.  Queens c</w:t>
      </w:r>
      <w:r w:rsidR="00CA5805" w:rsidRPr="000D2506">
        <w:rPr>
          <w:rFonts w:ascii="Times New Roman" w:eastAsia="Times New Roman" w:hAnsi="Times New Roman" w:cs="Times New Roman"/>
          <w:color w:val="000000"/>
          <w:sz w:val="24"/>
          <w:szCs w:val="24"/>
        </w:rPr>
        <w:t>an be long lived, ranging from 1-8 years</w:t>
      </w:r>
      <w:r w:rsidR="000F1D06">
        <w:rPr>
          <w:rFonts w:ascii="Times New Roman" w:eastAsia="Times New Roman" w:hAnsi="Times New Roman" w:cs="Times New Roman"/>
          <w:color w:val="000000"/>
          <w:sz w:val="24"/>
          <w:szCs w:val="24"/>
          <w:vertAlign w:val="superscript"/>
        </w:rPr>
        <w:t>28, 29</w:t>
      </w:r>
      <w:r w:rsidR="00CA5805" w:rsidRPr="000D2506">
        <w:rPr>
          <w:rFonts w:ascii="Times New Roman" w:eastAsia="Times New Roman" w:hAnsi="Times New Roman" w:cs="Times New Roman"/>
          <w:color w:val="000000"/>
          <w:sz w:val="24"/>
          <w:szCs w:val="24"/>
        </w:rPr>
        <w:t xml:space="preserve"> before</w:t>
      </w:r>
      <w:r w:rsidRPr="000D2506">
        <w:rPr>
          <w:rFonts w:ascii="Times New Roman" w:eastAsia="Times New Roman" w:hAnsi="Times New Roman" w:cs="Times New Roman"/>
          <w:color w:val="000000"/>
          <w:sz w:val="24"/>
          <w:szCs w:val="24"/>
        </w:rPr>
        <w:t xml:space="preserve"> aging and being replaced by a young queen.  Drones develop from unfertilized eggs.  Their primary function in the colony is to mate with the fertile queen.  They do not have stingers, and do not assist in collecting nectar or pollen.  Because they do not contribute towards feeding the colony, but instead use resources, they are often kicked out of the hive when temperatures drop.  Workers are all female.  Their function is to ma</w:t>
      </w:r>
      <w:r w:rsidR="004E0777" w:rsidRPr="000D2506">
        <w:rPr>
          <w:rFonts w:ascii="Times New Roman" w:eastAsia="Times New Roman" w:hAnsi="Times New Roman" w:cs="Times New Roman"/>
          <w:color w:val="000000"/>
          <w:sz w:val="24"/>
          <w:szCs w:val="24"/>
        </w:rPr>
        <w:t>intain the colony by cleaning</w:t>
      </w:r>
      <w:r w:rsidRPr="000D2506">
        <w:rPr>
          <w:rFonts w:ascii="Times New Roman" w:eastAsia="Times New Roman" w:hAnsi="Times New Roman" w:cs="Times New Roman"/>
          <w:color w:val="000000"/>
          <w:sz w:val="24"/>
          <w:szCs w:val="24"/>
        </w:rPr>
        <w:t>, caring for the developing larvae, producing wax, collecting food, and defending the colony</w:t>
      </w:r>
      <w:r w:rsidR="000F1D06">
        <w:rPr>
          <w:rFonts w:ascii="Times New Roman" w:eastAsia="Times New Roman" w:hAnsi="Times New Roman" w:cs="Times New Roman"/>
          <w:color w:val="000000"/>
          <w:sz w:val="24"/>
          <w:szCs w:val="24"/>
          <w:vertAlign w:val="superscript"/>
        </w:rPr>
        <w:t>26</w:t>
      </w:r>
      <w:r w:rsidRPr="000D2506">
        <w:rPr>
          <w:rFonts w:ascii="Times New Roman" w:eastAsia="Times New Roman" w:hAnsi="Times New Roman" w:cs="Times New Roman"/>
          <w:color w:val="000000"/>
          <w:sz w:val="24"/>
          <w:szCs w:val="24"/>
        </w:rPr>
        <w:t>.  More specialized functions exist depending on the type and species of the colony.</w:t>
      </w:r>
    </w:p>
    <w:p w14:paraId="5D378A66"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6C556E1"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Wasps and bees become abundant and are more active spring through fall when the temperatures rise and more food sources are available.  Wasps, which are predacious, play an important role in controlling other pests, and feed primarily on protein sources, such as spiders, caterpillars, and flies, but will feed </w:t>
      </w:r>
      <w:r w:rsidR="004E0777" w:rsidRPr="000D2506">
        <w:rPr>
          <w:rFonts w:ascii="Times New Roman" w:eastAsia="Times New Roman" w:hAnsi="Times New Roman" w:cs="Times New Roman"/>
          <w:color w:val="000000"/>
          <w:sz w:val="24"/>
          <w:szCs w:val="24"/>
        </w:rPr>
        <w:t>on sugar sources as well.  Food preferences of wasps place</w:t>
      </w:r>
      <w:r w:rsidRPr="000D2506">
        <w:rPr>
          <w:rFonts w:ascii="Times New Roman" w:eastAsia="Times New Roman" w:hAnsi="Times New Roman" w:cs="Times New Roman"/>
          <w:color w:val="000000"/>
          <w:sz w:val="24"/>
          <w:szCs w:val="24"/>
        </w:rPr>
        <w:t xml:space="preserve"> them in proximity to humans, as garbage and food are sources of protein and sugar.  Bees feed on nectar and pollen from flowering plants, are excellent pollinators, and produce resources such as honey and wax.</w:t>
      </w:r>
    </w:p>
    <w:p w14:paraId="4BA2B7D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C72FB6F"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Although the sting of a bee or wasp is notorious for its pain and discomfort, most bees and wasps avoid or ignore humans when occupying the same space.  Circumstances where a wasp or bee is provoked into stinging typically include if the foraging individual or colony is threatened or disturbed. When these circumstances occur, individuals or colonies will defend themselves until the threat dissipates.  Stings may be painful, but typically they are not life threatening.  Stings usually cause localized pain, swelling, redness, and irritation, which can last for a few hours to a </w:t>
      </w:r>
      <w:r w:rsidRPr="000D2506">
        <w:rPr>
          <w:rFonts w:ascii="Times New Roman" w:eastAsia="Times New Roman" w:hAnsi="Times New Roman" w:cs="Times New Roman"/>
          <w:color w:val="000000"/>
          <w:sz w:val="24"/>
          <w:szCs w:val="24"/>
        </w:rPr>
        <w:lastRenderedPageBreak/>
        <w:t>week.  In approximately one percent of children, and three percent of adults, symptoms are exacerbated by an allergic reaction.  Doctors typically prescribe an epinephrine pen which is used when a person with allergies to wasps/bees is stung.</w:t>
      </w:r>
    </w:p>
    <w:p w14:paraId="2224ACBD"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4039936"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Due to their beneficial nature, and public perception, it is important to find alternative means of managing wasps and bees wheneve</w:t>
      </w:r>
      <w:r w:rsidR="004E0777" w:rsidRPr="000D2506">
        <w:rPr>
          <w:rFonts w:ascii="Times New Roman" w:eastAsia="Times New Roman" w:hAnsi="Times New Roman" w:cs="Times New Roman"/>
          <w:color w:val="000000"/>
          <w:sz w:val="24"/>
          <w:szCs w:val="24"/>
        </w:rPr>
        <w:t>r possible.  Described below is</w:t>
      </w:r>
      <w:r w:rsidRPr="000D2506">
        <w:rPr>
          <w:rFonts w:ascii="Times New Roman" w:eastAsia="Times New Roman" w:hAnsi="Times New Roman" w:cs="Times New Roman"/>
          <w:color w:val="000000"/>
          <w:sz w:val="24"/>
          <w:szCs w:val="24"/>
        </w:rPr>
        <w:t xml:space="preserve"> SSC’s protocol.</w:t>
      </w:r>
    </w:p>
    <w:p w14:paraId="4919A28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867CD37" w14:textId="77777777" w:rsidR="00763411" w:rsidRPr="000D2506" w:rsidRDefault="004E0777"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Prevention and Sanitation</w:t>
      </w:r>
    </w:p>
    <w:p w14:paraId="313889DA" w14:textId="77777777" w:rsidR="00763411" w:rsidRPr="000D2506" w:rsidRDefault="00763411" w:rsidP="004E0777">
      <w:p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Wasps and bees can be kept from becoming a nuisance by limiting availability to optimal conditions and resources.  Resources </w:t>
      </w:r>
      <w:r w:rsidR="004E0777" w:rsidRPr="000D2506">
        <w:rPr>
          <w:rFonts w:ascii="Times New Roman" w:eastAsia="Times New Roman" w:hAnsi="Times New Roman" w:cs="Times New Roman"/>
          <w:color w:val="000000"/>
          <w:sz w:val="24"/>
          <w:szCs w:val="24"/>
        </w:rPr>
        <w:t>include</w:t>
      </w:r>
      <w:r w:rsidRPr="000D2506">
        <w:rPr>
          <w:rFonts w:ascii="Times New Roman" w:eastAsia="Times New Roman" w:hAnsi="Times New Roman" w:cs="Times New Roman"/>
          <w:color w:val="000000"/>
          <w:sz w:val="24"/>
          <w:szCs w:val="24"/>
        </w:rPr>
        <w:t xml:space="preserve"> food, water, and a nesting site.  Take precautionary steps to prevent their occurrence in an area.</w:t>
      </w:r>
    </w:p>
    <w:p w14:paraId="610D45FD"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542D3ED" w14:textId="77777777" w:rsidR="00763411" w:rsidRPr="000D2506" w:rsidRDefault="00763411" w:rsidP="00763411">
      <w:pPr>
        <w:numPr>
          <w:ilvl w:val="0"/>
          <w:numId w:val="55"/>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Prevention can begin with sanitation.  Wasps and bees may forage near food and water resources.  Avoid this by emptying trash receptacles regularly.  Clean receptacles so no residue exists in or around the area to attract foraging pests.  All trash receptacles should have lids, and lids should be tightly closed when not in use.  </w:t>
      </w:r>
    </w:p>
    <w:p w14:paraId="7FC8FCD7" w14:textId="77777777" w:rsidR="004E0777" w:rsidRPr="000D2506" w:rsidRDefault="004E0777" w:rsidP="004E0777">
      <w:pPr>
        <w:spacing w:after="0" w:line="240" w:lineRule="auto"/>
        <w:textAlignment w:val="baseline"/>
        <w:rPr>
          <w:rFonts w:ascii="Times New Roman" w:eastAsia="Times New Roman" w:hAnsi="Times New Roman" w:cs="Times New Roman"/>
          <w:color w:val="000000"/>
          <w:sz w:val="24"/>
          <w:szCs w:val="24"/>
        </w:rPr>
      </w:pPr>
    </w:p>
    <w:p w14:paraId="5C98CAD3" w14:textId="1B5320C3" w:rsidR="004E0777" w:rsidRPr="000D2506" w:rsidRDefault="004E0777" w:rsidP="004E0777">
      <w:pPr>
        <w:pStyle w:val="ListParagraph"/>
        <w:numPr>
          <w:ilvl w:val="0"/>
          <w:numId w:val="16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Remove or exclude outdoor furniture, appliances, etc.  Bees and wasps may try to build a nest inside structures such as </w:t>
      </w:r>
      <w:r w:rsidR="00585CE3">
        <w:rPr>
          <w:rFonts w:ascii="Times New Roman" w:eastAsia="Times New Roman" w:hAnsi="Times New Roman" w:cs="Times New Roman"/>
          <w:color w:val="000000"/>
          <w:sz w:val="24"/>
          <w:szCs w:val="24"/>
        </w:rPr>
        <w:t>a barbeque grill</w:t>
      </w:r>
      <w:r w:rsidRPr="000D2506">
        <w:rPr>
          <w:rFonts w:ascii="Times New Roman" w:eastAsia="Times New Roman" w:hAnsi="Times New Roman" w:cs="Times New Roman"/>
          <w:color w:val="000000"/>
          <w:sz w:val="24"/>
          <w:szCs w:val="24"/>
        </w:rPr>
        <w:t xml:space="preserve">.  By removing harborage from areas near people, you can reduce the chance of potential exposure to wasps and bees.  </w:t>
      </w:r>
    </w:p>
    <w:p w14:paraId="6CA9F144" w14:textId="77777777" w:rsidR="005D1CE2" w:rsidRPr="000D2506" w:rsidRDefault="005D1CE2" w:rsidP="005D1CE2">
      <w:pPr>
        <w:pStyle w:val="ListParagraph"/>
        <w:spacing w:after="0" w:line="240" w:lineRule="auto"/>
        <w:textAlignment w:val="baseline"/>
        <w:rPr>
          <w:rFonts w:ascii="Times New Roman" w:eastAsia="Times New Roman" w:hAnsi="Times New Roman" w:cs="Times New Roman"/>
          <w:color w:val="000000"/>
          <w:sz w:val="24"/>
          <w:szCs w:val="24"/>
        </w:rPr>
      </w:pPr>
    </w:p>
    <w:p w14:paraId="4E99BE21" w14:textId="77777777" w:rsidR="00763411" w:rsidRPr="000D2506" w:rsidRDefault="005D1CE2" w:rsidP="005D1CE2">
      <w:pPr>
        <w:pStyle w:val="ListParagraph"/>
        <w:numPr>
          <w:ilvl w:val="0"/>
          <w:numId w:val="161"/>
        </w:numPr>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If the cracks and crevices are small and few enough, and if the hive does not appear to be large, the entrances to the hive can be sealed using a product like expanding foam.  It is optional to apply a chemical to the area before sealing the entrances.  The insecticide label is the law, and contains directions for where, when, and on what insects the product can be used.</w:t>
      </w:r>
    </w:p>
    <w:p w14:paraId="7B1FDEB6" w14:textId="77777777" w:rsidR="004E0777" w:rsidRPr="000D2506" w:rsidRDefault="004E0777" w:rsidP="00763411">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Communication</w:t>
      </w:r>
    </w:p>
    <w:p w14:paraId="10AFED72" w14:textId="77777777" w:rsidR="00763411" w:rsidRPr="000D2506" w:rsidRDefault="00763411" w:rsidP="00763411">
      <w:pPr>
        <w:numPr>
          <w:ilvl w:val="0"/>
          <w:numId w:val="56"/>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Repair leaky faucets, manage areas where water pools, direct water away from facilities, and level or fill in low spots around foundations.</w:t>
      </w:r>
    </w:p>
    <w:p w14:paraId="4834F5AC"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2C1975C" w14:textId="77777777" w:rsidR="00763411" w:rsidRPr="000D2506" w:rsidRDefault="00763411" w:rsidP="00763411">
      <w:pPr>
        <w:numPr>
          <w:ilvl w:val="0"/>
          <w:numId w:val="57"/>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Repair or fill holes around the exterior of buildings where pests can gain access to a facility.  Bees will often try to overwintering inside a structure, such as an attic, where temperatures fluctuate less, and they are not as exposed to the elements.  Screen off holes, caulk around windows, seal electrical boxes, and vents leading to the exterior of a building.</w:t>
      </w:r>
    </w:p>
    <w:p w14:paraId="47D87006" w14:textId="77777777" w:rsidR="005D1CE2" w:rsidRPr="000D2506" w:rsidRDefault="005D1CE2" w:rsidP="005D1CE2">
      <w:pPr>
        <w:spacing w:after="0" w:line="240" w:lineRule="auto"/>
        <w:ind w:left="720"/>
        <w:textAlignment w:val="baseline"/>
        <w:rPr>
          <w:rFonts w:ascii="Times New Roman" w:eastAsia="Times New Roman" w:hAnsi="Times New Roman" w:cs="Times New Roman"/>
          <w:color w:val="000000"/>
          <w:sz w:val="24"/>
          <w:szCs w:val="24"/>
        </w:rPr>
      </w:pPr>
    </w:p>
    <w:p w14:paraId="554E7A95" w14:textId="77777777" w:rsidR="005D1CE2" w:rsidRPr="000D2506" w:rsidRDefault="005D1CE2" w:rsidP="005D1CE2">
      <w:pPr>
        <w:pStyle w:val="ListParagraph"/>
        <w:numPr>
          <w:ilvl w:val="0"/>
          <w:numId w:val="57"/>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Coordinate efforts with grounds maintenance to plant and maintain plants that are not as attractive to bees and wasps to decrease the likelihood of pests foraging near high trafficked areas.</w:t>
      </w:r>
    </w:p>
    <w:p w14:paraId="3EC18F41" w14:textId="77777777" w:rsidR="00763411" w:rsidRDefault="00763411" w:rsidP="00763411">
      <w:pPr>
        <w:spacing w:after="0" w:line="240" w:lineRule="auto"/>
        <w:rPr>
          <w:rFonts w:ascii="Times New Roman" w:eastAsia="Times New Roman" w:hAnsi="Times New Roman" w:cs="Times New Roman"/>
          <w:sz w:val="24"/>
          <w:szCs w:val="24"/>
        </w:rPr>
      </w:pPr>
    </w:p>
    <w:p w14:paraId="52BD5559" w14:textId="77777777" w:rsidR="000A6961" w:rsidRDefault="000A6961" w:rsidP="00763411">
      <w:pPr>
        <w:spacing w:after="0" w:line="240" w:lineRule="auto"/>
        <w:rPr>
          <w:rFonts w:ascii="Times New Roman" w:eastAsia="Times New Roman" w:hAnsi="Times New Roman" w:cs="Times New Roman"/>
          <w:sz w:val="24"/>
          <w:szCs w:val="24"/>
        </w:rPr>
      </w:pPr>
    </w:p>
    <w:p w14:paraId="44802028" w14:textId="77777777" w:rsidR="000A6961" w:rsidRDefault="000A6961" w:rsidP="00763411">
      <w:pPr>
        <w:spacing w:after="0" w:line="240" w:lineRule="auto"/>
        <w:rPr>
          <w:rFonts w:ascii="Times New Roman" w:eastAsia="Times New Roman" w:hAnsi="Times New Roman" w:cs="Times New Roman"/>
          <w:sz w:val="24"/>
          <w:szCs w:val="24"/>
        </w:rPr>
      </w:pPr>
    </w:p>
    <w:p w14:paraId="025E7CCC" w14:textId="77777777" w:rsidR="000A6961" w:rsidRDefault="000A6961" w:rsidP="00763411">
      <w:pPr>
        <w:spacing w:after="0" w:line="240" w:lineRule="auto"/>
        <w:rPr>
          <w:rFonts w:ascii="Times New Roman" w:eastAsia="Times New Roman" w:hAnsi="Times New Roman" w:cs="Times New Roman"/>
          <w:sz w:val="24"/>
          <w:szCs w:val="24"/>
        </w:rPr>
      </w:pPr>
    </w:p>
    <w:p w14:paraId="7DE63E8D" w14:textId="77777777" w:rsidR="000A6961" w:rsidRDefault="000A6961" w:rsidP="00763411">
      <w:pPr>
        <w:spacing w:after="0" w:line="240" w:lineRule="auto"/>
        <w:rPr>
          <w:rFonts w:ascii="Times New Roman" w:eastAsia="Times New Roman" w:hAnsi="Times New Roman" w:cs="Times New Roman"/>
          <w:sz w:val="24"/>
          <w:szCs w:val="24"/>
        </w:rPr>
      </w:pPr>
    </w:p>
    <w:p w14:paraId="04FA9A05" w14:textId="77777777" w:rsidR="000A6961" w:rsidRDefault="000A6961" w:rsidP="00763411">
      <w:pPr>
        <w:spacing w:after="0" w:line="240" w:lineRule="auto"/>
        <w:rPr>
          <w:rFonts w:ascii="Times New Roman" w:eastAsia="Times New Roman" w:hAnsi="Times New Roman" w:cs="Times New Roman"/>
          <w:sz w:val="24"/>
          <w:szCs w:val="24"/>
        </w:rPr>
      </w:pPr>
    </w:p>
    <w:p w14:paraId="1CF36059" w14:textId="77777777" w:rsidR="000A6961" w:rsidRDefault="000A6961" w:rsidP="00763411">
      <w:pPr>
        <w:spacing w:after="0" w:line="240" w:lineRule="auto"/>
        <w:rPr>
          <w:rFonts w:ascii="Times New Roman" w:eastAsia="Times New Roman" w:hAnsi="Times New Roman" w:cs="Times New Roman"/>
          <w:sz w:val="24"/>
          <w:szCs w:val="24"/>
        </w:rPr>
      </w:pPr>
    </w:p>
    <w:p w14:paraId="3FC40874" w14:textId="77777777" w:rsidR="000A6961" w:rsidRDefault="000A6961" w:rsidP="00763411">
      <w:pPr>
        <w:spacing w:after="0" w:line="240" w:lineRule="auto"/>
        <w:rPr>
          <w:rFonts w:ascii="Times New Roman" w:eastAsia="Times New Roman" w:hAnsi="Times New Roman" w:cs="Times New Roman"/>
          <w:sz w:val="24"/>
          <w:szCs w:val="24"/>
        </w:rPr>
      </w:pPr>
    </w:p>
    <w:p w14:paraId="5E8526FA" w14:textId="77777777" w:rsidR="000A6961" w:rsidRPr="000D2506" w:rsidRDefault="000A6961" w:rsidP="00763411">
      <w:pPr>
        <w:spacing w:after="0" w:line="240" w:lineRule="auto"/>
        <w:rPr>
          <w:rFonts w:ascii="Times New Roman" w:eastAsia="Times New Roman" w:hAnsi="Times New Roman" w:cs="Times New Roman"/>
          <w:sz w:val="24"/>
          <w:szCs w:val="24"/>
        </w:rPr>
      </w:pPr>
    </w:p>
    <w:p w14:paraId="22A18463" w14:textId="77777777" w:rsidR="00763411" w:rsidRPr="000D2506" w:rsidRDefault="004E0777" w:rsidP="00763411">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Mechanical Control</w:t>
      </w:r>
    </w:p>
    <w:p w14:paraId="2960804A" w14:textId="77777777" w:rsidR="00763411" w:rsidRPr="000D2506" w:rsidRDefault="00763411" w:rsidP="00763411">
      <w:pPr>
        <w:numPr>
          <w:ilvl w:val="0"/>
          <w:numId w:val="5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Prevention is supplemented by monitoring and inspecting for potential nesting sites.  Nests can be built or found in many different areas, including underground, under eaves and awnings on buildings, in wall voids, in attics and roofs, and in trees and shrubs.  Inspect the perimeter of a structure, paying close attention to protected areas where a nest would not be disturbed.  Begin monitoring and inspecting in the spring when temperatures begin to increase.  Small nests that can usually be removed without applying a pesticide by simply scraping the nest off of the surface to which it is adhered.</w:t>
      </w:r>
    </w:p>
    <w:p w14:paraId="762664CE" w14:textId="77777777" w:rsidR="005D1CE2" w:rsidRPr="000D2506" w:rsidRDefault="005D1CE2" w:rsidP="005D1CE2">
      <w:pPr>
        <w:spacing w:after="0" w:line="240" w:lineRule="auto"/>
        <w:textAlignment w:val="baseline"/>
        <w:rPr>
          <w:rFonts w:ascii="Times New Roman" w:eastAsia="Times New Roman" w:hAnsi="Times New Roman" w:cs="Times New Roman"/>
          <w:color w:val="000000"/>
          <w:sz w:val="24"/>
          <w:szCs w:val="24"/>
        </w:rPr>
      </w:pPr>
    </w:p>
    <w:p w14:paraId="39F62F71" w14:textId="77777777" w:rsidR="005D1CE2" w:rsidRPr="000D2506" w:rsidRDefault="005D1CE2" w:rsidP="005D1CE2">
      <w:pPr>
        <w:pStyle w:val="ListParagraph"/>
        <w:numPr>
          <w:ilvl w:val="0"/>
          <w:numId w:val="16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Small nests can often be knocked down before becoming well established.  For larger nests, particularly for wasps, a plastic bag can be slipped over it in the early morning or late evening when activity is at its lowest.  The bag should be tied shut and either left in the sun to kill the colony, or placed in a freezer to kill the colony.</w:t>
      </w:r>
    </w:p>
    <w:p w14:paraId="3486DE97"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51606D8" w14:textId="77777777" w:rsidR="005D1CE2" w:rsidRPr="000D2506" w:rsidRDefault="005D1CE2" w:rsidP="00763411">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Education</w:t>
      </w:r>
    </w:p>
    <w:p w14:paraId="29116AF4" w14:textId="0E196B5C" w:rsidR="00763411" w:rsidRPr="000D2506" w:rsidRDefault="00763411" w:rsidP="00763411">
      <w:pPr>
        <w:numPr>
          <w:ilvl w:val="0"/>
          <w:numId w:val="6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Educate students and staff to watch for bees and wasps during warm weather, to avoid disturbing nests, and report nests to SSC Pest Management.  Students and staff should not attempt to remove or apply a pesticide to the bees or wasps on their own.  Make efforts to educate the campus on the import</w:t>
      </w:r>
      <w:r w:rsidR="00A94EFB">
        <w:rPr>
          <w:rFonts w:ascii="Times New Roman" w:eastAsia="Times New Roman" w:hAnsi="Times New Roman" w:cs="Times New Roman"/>
          <w:color w:val="000000"/>
          <w:sz w:val="24"/>
          <w:szCs w:val="24"/>
        </w:rPr>
        <w:t>ance and benefits of these insects</w:t>
      </w:r>
      <w:r w:rsidRPr="000D2506">
        <w:rPr>
          <w:rFonts w:ascii="Times New Roman" w:eastAsia="Times New Roman" w:hAnsi="Times New Roman" w:cs="Times New Roman"/>
          <w:color w:val="000000"/>
          <w:sz w:val="24"/>
          <w:szCs w:val="24"/>
        </w:rPr>
        <w:t>.</w:t>
      </w:r>
    </w:p>
    <w:p w14:paraId="0F0A5FB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C06C714" w14:textId="77777777" w:rsidR="00763411" w:rsidRPr="000D2506" w:rsidRDefault="005D1CE2"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Physical Removal</w:t>
      </w:r>
    </w:p>
    <w:p w14:paraId="4B0FFB58" w14:textId="77777777" w:rsidR="00763411" w:rsidRPr="000D2506" w:rsidRDefault="00763411" w:rsidP="00763411">
      <w:pPr>
        <w:numPr>
          <w:ilvl w:val="0"/>
          <w:numId w:val="6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When bees are a danger and need to be removed, the first attempts of control will be to evaluate if the bees can be safely relocated</w:t>
      </w:r>
      <w:r w:rsidR="003D09AF" w:rsidRPr="000D2506">
        <w:rPr>
          <w:rFonts w:ascii="Times New Roman" w:eastAsia="Times New Roman" w:hAnsi="Times New Roman" w:cs="Times New Roman"/>
          <w:color w:val="000000"/>
          <w:sz w:val="24"/>
          <w:szCs w:val="24"/>
        </w:rPr>
        <w:t xml:space="preserve"> to a different location.  The a</w:t>
      </w:r>
      <w:r w:rsidRPr="000D2506">
        <w:rPr>
          <w:rFonts w:ascii="Times New Roman" w:eastAsia="Times New Roman" w:hAnsi="Times New Roman" w:cs="Times New Roman"/>
          <w:color w:val="000000"/>
          <w:sz w:val="24"/>
          <w:szCs w:val="24"/>
        </w:rPr>
        <w:t>piary on campus will be contacted and consulted to determine if relocation is feasible.  If it is, trained staff will remove the nest.  SSC Pest Management will assist staff as needed, and will coordinate efforts to control foot traffic/pedestrians around the area to reduce the chance of anyone being harmed.  SSC will attempt to coordinate removal times for early morning or late evening when insects are most likely to be in the nest and not out foraging.  </w:t>
      </w:r>
    </w:p>
    <w:p w14:paraId="3F2A37D6" w14:textId="77777777" w:rsidR="005D1CE2" w:rsidRPr="000D2506" w:rsidRDefault="005D1CE2" w:rsidP="005D1CE2">
      <w:pPr>
        <w:spacing w:after="0" w:line="240" w:lineRule="auto"/>
        <w:textAlignment w:val="baseline"/>
        <w:rPr>
          <w:rFonts w:ascii="Times New Roman" w:eastAsia="Times New Roman" w:hAnsi="Times New Roman" w:cs="Times New Roman"/>
          <w:color w:val="000000"/>
          <w:sz w:val="24"/>
          <w:szCs w:val="24"/>
        </w:rPr>
      </w:pPr>
    </w:p>
    <w:p w14:paraId="51ACD08D" w14:textId="00386950" w:rsidR="005D1CE2" w:rsidRPr="000D2506" w:rsidRDefault="005D1CE2" w:rsidP="005D1CE2">
      <w:pPr>
        <w:pStyle w:val="ListParagraph"/>
        <w:numPr>
          <w:ilvl w:val="0"/>
          <w:numId w:val="16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Wasps and bees that accidentally fly into a room or building should not be treated as a pest requiring a chemical application.  Stray individuals can be caught and removed, swatted with a fly swatter, shooed out, or vacuumed</w:t>
      </w:r>
      <w:r w:rsidR="00A94EFB">
        <w:rPr>
          <w:rFonts w:ascii="Times New Roman" w:eastAsia="Times New Roman" w:hAnsi="Times New Roman" w:cs="Times New Roman"/>
          <w:color w:val="000000"/>
          <w:sz w:val="24"/>
          <w:szCs w:val="24"/>
        </w:rPr>
        <w:t xml:space="preserve"> up</w:t>
      </w:r>
      <w:r w:rsidRPr="000D2506">
        <w:rPr>
          <w:rFonts w:ascii="Times New Roman" w:eastAsia="Times New Roman" w:hAnsi="Times New Roman" w:cs="Times New Roman"/>
          <w:color w:val="000000"/>
          <w:sz w:val="24"/>
          <w:szCs w:val="24"/>
        </w:rPr>
        <w:t>.</w:t>
      </w:r>
    </w:p>
    <w:p w14:paraId="6DC999D2" w14:textId="77777777" w:rsidR="005D1CE2" w:rsidRPr="000D2506" w:rsidRDefault="005D1CE2" w:rsidP="005D1CE2">
      <w:pPr>
        <w:spacing w:after="0" w:line="240" w:lineRule="auto"/>
        <w:textAlignment w:val="baseline"/>
        <w:rPr>
          <w:rFonts w:ascii="Times New Roman" w:eastAsia="Times New Roman" w:hAnsi="Times New Roman" w:cs="Times New Roman"/>
          <w:color w:val="000000"/>
          <w:sz w:val="24"/>
          <w:szCs w:val="24"/>
        </w:rPr>
      </w:pPr>
    </w:p>
    <w:p w14:paraId="6A1EFD01" w14:textId="77777777" w:rsidR="005D1CE2" w:rsidRPr="000D2506" w:rsidRDefault="005D1CE2" w:rsidP="005D1CE2">
      <w:pPr>
        <w:pStyle w:val="ListParagraph"/>
        <w:numPr>
          <w:ilvl w:val="0"/>
          <w:numId w:val="16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In areas where insecticides cannot be utilized, vacuuming is an option.  Remember to seal the vacuum bag quickly to prevent pests from escaping. </w:t>
      </w:r>
    </w:p>
    <w:p w14:paraId="57AE0ABA" w14:textId="77777777" w:rsidR="00763411" w:rsidRDefault="00763411" w:rsidP="00763411">
      <w:pPr>
        <w:spacing w:after="0" w:line="240" w:lineRule="auto"/>
        <w:rPr>
          <w:rFonts w:ascii="Times New Roman" w:eastAsia="Times New Roman" w:hAnsi="Times New Roman" w:cs="Times New Roman"/>
          <w:color w:val="000000"/>
          <w:sz w:val="24"/>
          <w:szCs w:val="24"/>
        </w:rPr>
      </w:pPr>
    </w:p>
    <w:p w14:paraId="353520AF" w14:textId="77777777" w:rsidR="000A6961" w:rsidRDefault="000A6961" w:rsidP="00763411">
      <w:pPr>
        <w:spacing w:after="0" w:line="240" w:lineRule="auto"/>
        <w:rPr>
          <w:rFonts w:ascii="Times New Roman" w:eastAsia="Times New Roman" w:hAnsi="Times New Roman" w:cs="Times New Roman"/>
          <w:color w:val="000000"/>
          <w:sz w:val="24"/>
          <w:szCs w:val="24"/>
        </w:rPr>
      </w:pPr>
    </w:p>
    <w:p w14:paraId="5233A793" w14:textId="77777777" w:rsidR="000A6961" w:rsidRDefault="000A6961" w:rsidP="00763411">
      <w:pPr>
        <w:spacing w:after="0" w:line="240" w:lineRule="auto"/>
        <w:rPr>
          <w:rFonts w:ascii="Times New Roman" w:eastAsia="Times New Roman" w:hAnsi="Times New Roman" w:cs="Times New Roman"/>
          <w:color w:val="000000"/>
          <w:sz w:val="24"/>
          <w:szCs w:val="24"/>
        </w:rPr>
      </w:pPr>
    </w:p>
    <w:p w14:paraId="22B08F9E" w14:textId="77777777" w:rsidR="000A6961" w:rsidRDefault="000A6961" w:rsidP="00763411">
      <w:pPr>
        <w:spacing w:after="0" w:line="240" w:lineRule="auto"/>
        <w:rPr>
          <w:rFonts w:ascii="Times New Roman" w:eastAsia="Times New Roman" w:hAnsi="Times New Roman" w:cs="Times New Roman"/>
          <w:color w:val="000000"/>
          <w:sz w:val="24"/>
          <w:szCs w:val="24"/>
        </w:rPr>
      </w:pPr>
    </w:p>
    <w:p w14:paraId="6A825260" w14:textId="77777777" w:rsidR="000A6961" w:rsidRDefault="000A6961" w:rsidP="00763411">
      <w:pPr>
        <w:spacing w:after="0" w:line="240" w:lineRule="auto"/>
        <w:rPr>
          <w:rFonts w:ascii="Times New Roman" w:eastAsia="Times New Roman" w:hAnsi="Times New Roman" w:cs="Times New Roman"/>
          <w:color w:val="000000"/>
          <w:sz w:val="24"/>
          <w:szCs w:val="24"/>
        </w:rPr>
      </w:pPr>
    </w:p>
    <w:p w14:paraId="249F0CA3" w14:textId="77777777" w:rsidR="000A6961" w:rsidRDefault="000A6961" w:rsidP="00763411">
      <w:pPr>
        <w:spacing w:after="0" w:line="240" w:lineRule="auto"/>
        <w:rPr>
          <w:rFonts w:ascii="Times New Roman" w:eastAsia="Times New Roman" w:hAnsi="Times New Roman" w:cs="Times New Roman"/>
          <w:color w:val="000000"/>
          <w:sz w:val="24"/>
          <w:szCs w:val="24"/>
        </w:rPr>
      </w:pPr>
    </w:p>
    <w:p w14:paraId="04B481F1" w14:textId="77777777" w:rsidR="000A6961" w:rsidRDefault="000A6961" w:rsidP="00763411">
      <w:pPr>
        <w:spacing w:after="0" w:line="240" w:lineRule="auto"/>
        <w:rPr>
          <w:rFonts w:ascii="Times New Roman" w:eastAsia="Times New Roman" w:hAnsi="Times New Roman" w:cs="Times New Roman"/>
          <w:color w:val="000000"/>
          <w:sz w:val="24"/>
          <w:szCs w:val="24"/>
        </w:rPr>
      </w:pPr>
    </w:p>
    <w:p w14:paraId="1BE99AEC" w14:textId="77777777" w:rsidR="000A6961" w:rsidRDefault="000A6961" w:rsidP="00763411">
      <w:pPr>
        <w:spacing w:after="0" w:line="240" w:lineRule="auto"/>
        <w:rPr>
          <w:rFonts w:ascii="Times New Roman" w:eastAsia="Times New Roman" w:hAnsi="Times New Roman" w:cs="Times New Roman"/>
          <w:color w:val="000000"/>
          <w:sz w:val="24"/>
          <w:szCs w:val="24"/>
        </w:rPr>
      </w:pPr>
    </w:p>
    <w:p w14:paraId="6BE91531" w14:textId="77777777" w:rsidR="000A6961" w:rsidRDefault="000A6961" w:rsidP="00763411">
      <w:pPr>
        <w:spacing w:after="0" w:line="240" w:lineRule="auto"/>
        <w:rPr>
          <w:rFonts w:ascii="Times New Roman" w:eastAsia="Times New Roman" w:hAnsi="Times New Roman" w:cs="Times New Roman"/>
          <w:color w:val="000000"/>
          <w:sz w:val="24"/>
          <w:szCs w:val="24"/>
        </w:rPr>
      </w:pPr>
    </w:p>
    <w:p w14:paraId="67DEE140" w14:textId="77777777" w:rsidR="000A6961" w:rsidRPr="000D2506" w:rsidRDefault="000A6961" w:rsidP="00763411">
      <w:pPr>
        <w:spacing w:after="0" w:line="240" w:lineRule="auto"/>
        <w:rPr>
          <w:rFonts w:ascii="Times New Roman" w:eastAsia="Times New Roman" w:hAnsi="Times New Roman" w:cs="Times New Roman"/>
          <w:sz w:val="24"/>
          <w:szCs w:val="24"/>
        </w:rPr>
      </w:pPr>
    </w:p>
    <w:p w14:paraId="4ADE6C58" w14:textId="77777777" w:rsidR="00763411" w:rsidRPr="000D2506" w:rsidRDefault="005D1CE2"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Pesticide Control</w:t>
      </w:r>
    </w:p>
    <w:p w14:paraId="51EF3F97" w14:textId="77777777" w:rsidR="00763411" w:rsidRPr="000D2506" w:rsidRDefault="00763411" w:rsidP="005D1CE2">
      <w:p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When the nest poses a danger to humans, and is inaccessible for removal, measures will be taken to eliminate the pests from the area in the safest means possible.  </w:t>
      </w:r>
    </w:p>
    <w:p w14:paraId="6267529A" w14:textId="77777777" w:rsidR="00763411" w:rsidRPr="000D2506" w:rsidRDefault="00763411" w:rsidP="005D1CE2">
      <w:pPr>
        <w:spacing w:after="0" w:line="240" w:lineRule="auto"/>
        <w:textAlignment w:val="baseline"/>
        <w:rPr>
          <w:rFonts w:ascii="Times New Roman" w:eastAsia="Times New Roman" w:hAnsi="Times New Roman" w:cs="Times New Roman"/>
          <w:color w:val="000000"/>
          <w:sz w:val="24"/>
          <w:szCs w:val="24"/>
        </w:rPr>
      </w:pPr>
    </w:p>
    <w:p w14:paraId="30D8DA7A" w14:textId="77777777" w:rsidR="00763411" w:rsidRPr="000D2506" w:rsidRDefault="00763411" w:rsidP="00763411">
      <w:pPr>
        <w:numPr>
          <w:ilvl w:val="0"/>
          <w:numId w:val="66"/>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If the nest is in an inaccessible area, or require</w:t>
      </w:r>
      <w:r w:rsidR="003D09AF" w:rsidRPr="000D2506">
        <w:rPr>
          <w:rFonts w:ascii="Times New Roman" w:eastAsia="Times New Roman" w:hAnsi="Times New Roman" w:cs="Times New Roman"/>
          <w:color w:val="000000"/>
          <w:sz w:val="24"/>
          <w:szCs w:val="24"/>
        </w:rPr>
        <w:t>s an immediate removal and the a</w:t>
      </w:r>
      <w:r w:rsidRPr="000D2506">
        <w:rPr>
          <w:rFonts w:ascii="Times New Roman" w:eastAsia="Times New Roman" w:hAnsi="Times New Roman" w:cs="Times New Roman"/>
          <w:color w:val="000000"/>
          <w:sz w:val="24"/>
          <w:szCs w:val="24"/>
        </w:rPr>
        <w:t>piary staff are not available to relocate the nest, the nest may need to be controlled via chemical application.  There are many options for controlling wasps and bees located in a wall void.  </w:t>
      </w:r>
    </w:p>
    <w:p w14:paraId="0A424FD1" w14:textId="77777777" w:rsidR="005D1CE2" w:rsidRPr="000D2506" w:rsidRDefault="005D1CE2" w:rsidP="005D1CE2">
      <w:pPr>
        <w:spacing w:after="0" w:line="240" w:lineRule="auto"/>
        <w:ind w:left="720"/>
        <w:textAlignment w:val="baseline"/>
        <w:rPr>
          <w:rFonts w:ascii="Times New Roman" w:eastAsia="Times New Roman" w:hAnsi="Times New Roman" w:cs="Times New Roman"/>
          <w:color w:val="000000"/>
          <w:sz w:val="24"/>
          <w:szCs w:val="24"/>
        </w:rPr>
      </w:pPr>
    </w:p>
    <w:p w14:paraId="2CFCC212" w14:textId="77777777" w:rsidR="00763411" w:rsidRPr="000D2506" w:rsidRDefault="00763411" w:rsidP="00763411">
      <w:pPr>
        <w:numPr>
          <w:ilvl w:val="1"/>
          <w:numId w:val="68"/>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Aerosol sprays can be used to quickly knockdown nests. </w:t>
      </w:r>
    </w:p>
    <w:p w14:paraId="77ADE867" w14:textId="77777777" w:rsidR="00763411" w:rsidRPr="000D2506" w:rsidRDefault="00763411" w:rsidP="00763411">
      <w:pPr>
        <w:numPr>
          <w:ilvl w:val="1"/>
          <w:numId w:val="6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Ground nesting wasps and bees can be knocked down by dusts.  Scout the area for secondary entrance/exit holes and seal them prior to applying a pesticide.  </w:t>
      </w:r>
    </w:p>
    <w:p w14:paraId="65B9BCA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186B7EC" w14:textId="77777777" w:rsidR="00763411" w:rsidRPr="000D2506" w:rsidRDefault="00763411" w:rsidP="003A01EF">
      <w:pPr>
        <w:pStyle w:val="Style3"/>
      </w:pPr>
      <w:bookmarkStart w:id="61" w:name="_Toc451498158"/>
      <w:r w:rsidRPr="000D2506">
        <w:t>Carpenter Bees</w:t>
      </w:r>
      <w:bookmarkEnd w:id="61"/>
    </w:p>
    <w:p w14:paraId="484A9221" w14:textId="0F2CE115"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Carpenter bees are a common spring and summer pest.  Females can be seen excavating holes in wooden structures, and males buzz aggressively at people and other potential threats that pass by their nests.  These attacks are not dangerous because males do not have a stinger</w:t>
      </w:r>
      <w:r w:rsidR="000F1D06">
        <w:rPr>
          <w:rFonts w:ascii="Times New Roman" w:eastAsia="Times New Roman" w:hAnsi="Times New Roman" w:cs="Times New Roman"/>
          <w:color w:val="000000"/>
          <w:sz w:val="24"/>
          <w:szCs w:val="24"/>
          <w:vertAlign w:val="superscript"/>
        </w:rPr>
        <w:t>30</w:t>
      </w:r>
      <w:r w:rsidRPr="000D2506">
        <w:rPr>
          <w:rFonts w:ascii="Times New Roman" w:eastAsia="Times New Roman" w:hAnsi="Times New Roman" w:cs="Times New Roman"/>
          <w:color w:val="000000"/>
          <w:sz w:val="24"/>
          <w:szCs w:val="24"/>
        </w:rPr>
        <w:t xml:space="preserve">.  Females are generally not aggressive, and won’t sting unless threatened or provoked.  Carpenter bees do not eat the wood, but rather tunnel in and use the wood residue for nesting material.  They are </w:t>
      </w:r>
      <w:r w:rsidR="00EC6311" w:rsidRPr="000D2506">
        <w:rPr>
          <w:rFonts w:ascii="Times New Roman" w:eastAsia="Times New Roman" w:hAnsi="Times New Roman" w:cs="Times New Roman"/>
          <w:color w:val="000000"/>
          <w:sz w:val="24"/>
          <w:szCs w:val="24"/>
        </w:rPr>
        <w:t>similar in appearance to bumble</w:t>
      </w:r>
      <w:r w:rsidRPr="000D2506">
        <w:rPr>
          <w:rFonts w:ascii="Times New Roman" w:eastAsia="Times New Roman" w:hAnsi="Times New Roman" w:cs="Times New Roman"/>
          <w:color w:val="000000"/>
          <w:sz w:val="24"/>
          <w:szCs w:val="24"/>
        </w:rPr>
        <w:t>bees, but have a shiny, bald abdomen instead of a hairy abdomen</w:t>
      </w:r>
      <w:r w:rsidR="00EC6311" w:rsidRPr="000D2506">
        <w:rPr>
          <w:rFonts w:ascii="Times New Roman" w:eastAsia="Times New Roman" w:hAnsi="Times New Roman" w:cs="Times New Roman"/>
          <w:color w:val="000000"/>
          <w:sz w:val="24"/>
          <w:szCs w:val="24"/>
        </w:rPr>
        <w:t xml:space="preserve"> like bumblebees.  Like bumble</w:t>
      </w:r>
      <w:r w:rsidRPr="000D2506">
        <w:rPr>
          <w:rFonts w:ascii="Times New Roman" w:eastAsia="Times New Roman" w:hAnsi="Times New Roman" w:cs="Times New Roman"/>
          <w:color w:val="000000"/>
          <w:sz w:val="24"/>
          <w:szCs w:val="24"/>
        </w:rPr>
        <w:t xml:space="preserve">bees, carpenter bees are important pollinators.  They are </w:t>
      </w:r>
      <w:r w:rsidR="00D6714C" w:rsidRPr="000D2506">
        <w:rPr>
          <w:rFonts w:ascii="Times New Roman" w:eastAsia="Times New Roman" w:hAnsi="Times New Roman" w:cs="Times New Roman"/>
          <w:color w:val="000000"/>
          <w:sz w:val="24"/>
          <w:szCs w:val="24"/>
        </w:rPr>
        <w:t xml:space="preserve">largely </w:t>
      </w:r>
      <w:r w:rsidRPr="000D2506">
        <w:rPr>
          <w:rFonts w:ascii="Times New Roman" w:eastAsia="Times New Roman" w:hAnsi="Times New Roman" w:cs="Times New Roman"/>
          <w:color w:val="000000"/>
          <w:sz w:val="24"/>
          <w:szCs w:val="24"/>
        </w:rPr>
        <w:t>solitary insects, but many can be found</w:t>
      </w:r>
      <w:r w:rsidR="0012471F" w:rsidRPr="000D2506">
        <w:rPr>
          <w:rFonts w:ascii="Times New Roman" w:eastAsia="Times New Roman" w:hAnsi="Times New Roman" w:cs="Times New Roman"/>
          <w:color w:val="000000"/>
          <w:sz w:val="24"/>
          <w:szCs w:val="24"/>
        </w:rPr>
        <w:t xml:space="preserve"> gregariously</w:t>
      </w:r>
      <w:r w:rsidRPr="000D2506">
        <w:rPr>
          <w:rFonts w:ascii="Times New Roman" w:eastAsia="Times New Roman" w:hAnsi="Times New Roman" w:cs="Times New Roman"/>
          <w:color w:val="000000"/>
          <w:sz w:val="24"/>
          <w:szCs w:val="24"/>
        </w:rPr>
        <w:t xml:space="preserve"> in the same area</w:t>
      </w:r>
      <w:r w:rsidR="00D6714C" w:rsidRPr="000D2506">
        <w:rPr>
          <w:rFonts w:ascii="Times New Roman" w:eastAsia="Times New Roman" w:hAnsi="Times New Roman" w:cs="Times New Roman"/>
          <w:color w:val="000000"/>
          <w:sz w:val="24"/>
          <w:szCs w:val="24"/>
        </w:rPr>
        <w:t xml:space="preserve"> and </w:t>
      </w:r>
      <w:r w:rsidR="00A94EFB">
        <w:rPr>
          <w:rFonts w:ascii="Times New Roman" w:eastAsia="Times New Roman" w:hAnsi="Times New Roman" w:cs="Times New Roman"/>
          <w:color w:val="000000"/>
          <w:sz w:val="24"/>
          <w:szCs w:val="24"/>
        </w:rPr>
        <w:t xml:space="preserve">they can </w:t>
      </w:r>
      <w:r w:rsidR="00D6714C" w:rsidRPr="000D2506">
        <w:rPr>
          <w:rFonts w:ascii="Times New Roman" w:eastAsia="Times New Roman" w:hAnsi="Times New Roman" w:cs="Times New Roman"/>
          <w:color w:val="000000"/>
          <w:sz w:val="24"/>
          <w:szCs w:val="24"/>
        </w:rPr>
        <w:t xml:space="preserve">have </w:t>
      </w:r>
      <w:proofErr w:type="spellStart"/>
      <w:r w:rsidR="00D6714C" w:rsidRPr="000D2506">
        <w:rPr>
          <w:rFonts w:ascii="Times New Roman" w:eastAsia="Times New Roman" w:hAnsi="Times New Roman" w:cs="Times New Roman"/>
          <w:color w:val="000000"/>
          <w:sz w:val="24"/>
          <w:szCs w:val="24"/>
        </w:rPr>
        <w:t>semisocial</w:t>
      </w:r>
      <w:proofErr w:type="spellEnd"/>
      <w:r w:rsidR="00D6714C" w:rsidRPr="000D2506">
        <w:rPr>
          <w:rFonts w:ascii="Times New Roman" w:eastAsia="Times New Roman" w:hAnsi="Times New Roman" w:cs="Times New Roman"/>
          <w:color w:val="000000"/>
          <w:sz w:val="24"/>
          <w:szCs w:val="24"/>
        </w:rPr>
        <w:t xml:space="preserve"> behavior or social nesting</w:t>
      </w:r>
      <w:r w:rsidR="000F1D06">
        <w:rPr>
          <w:rFonts w:ascii="Times New Roman" w:eastAsia="Times New Roman" w:hAnsi="Times New Roman" w:cs="Times New Roman"/>
          <w:color w:val="000000"/>
          <w:sz w:val="24"/>
          <w:szCs w:val="24"/>
          <w:vertAlign w:val="superscript"/>
        </w:rPr>
        <w:t>31</w:t>
      </w:r>
      <w:r w:rsidRPr="000D2506">
        <w:rPr>
          <w:rFonts w:ascii="Times New Roman" w:eastAsia="Times New Roman" w:hAnsi="Times New Roman" w:cs="Times New Roman"/>
          <w:color w:val="000000"/>
          <w:sz w:val="24"/>
          <w:szCs w:val="24"/>
        </w:rPr>
        <w:t>.  They overwinter in their excavated sites</w:t>
      </w:r>
      <w:r w:rsidR="00AC1069" w:rsidRPr="000D2506">
        <w:rPr>
          <w:rFonts w:ascii="Times New Roman" w:eastAsia="Times New Roman" w:hAnsi="Times New Roman" w:cs="Times New Roman"/>
          <w:color w:val="000000"/>
          <w:sz w:val="24"/>
          <w:szCs w:val="24"/>
        </w:rPr>
        <w:t>, logs, and cane</w:t>
      </w:r>
      <w:r w:rsidR="000F1D06">
        <w:rPr>
          <w:rFonts w:ascii="Times New Roman" w:eastAsia="Times New Roman" w:hAnsi="Times New Roman" w:cs="Times New Roman"/>
          <w:color w:val="000000"/>
          <w:sz w:val="24"/>
          <w:szCs w:val="24"/>
          <w:vertAlign w:val="superscript"/>
        </w:rPr>
        <w:t>31</w:t>
      </w:r>
      <w:r w:rsidR="00AC1069" w:rsidRPr="000D2506">
        <w:rPr>
          <w:rFonts w:ascii="Times New Roman" w:eastAsia="Times New Roman" w:hAnsi="Times New Roman" w:cs="Times New Roman"/>
          <w:color w:val="000000"/>
          <w:sz w:val="24"/>
          <w:szCs w:val="24"/>
        </w:rPr>
        <w:t>,</w:t>
      </w:r>
      <w:r w:rsidRPr="000D2506">
        <w:rPr>
          <w:rFonts w:ascii="Times New Roman" w:eastAsia="Times New Roman" w:hAnsi="Times New Roman" w:cs="Times New Roman"/>
          <w:color w:val="000000"/>
          <w:sz w:val="24"/>
          <w:szCs w:val="24"/>
        </w:rPr>
        <w:t xml:space="preserve"> and mate in the spring</w:t>
      </w:r>
      <w:r w:rsidR="000F1D06">
        <w:rPr>
          <w:rFonts w:ascii="Times New Roman" w:eastAsia="Times New Roman" w:hAnsi="Times New Roman" w:cs="Times New Roman"/>
          <w:color w:val="000000"/>
          <w:sz w:val="24"/>
          <w:szCs w:val="24"/>
          <w:vertAlign w:val="superscript"/>
        </w:rPr>
        <w:t>32</w:t>
      </w:r>
      <w:r w:rsidRPr="000D2506">
        <w:rPr>
          <w:rFonts w:ascii="Times New Roman" w:eastAsia="Times New Roman" w:hAnsi="Times New Roman" w:cs="Times New Roman"/>
          <w:color w:val="000000"/>
          <w:sz w:val="24"/>
          <w:szCs w:val="24"/>
        </w:rPr>
        <w:t>.  Carpenter bees can cause structural damage from tunneling, and expose the wood and structures to secondary pests, such as beetles.  </w:t>
      </w:r>
    </w:p>
    <w:p w14:paraId="6FD4DB12"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3E52EA2" w14:textId="6D0D4610"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Carpenter bees can excavate many kinds of wood, even if protected by paint or stains</w:t>
      </w:r>
      <w:r w:rsidR="000F1D06">
        <w:rPr>
          <w:rFonts w:ascii="Times New Roman" w:eastAsia="Times New Roman" w:hAnsi="Times New Roman" w:cs="Times New Roman"/>
          <w:color w:val="000000"/>
          <w:sz w:val="24"/>
          <w:szCs w:val="24"/>
          <w:vertAlign w:val="superscript"/>
        </w:rPr>
        <w:t>31</w:t>
      </w:r>
      <w:r w:rsidRPr="000D2506">
        <w:rPr>
          <w:rFonts w:ascii="Times New Roman" w:eastAsia="Times New Roman" w:hAnsi="Times New Roman" w:cs="Times New Roman"/>
          <w:color w:val="000000"/>
          <w:sz w:val="24"/>
          <w:szCs w:val="24"/>
        </w:rPr>
        <w:t xml:space="preserve">.  Coating wooden surfaces </w:t>
      </w:r>
      <w:r w:rsidR="004F0D42" w:rsidRPr="000D2506">
        <w:rPr>
          <w:rFonts w:ascii="Times New Roman" w:eastAsia="Times New Roman" w:hAnsi="Times New Roman" w:cs="Times New Roman"/>
          <w:color w:val="000000"/>
          <w:sz w:val="24"/>
          <w:szCs w:val="24"/>
        </w:rPr>
        <w:t>can discourage</w:t>
      </w:r>
      <w:r w:rsidRPr="000D2506">
        <w:rPr>
          <w:rFonts w:ascii="Times New Roman" w:eastAsia="Times New Roman" w:hAnsi="Times New Roman" w:cs="Times New Roman"/>
          <w:color w:val="000000"/>
          <w:sz w:val="24"/>
          <w:szCs w:val="24"/>
        </w:rPr>
        <w:t xml:space="preserve"> bee activity, as does constructing susceptible areas of a building with hardwoods instead of softwoods</w:t>
      </w:r>
      <w:r w:rsidR="000F1D06">
        <w:rPr>
          <w:rFonts w:ascii="Times New Roman" w:eastAsia="Times New Roman" w:hAnsi="Times New Roman" w:cs="Times New Roman"/>
          <w:color w:val="000000"/>
          <w:sz w:val="24"/>
          <w:szCs w:val="24"/>
          <w:vertAlign w:val="superscript"/>
        </w:rPr>
        <w:t>30</w:t>
      </w:r>
      <w:r w:rsidRPr="000D2506">
        <w:rPr>
          <w:rFonts w:ascii="Times New Roman" w:eastAsia="Times New Roman" w:hAnsi="Times New Roman" w:cs="Times New Roman"/>
          <w:color w:val="000000"/>
          <w:sz w:val="24"/>
          <w:szCs w:val="24"/>
        </w:rPr>
        <w:t xml:space="preserve">.  Unoccupied holes should be filled with caulk or steel wool, or covered by wire screening or metal flashing.  Control is not easily found during the late spring and summer, because the adult female seals the brood chamber with wood particles.  Exclusion is </w:t>
      </w:r>
      <w:proofErr w:type="gramStart"/>
      <w:r w:rsidRPr="000D2506">
        <w:rPr>
          <w:rFonts w:ascii="Times New Roman" w:eastAsia="Times New Roman" w:hAnsi="Times New Roman" w:cs="Times New Roman"/>
          <w:color w:val="000000"/>
          <w:sz w:val="24"/>
          <w:szCs w:val="24"/>
        </w:rPr>
        <w:t>key</w:t>
      </w:r>
      <w:proofErr w:type="gramEnd"/>
      <w:r w:rsidRPr="000D2506">
        <w:rPr>
          <w:rFonts w:ascii="Times New Roman" w:eastAsia="Times New Roman" w:hAnsi="Times New Roman" w:cs="Times New Roman"/>
          <w:color w:val="000000"/>
          <w:sz w:val="24"/>
          <w:szCs w:val="24"/>
        </w:rPr>
        <w:t xml:space="preserve"> in controlling this pest.</w:t>
      </w:r>
    </w:p>
    <w:p w14:paraId="1A3AE8AD"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0FCF6EF" w14:textId="77777777" w:rsidR="00373053" w:rsidRPr="000D2506" w:rsidRDefault="00373053" w:rsidP="00763411">
      <w:pPr>
        <w:spacing w:after="0" w:line="240" w:lineRule="auto"/>
        <w:rPr>
          <w:rFonts w:ascii="Times New Roman" w:eastAsia="Times New Roman" w:hAnsi="Times New Roman" w:cs="Times New Roman"/>
          <w:sz w:val="24"/>
          <w:szCs w:val="24"/>
        </w:rPr>
      </w:pPr>
    </w:p>
    <w:p w14:paraId="639A109B" w14:textId="77777777" w:rsidR="00373053" w:rsidRPr="000D2506" w:rsidRDefault="00373053" w:rsidP="00763411">
      <w:pPr>
        <w:spacing w:after="0" w:line="240" w:lineRule="auto"/>
        <w:rPr>
          <w:rFonts w:ascii="Times New Roman" w:eastAsia="Times New Roman" w:hAnsi="Times New Roman" w:cs="Times New Roman"/>
          <w:sz w:val="24"/>
          <w:szCs w:val="24"/>
        </w:rPr>
      </w:pPr>
    </w:p>
    <w:p w14:paraId="287BE5B9" w14:textId="77777777" w:rsidR="00373053" w:rsidRPr="000D2506" w:rsidRDefault="00373053" w:rsidP="00763411">
      <w:pPr>
        <w:spacing w:after="0" w:line="240" w:lineRule="auto"/>
        <w:rPr>
          <w:rFonts w:ascii="Times New Roman" w:eastAsia="Times New Roman" w:hAnsi="Times New Roman" w:cs="Times New Roman"/>
          <w:sz w:val="24"/>
          <w:szCs w:val="24"/>
        </w:rPr>
      </w:pPr>
    </w:p>
    <w:p w14:paraId="3428B4C3" w14:textId="77777777" w:rsidR="00373053" w:rsidRDefault="00373053" w:rsidP="00763411">
      <w:pPr>
        <w:spacing w:after="0" w:line="240" w:lineRule="auto"/>
        <w:rPr>
          <w:rFonts w:ascii="Times New Roman" w:eastAsia="Times New Roman" w:hAnsi="Times New Roman" w:cs="Times New Roman"/>
          <w:sz w:val="24"/>
          <w:szCs w:val="24"/>
        </w:rPr>
      </w:pPr>
    </w:p>
    <w:p w14:paraId="6C743607" w14:textId="77777777" w:rsidR="000A6961" w:rsidRDefault="000A6961" w:rsidP="00763411">
      <w:pPr>
        <w:spacing w:after="0" w:line="240" w:lineRule="auto"/>
        <w:rPr>
          <w:rFonts w:ascii="Times New Roman" w:eastAsia="Times New Roman" w:hAnsi="Times New Roman" w:cs="Times New Roman"/>
          <w:sz w:val="24"/>
          <w:szCs w:val="24"/>
        </w:rPr>
      </w:pPr>
    </w:p>
    <w:p w14:paraId="4149AC52" w14:textId="77777777" w:rsidR="000A6961" w:rsidRDefault="000A6961" w:rsidP="00763411">
      <w:pPr>
        <w:spacing w:after="0" w:line="240" w:lineRule="auto"/>
        <w:rPr>
          <w:rFonts w:ascii="Times New Roman" w:eastAsia="Times New Roman" w:hAnsi="Times New Roman" w:cs="Times New Roman"/>
          <w:sz w:val="24"/>
          <w:szCs w:val="24"/>
        </w:rPr>
      </w:pPr>
    </w:p>
    <w:p w14:paraId="42649058" w14:textId="77777777" w:rsidR="000A6961" w:rsidRDefault="000A6961" w:rsidP="00763411">
      <w:pPr>
        <w:spacing w:after="0" w:line="240" w:lineRule="auto"/>
        <w:rPr>
          <w:rFonts w:ascii="Times New Roman" w:eastAsia="Times New Roman" w:hAnsi="Times New Roman" w:cs="Times New Roman"/>
          <w:sz w:val="24"/>
          <w:szCs w:val="24"/>
        </w:rPr>
      </w:pPr>
    </w:p>
    <w:p w14:paraId="27024F8B" w14:textId="77777777" w:rsidR="000A6961" w:rsidRDefault="000A6961" w:rsidP="00763411">
      <w:pPr>
        <w:spacing w:after="0" w:line="240" w:lineRule="auto"/>
        <w:rPr>
          <w:rFonts w:ascii="Times New Roman" w:eastAsia="Times New Roman" w:hAnsi="Times New Roman" w:cs="Times New Roman"/>
          <w:sz w:val="24"/>
          <w:szCs w:val="24"/>
        </w:rPr>
      </w:pPr>
    </w:p>
    <w:p w14:paraId="1EB25D97" w14:textId="77777777" w:rsidR="000A6961" w:rsidRDefault="000A6961" w:rsidP="00763411">
      <w:pPr>
        <w:spacing w:after="0" w:line="240" w:lineRule="auto"/>
        <w:rPr>
          <w:rFonts w:ascii="Times New Roman" w:eastAsia="Times New Roman" w:hAnsi="Times New Roman" w:cs="Times New Roman"/>
          <w:sz w:val="24"/>
          <w:szCs w:val="24"/>
        </w:rPr>
      </w:pPr>
    </w:p>
    <w:p w14:paraId="3BBD3862" w14:textId="77777777" w:rsidR="000A6961" w:rsidRDefault="000A6961" w:rsidP="00763411">
      <w:pPr>
        <w:spacing w:after="0" w:line="240" w:lineRule="auto"/>
        <w:rPr>
          <w:rFonts w:ascii="Times New Roman" w:eastAsia="Times New Roman" w:hAnsi="Times New Roman" w:cs="Times New Roman"/>
          <w:sz w:val="24"/>
          <w:szCs w:val="24"/>
        </w:rPr>
      </w:pPr>
    </w:p>
    <w:p w14:paraId="6528C8DD" w14:textId="77777777" w:rsidR="000A6961" w:rsidRPr="000D2506" w:rsidRDefault="000A6961" w:rsidP="00763411">
      <w:pPr>
        <w:spacing w:after="0" w:line="240" w:lineRule="auto"/>
        <w:rPr>
          <w:rFonts w:ascii="Times New Roman" w:eastAsia="Times New Roman" w:hAnsi="Times New Roman" w:cs="Times New Roman"/>
          <w:sz w:val="24"/>
          <w:szCs w:val="24"/>
        </w:rPr>
      </w:pPr>
    </w:p>
    <w:p w14:paraId="18AB6C6B" w14:textId="77777777" w:rsidR="00373053" w:rsidRPr="000D2506" w:rsidRDefault="00373053" w:rsidP="00763411">
      <w:pPr>
        <w:spacing w:after="0" w:line="240" w:lineRule="auto"/>
        <w:rPr>
          <w:rFonts w:ascii="Times New Roman" w:eastAsia="Times New Roman" w:hAnsi="Times New Roman" w:cs="Times New Roman"/>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4680"/>
        <w:gridCol w:w="4680"/>
      </w:tblGrid>
      <w:tr w:rsidR="00763411" w:rsidRPr="000D2506" w14:paraId="39368679" w14:textId="77777777" w:rsidTr="00763411">
        <w:trPr>
          <w:trHeight w:val="405"/>
        </w:trPr>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36AF49B"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rPr>
              <w:t>Bumble Bee and Honey Bee Action Threshold</w:t>
            </w:r>
          </w:p>
        </w:tc>
      </w:tr>
      <w:tr w:rsidR="00763411" w:rsidRPr="000D2506" w14:paraId="38CACE0F"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BD19137"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Classrooms and Public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1BCF334"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(1) per room</w:t>
            </w:r>
          </w:p>
        </w:tc>
      </w:tr>
      <w:tr w:rsidR="00763411" w:rsidRPr="000D2506" w14:paraId="6F62DDF4"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74FE9D1"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Medical Facility</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FC9E4FF"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(1) per room</w:t>
            </w:r>
          </w:p>
        </w:tc>
      </w:tr>
      <w:tr w:rsidR="00763411" w:rsidRPr="000D2506" w14:paraId="2F3CA037"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EE9D93E"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Kitchen</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C400640"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(1) per room</w:t>
            </w:r>
          </w:p>
        </w:tc>
      </w:tr>
      <w:tr w:rsidR="00763411" w:rsidRPr="000D2506" w14:paraId="04140218"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3DB2516"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Maintenance and Storage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92AA54B"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Three (3) per room</w:t>
            </w:r>
          </w:p>
        </w:tc>
      </w:tr>
      <w:tr w:rsidR="00763411" w:rsidRPr="000D2506" w14:paraId="3B2B83CF"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EA11003"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Grounds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3F00CE5"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If students or staff in area are threatened</w:t>
            </w:r>
          </w:p>
        </w:tc>
      </w:tr>
      <w:tr w:rsidR="00763411" w:rsidRPr="000D2506" w14:paraId="4ED6B0DB" w14:textId="77777777" w:rsidTr="00763411">
        <w:trPr>
          <w:trHeight w:val="405"/>
        </w:trPr>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F6C7524"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rPr>
              <w:t>Carpenter Bee Action Threshold</w:t>
            </w:r>
          </w:p>
        </w:tc>
      </w:tr>
      <w:tr w:rsidR="00763411" w:rsidRPr="000D2506" w14:paraId="42149A6F"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D4BA60A"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Classrooms and Public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A2D975C"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(1) per room</w:t>
            </w:r>
          </w:p>
        </w:tc>
      </w:tr>
      <w:tr w:rsidR="00763411" w:rsidRPr="000D2506" w14:paraId="1ECD410B"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B757176"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Medical Facility</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38E8D3D"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(1) per room</w:t>
            </w:r>
          </w:p>
        </w:tc>
      </w:tr>
      <w:tr w:rsidR="00763411" w:rsidRPr="000D2506" w14:paraId="521949C5"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344FB58"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Kitchen</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86B2939"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(1) per room</w:t>
            </w:r>
          </w:p>
        </w:tc>
      </w:tr>
      <w:tr w:rsidR="00763411" w:rsidRPr="000D2506" w14:paraId="6A69FBF1"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F2FF125"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Maintenance and Storage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D42E577"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Three (3) per room</w:t>
            </w:r>
          </w:p>
        </w:tc>
      </w:tr>
      <w:tr w:rsidR="00763411" w:rsidRPr="000D2506" w14:paraId="73073774"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EF33419"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Grounds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322A455"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If students or staff are threatened; one per 5 linear feet</w:t>
            </w:r>
          </w:p>
        </w:tc>
      </w:tr>
      <w:tr w:rsidR="00763411" w:rsidRPr="000D2506" w14:paraId="230940C2" w14:textId="77777777" w:rsidTr="00763411">
        <w:trPr>
          <w:trHeight w:val="405"/>
        </w:trPr>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6E75087"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rPr>
              <w:t>Wasp Action Threshold</w:t>
            </w:r>
          </w:p>
        </w:tc>
      </w:tr>
      <w:tr w:rsidR="00763411" w:rsidRPr="000D2506" w14:paraId="619C7955"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50613BD"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Classrooms and Public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5301B84"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(1) per room</w:t>
            </w:r>
          </w:p>
        </w:tc>
      </w:tr>
      <w:tr w:rsidR="00763411" w:rsidRPr="000D2506" w14:paraId="69A6BEAE"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AE79EAD"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Medical Facility</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2BF22CC"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(1) per room</w:t>
            </w:r>
          </w:p>
        </w:tc>
      </w:tr>
      <w:tr w:rsidR="00763411" w:rsidRPr="000D2506" w14:paraId="7C738DAD"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CEDF97F"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Kitchen</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0894047"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(1) per room</w:t>
            </w:r>
          </w:p>
        </w:tc>
      </w:tr>
      <w:tr w:rsidR="00763411" w:rsidRPr="000D2506" w14:paraId="5659BDCF"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80F144A"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Maintenance and Storage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58A5131"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(1) per room</w:t>
            </w:r>
          </w:p>
        </w:tc>
      </w:tr>
      <w:tr w:rsidR="00763411" w:rsidRPr="000D2506" w14:paraId="4552330B"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BD39586"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Grounds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F1C2208"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Ten (10) seen in ten minutes at trash, or if threatening students and staff in the area</w:t>
            </w:r>
          </w:p>
        </w:tc>
      </w:tr>
    </w:tbl>
    <w:p w14:paraId="7D7D184A" w14:textId="77777777" w:rsidR="00EC6311" w:rsidRPr="000D2506" w:rsidRDefault="00EC6311" w:rsidP="00763411">
      <w:pPr>
        <w:spacing w:after="0" w:line="240" w:lineRule="auto"/>
        <w:rPr>
          <w:rFonts w:ascii="Times New Roman" w:eastAsia="Times New Roman" w:hAnsi="Times New Roman" w:cs="Times New Roman"/>
          <w:b/>
          <w:bCs/>
          <w:color w:val="000000"/>
          <w:sz w:val="24"/>
          <w:szCs w:val="24"/>
          <w:u w:val="single"/>
        </w:rPr>
      </w:pPr>
    </w:p>
    <w:p w14:paraId="4319D34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0CB497F"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1CF6CE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8AEA824"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2EB2C62F" w14:textId="77777777" w:rsidR="00621299" w:rsidRDefault="00621299" w:rsidP="003A01EF">
      <w:pPr>
        <w:pStyle w:val="Style2"/>
      </w:pPr>
      <w:bookmarkStart w:id="62" w:name="_Toc451498159"/>
    </w:p>
    <w:p w14:paraId="1B69D4B7" w14:textId="77777777" w:rsidR="00621299" w:rsidRDefault="00621299" w:rsidP="003A01EF">
      <w:pPr>
        <w:pStyle w:val="Style2"/>
      </w:pPr>
    </w:p>
    <w:p w14:paraId="46122993" w14:textId="77777777" w:rsidR="00621299" w:rsidRDefault="00621299" w:rsidP="003A01EF">
      <w:pPr>
        <w:pStyle w:val="Style2"/>
      </w:pPr>
    </w:p>
    <w:p w14:paraId="41D1D5FA" w14:textId="77777777" w:rsidR="00621299" w:rsidRDefault="00621299" w:rsidP="003A01EF">
      <w:pPr>
        <w:pStyle w:val="Style2"/>
      </w:pPr>
    </w:p>
    <w:p w14:paraId="2A0AAF0A" w14:textId="77777777" w:rsidR="00621299" w:rsidRDefault="00621299" w:rsidP="003A01EF">
      <w:pPr>
        <w:pStyle w:val="Style2"/>
      </w:pPr>
    </w:p>
    <w:p w14:paraId="47F261AE" w14:textId="77777777" w:rsidR="00763411" w:rsidRPr="000D2506" w:rsidRDefault="003D09AF" w:rsidP="003A01EF">
      <w:pPr>
        <w:pStyle w:val="Style2"/>
      </w:pPr>
      <w:r w:rsidRPr="000D2506">
        <w:t xml:space="preserve">Booklice, Silverfish, </w:t>
      </w:r>
      <w:r w:rsidR="00763411" w:rsidRPr="000D2506">
        <w:t>and Firebrats</w:t>
      </w:r>
      <w:bookmarkEnd w:id="62"/>
    </w:p>
    <w:p w14:paraId="389A264E" w14:textId="321DC7BC"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Due to their similar natures, these three pests are grouped together.  They occur in the same habitats, preferring dark, humid, warm environments</w:t>
      </w:r>
      <w:r w:rsidR="000F1D06">
        <w:rPr>
          <w:rFonts w:ascii="Times New Roman" w:eastAsia="Times New Roman" w:hAnsi="Times New Roman" w:cs="Times New Roman"/>
          <w:color w:val="000000"/>
          <w:sz w:val="24"/>
          <w:szCs w:val="24"/>
          <w:vertAlign w:val="superscript"/>
        </w:rPr>
        <w:t>33</w:t>
      </w:r>
      <w:r w:rsidRPr="000D2506">
        <w:rPr>
          <w:rFonts w:ascii="Times New Roman" w:eastAsia="Times New Roman" w:hAnsi="Times New Roman" w:cs="Times New Roman"/>
          <w:color w:val="000000"/>
          <w:sz w:val="24"/>
          <w:szCs w:val="24"/>
        </w:rPr>
        <w:t>, and eat starchy foods, glues, pastes, books, and molds</w:t>
      </w:r>
      <w:r w:rsidR="000F1D06">
        <w:rPr>
          <w:rFonts w:ascii="Times New Roman" w:eastAsia="Times New Roman" w:hAnsi="Times New Roman" w:cs="Times New Roman"/>
          <w:color w:val="000000"/>
          <w:sz w:val="24"/>
          <w:szCs w:val="24"/>
          <w:vertAlign w:val="superscript"/>
        </w:rPr>
        <w:t>33, 34</w:t>
      </w:r>
      <w:r w:rsidRPr="000D2506">
        <w:rPr>
          <w:rFonts w:ascii="Times New Roman" w:eastAsia="Times New Roman" w:hAnsi="Times New Roman" w:cs="Times New Roman"/>
          <w:color w:val="000000"/>
          <w:sz w:val="24"/>
          <w:szCs w:val="24"/>
        </w:rPr>
        <w:t>.  They can live indoors or outdoors, and can enter buildings on packing materials, such as storage boxes, or can wander inside on their own.  Silverfish and firebrats are fast moving, but stay close to food sources</w:t>
      </w:r>
      <w:r w:rsidR="000F1D06">
        <w:rPr>
          <w:rFonts w:ascii="Times New Roman" w:eastAsia="Times New Roman" w:hAnsi="Times New Roman" w:cs="Times New Roman"/>
          <w:color w:val="000000"/>
          <w:sz w:val="24"/>
          <w:szCs w:val="24"/>
          <w:vertAlign w:val="superscript"/>
        </w:rPr>
        <w:t>34</w:t>
      </w:r>
      <w:r w:rsidRPr="000D2506">
        <w:rPr>
          <w:rFonts w:ascii="Times New Roman" w:eastAsia="Times New Roman" w:hAnsi="Times New Roman" w:cs="Times New Roman"/>
          <w:color w:val="000000"/>
          <w:sz w:val="24"/>
          <w:szCs w:val="24"/>
        </w:rPr>
        <w:t>.  Generally they cause very little damage, but are unsightly, and can attract secondary pests that will feed on them, such as spiders and scorpions.</w:t>
      </w:r>
    </w:p>
    <w:p w14:paraId="0CBC4CDD"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EDD7B8D" w14:textId="2249550C"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Booklice are soft-bodied insects with long antennae and no wings. </w:t>
      </w:r>
      <w:r w:rsidR="00EC6311" w:rsidRPr="000D2506">
        <w:rPr>
          <w:rFonts w:ascii="Times New Roman" w:eastAsia="Times New Roman" w:hAnsi="Times New Roman" w:cs="Times New Roman"/>
          <w:color w:val="000000"/>
          <w:sz w:val="24"/>
          <w:szCs w:val="24"/>
        </w:rPr>
        <w:t>Their color ranges from clear/opaque</w:t>
      </w:r>
      <w:r w:rsidRPr="000D2506">
        <w:rPr>
          <w:rFonts w:ascii="Times New Roman" w:eastAsia="Times New Roman" w:hAnsi="Times New Roman" w:cs="Times New Roman"/>
          <w:color w:val="000000"/>
          <w:sz w:val="24"/>
          <w:szCs w:val="24"/>
        </w:rPr>
        <w:t xml:space="preserve"> yellow to gray.  They are small, approximately 1/25</w:t>
      </w:r>
      <w:r w:rsidR="00EC6311" w:rsidRPr="000D2506">
        <w:rPr>
          <w:rFonts w:ascii="Times New Roman" w:eastAsia="Times New Roman" w:hAnsi="Times New Roman" w:cs="Times New Roman"/>
          <w:color w:val="000000"/>
          <w:sz w:val="24"/>
          <w:szCs w:val="24"/>
        </w:rPr>
        <w:t>”</w:t>
      </w:r>
      <w:r w:rsidRPr="000D2506">
        <w:rPr>
          <w:rFonts w:ascii="Times New Roman" w:eastAsia="Times New Roman" w:hAnsi="Times New Roman" w:cs="Times New Roman"/>
          <w:color w:val="000000"/>
          <w:sz w:val="24"/>
          <w:szCs w:val="24"/>
        </w:rPr>
        <w:t xml:space="preserve"> to 1/12</w:t>
      </w:r>
      <w:r w:rsidR="00EC6311" w:rsidRPr="000D2506">
        <w:rPr>
          <w:rFonts w:ascii="Times New Roman" w:eastAsia="Times New Roman" w:hAnsi="Times New Roman" w:cs="Times New Roman"/>
          <w:color w:val="000000"/>
          <w:sz w:val="24"/>
          <w:szCs w:val="24"/>
        </w:rPr>
        <w:t>”</w:t>
      </w:r>
      <w:r w:rsidRPr="000D2506">
        <w:rPr>
          <w:rFonts w:ascii="Times New Roman" w:eastAsia="Times New Roman" w:hAnsi="Times New Roman" w:cs="Times New Roman"/>
          <w:color w:val="000000"/>
          <w:sz w:val="24"/>
          <w:szCs w:val="24"/>
        </w:rPr>
        <w:t xml:space="preserve"> of an inch long as an adult.  They are most numerous in the spring and summer, and feed chiefly on mold and mildew</w:t>
      </w:r>
      <w:r w:rsidR="000F1D06">
        <w:rPr>
          <w:rFonts w:ascii="Times New Roman" w:eastAsia="Times New Roman" w:hAnsi="Times New Roman" w:cs="Times New Roman"/>
          <w:color w:val="000000"/>
          <w:sz w:val="24"/>
          <w:szCs w:val="24"/>
          <w:vertAlign w:val="superscript"/>
        </w:rPr>
        <w:t>34</w:t>
      </w:r>
      <w:r w:rsidRPr="000D2506">
        <w:rPr>
          <w:rFonts w:ascii="Times New Roman" w:eastAsia="Times New Roman" w:hAnsi="Times New Roman" w:cs="Times New Roman"/>
          <w:color w:val="000000"/>
          <w:sz w:val="24"/>
          <w:szCs w:val="24"/>
        </w:rPr>
        <w:t>.</w:t>
      </w:r>
    </w:p>
    <w:p w14:paraId="01D98BB8"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1D1CDDD" w14:textId="5FC70468"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Silverfish and firebrats have three long, tail-like appendages at the end of their abdomen which are approximately the same length as their body.  They are wingless, have long antennae, and their bodies are covered in scales</w:t>
      </w:r>
      <w:r w:rsidR="000F1D06">
        <w:rPr>
          <w:rFonts w:ascii="Times New Roman" w:eastAsia="Times New Roman" w:hAnsi="Times New Roman" w:cs="Times New Roman"/>
          <w:color w:val="000000"/>
          <w:sz w:val="24"/>
          <w:szCs w:val="24"/>
          <w:vertAlign w:val="superscript"/>
        </w:rPr>
        <w:t>34</w:t>
      </w:r>
      <w:r w:rsidRPr="000D2506">
        <w:rPr>
          <w:rFonts w:ascii="Times New Roman" w:eastAsia="Times New Roman" w:hAnsi="Times New Roman" w:cs="Times New Roman"/>
          <w:color w:val="000000"/>
          <w:sz w:val="24"/>
          <w:szCs w:val="24"/>
        </w:rPr>
        <w:t>.  They are approximately ½</w:t>
      </w:r>
      <w:r w:rsidR="00EC6311" w:rsidRPr="000D2506">
        <w:rPr>
          <w:rFonts w:ascii="Times New Roman" w:eastAsia="Times New Roman" w:hAnsi="Times New Roman" w:cs="Times New Roman"/>
          <w:color w:val="000000"/>
          <w:sz w:val="24"/>
          <w:szCs w:val="24"/>
        </w:rPr>
        <w:t>”</w:t>
      </w:r>
      <w:r w:rsidRPr="000D2506">
        <w:rPr>
          <w:rFonts w:ascii="Times New Roman" w:eastAsia="Times New Roman" w:hAnsi="Times New Roman" w:cs="Times New Roman"/>
          <w:color w:val="000000"/>
          <w:sz w:val="24"/>
          <w:szCs w:val="24"/>
        </w:rPr>
        <w:t xml:space="preserve"> inch long as an adult.   Silverfish bodies are shaped like a carrot</w:t>
      </w:r>
      <w:r w:rsidR="000F1D06">
        <w:rPr>
          <w:rFonts w:ascii="Times New Roman" w:eastAsia="Times New Roman" w:hAnsi="Times New Roman" w:cs="Times New Roman"/>
          <w:color w:val="000000"/>
          <w:sz w:val="24"/>
          <w:szCs w:val="24"/>
          <w:vertAlign w:val="superscript"/>
        </w:rPr>
        <w:t>34</w:t>
      </w:r>
      <w:r w:rsidRPr="000D2506">
        <w:rPr>
          <w:rFonts w:ascii="Times New Roman" w:eastAsia="Times New Roman" w:hAnsi="Times New Roman" w:cs="Times New Roman"/>
          <w:color w:val="000000"/>
          <w:sz w:val="24"/>
          <w:szCs w:val="24"/>
        </w:rPr>
        <w:t>, and are grayish to greenish colored.  Firebrats are shaped similarly, and have a patchy black and white color pattern</w:t>
      </w:r>
      <w:r w:rsidR="000F1D06">
        <w:rPr>
          <w:rFonts w:ascii="Times New Roman" w:eastAsia="Times New Roman" w:hAnsi="Times New Roman" w:cs="Times New Roman"/>
          <w:color w:val="000000"/>
          <w:sz w:val="24"/>
          <w:szCs w:val="24"/>
          <w:vertAlign w:val="superscript"/>
        </w:rPr>
        <w:t>34</w:t>
      </w:r>
      <w:r w:rsidRPr="000D2506">
        <w:rPr>
          <w:rFonts w:ascii="Times New Roman" w:eastAsia="Times New Roman" w:hAnsi="Times New Roman" w:cs="Times New Roman"/>
          <w:color w:val="000000"/>
          <w:sz w:val="24"/>
          <w:szCs w:val="24"/>
        </w:rPr>
        <w:t>.  Both silverfish and firebrats eat foods high in protein, sugar, or starch, and are active at night or in dark places.</w:t>
      </w:r>
    </w:p>
    <w:p w14:paraId="38D35DB9"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FBF42CC" w14:textId="77777777" w:rsidR="00763411" w:rsidRPr="000D2506" w:rsidRDefault="00EE0955"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Inspection and Monitoring</w:t>
      </w:r>
    </w:p>
    <w:p w14:paraId="0772559E" w14:textId="0C3525BF" w:rsidR="00763411" w:rsidRPr="000D2506" w:rsidRDefault="00763411" w:rsidP="00763411">
      <w:pPr>
        <w:numPr>
          <w:ilvl w:val="0"/>
          <w:numId w:val="70"/>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Monitor damp and warm areas for insect activity.  Check behind and inside bookcases and closets, in wallpaper, windows, doors, bathrooms, and kitchens.</w:t>
      </w:r>
      <w:r w:rsidR="00025A94" w:rsidRPr="000D2506">
        <w:rPr>
          <w:rFonts w:ascii="Times New Roman" w:eastAsia="Times New Roman" w:hAnsi="Times New Roman" w:cs="Times New Roman"/>
          <w:color w:val="000000"/>
          <w:sz w:val="24"/>
          <w:szCs w:val="24"/>
        </w:rPr>
        <w:t xml:space="preserve">  Firebrats can molt 45-60</w:t>
      </w:r>
      <w:r w:rsidRPr="000D2506">
        <w:rPr>
          <w:rFonts w:ascii="Times New Roman" w:eastAsia="Times New Roman" w:hAnsi="Times New Roman" w:cs="Times New Roman"/>
          <w:color w:val="000000"/>
          <w:sz w:val="24"/>
          <w:szCs w:val="24"/>
        </w:rPr>
        <w:t xml:space="preserve"> times</w:t>
      </w:r>
      <w:r w:rsidR="000F1D06">
        <w:rPr>
          <w:rFonts w:ascii="Times New Roman" w:eastAsia="Times New Roman" w:hAnsi="Times New Roman" w:cs="Times New Roman"/>
          <w:color w:val="000000"/>
          <w:sz w:val="24"/>
          <w:szCs w:val="24"/>
          <w:vertAlign w:val="superscript"/>
        </w:rPr>
        <w:t>34, 35</w:t>
      </w:r>
      <w:r w:rsidRPr="000D2506">
        <w:rPr>
          <w:rFonts w:ascii="Times New Roman" w:eastAsia="Times New Roman" w:hAnsi="Times New Roman" w:cs="Times New Roman"/>
          <w:color w:val="000000"/>
          <w:sz w:val="24"/>
          <w:szCs w:val="24"/>
        </w:rPr>
        <w:t xml:space="preserve"> during their life, and leave their caste skins behind.  Appearance of these can indicate their presence, as can irregular holes found in books, fabrics, and wallpaper.  </w:t>
      </w:r>
    </w:p>
    <w:p w14:paraId="484B4924"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B41D381" w14:textId="77777777" w:rsidR="00763411" w:rsidRPr="000D2506" w:rsidRDefault="00763411" w:rsidP="00763411">
      <w:pPr>
        <w:numPr>
          <w:ilvl w:val="0"/>
          <w:numId w:val="7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Place sticky traps in an area where damage is suspected, and identify any insects that are caught on the trap.</w:t>
      </w:r>
    </w:p>
    <w:p w14:paraId="775BC524"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6A6E8A5" w14:textId="77777777" w:rsidR="00763411" w:rsidRPr="000D2506" w:rsidRDefault="00EE0955"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Communication</w:t>
      </w:r>
    </w:p>
    <w:p w14:paraId="1C37D171" w14:textId="02EFCFC1" w:rsidR="00763411" w:rsidRPr="000D2506" w:rsidRDefault="00763411" w:rsidP="00763411">
      <w:pPr>
        <w:numPr>
          <w:ilvl w:val="0"/>
          <w:numId w:val="7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These pests are present in areas of high humidity and excess moisture.  If moisture is not controlled, the pests will persist, and additional pests may appear. </w:t>
      </w:r>
      <w:r w:rsidR="00EE0955" w:rsidRPr="000D2506">
        <w:rPr>
          <w:rFonts w:ascii="Times New Roman" w:eastAsia="Times New Roman" w:hAnsi="Times New Roman" w:cs="Times New Roman"/>
          <w:color w:val="000000"/>
          <w:sz w:val="24"/>
          <w:szCs w:val="24"/>
        </w:rPr>
        <w:t xml:space="preserve"> Coordinate with building maintenance to f</w:t>
      </w:r>
      <w:r w:rsidRPr="000D2506">
        <w:rPr>
          <w:rFonts w:ascii="Times New Roman" w:eastAsia="Times New Roman" w:hAnsi="Times New Roman" w:cs="Times New Roman"/>
          <w:color w:val="000000"/>
          <w:sz w:val="24"/>
          <w:szCs w:val="24"/>
        </w:rPr>
        <w:t>ix moisture issues by mending le</w:t>
      </w:r>
      <w:r w:rsidR="00EE0955" w:rsidRPr="000D2506">
        <w:rPr>
          <w:rFonts w:ascii="Times New Roman" w:eastAsia="Times New Roman" w:hAnsi="Times New Roman" w:cs="Times New Roman"/>
          <w:color w:val="000000"/>
          <w:sz w:val="24"/>
          <w:szCs w:val="24"/>
        </w:rPr>
        <w:t xml:space="preserve">aky or broken </w:t>
      </w:r>
      <w:proofErr w:type="gramStart"/>
      <w:r w:rsidR="00EE0955" w:rsidRPr="000D2506">
        <w:rPr>
          <w:rFonts w:ascii="Times New Roman" w:eastAsia="Times New Roman" w:hAnsi="Times New Roman" w:cs="Times New Roman"/>
          <w:color w:val="000000"/>
          <w:sz w:val="24"/>
          <w:szCs w:val="24"/>
        </w:rPr>
        <w:t>pipes,</w:t>
      </w:r>
      <w:proofErr w:type="gramEnd"/>
      <w:r w:rsidR="00EE0955" w:rsidRPr="000D2506">
        <w:rPr>
          <w:rFonts w:ascii="Times New Roman" w:eastAsia="Times New Roman" w:hAnsi="Times New Roman" w:cs="Times New Roman"/>
          <w:color w:val="000000"/>
          <w:sz w:val="24"/>
          <w:szCs w:val="24"/>
        </w:rPr>
        <w:t xml:space="preserve"> ventilate</w:t>
      </w:r>
      <w:r w:rsidRPr="000D2506">
        <w:rPr>
          <w:rFonts w:ascii="Times New Roman" w:eastAsia="Times New Roman" w:hAnsi="Times New Roman" w:cs="Times New Roman"/>
          <w:color w:val="000000"/>
          <w:sz w:val="24"/>
          <w:szCs w:val="24"/>
        </w:rPr>
        <w:t xml:space="preserve"> rooms by op</w:t>
      </w:r>
      <w:r w:rsidR="00A94EFB">
        <w:rPr>
          <w:rFonts w:ascii="Times New Roman" w:eastAsia="Times New Roman" w:hAnsi="Times New Roman" w:cs="Times New Roman"/>
          <w:color w:val="000000"/>
          <w:sz w:val="24"/>
          <w:szCs w:val="24"/>
        </w:rPr>
        <w:t xml:space="preserve">ening doors and windows, run a </w:t>
      </w:r>
      <w:proofErr w:type="spellStart"/>
      <w:r w:rsidR="00123D3A">
        <w:rPr>
          <w:rFonts w:ascii="Times New Roman" w:eastAsia="Times New Roman" w:hAnsi="Times New Roman" w:cs="Times New Roman"/>
          <w:color w:val="000000"/>
          <w:sz w:val="24"/>
          <w:szCs w:val="24"/>
        </w:rPr>
        <w:t>vanEE</w:t>
      </w:r>
      <w:proofErr w:type="spellEnd"/>
      <w:r w:rsidR="00A94EFB">
        <w:rPr>
          <w:rFonts w:ascii="Times New Roman" w:eastAsia="Times New Roman" w:hAnsi="Times New Roman" w:cs="Times New Roman"/>
          <w:color w:val="000000"/>
          <w:sz w:val="24"/>
          <w:szCs w:val="24"/>
        </w:rPr>
        <w:t xml:space="preserve"> or dehumidifier, use</w:t>
      </w:r>
      <w:r w:rsidRPr="000D2506">
        <w:rPr>
          <w:rFonts w:ascii="Times New Roman" w:eastAsia="Times New Roman" w:hAnsi="Times New Roman" w:cs="Times New Roman"/>
          <w:color w:val="000000"/>
          <w:sz w:val="24"/>
          <w:szCs w:val="24"/>
        </w:rPr>
        <w:t xml:space="preserve"> fans to dry up</w:t>
      </w:r>
      <w:r w:rsidR="00A94EFB">
        <w:rPr>
          <w:rFonts w:ascii="Times New Roman" w:eastAsia="Times New Roman" w:hAnsi="Times New Roman" w:cs="Times New Roman"/>
          <w:color w:val="000000"/>
          <w:sz w:val="24"/>
          <w:szCs w:val="24"/>
        </w:rPr>
        <w:t xml:space="preserve"> excessive moisture, eliminate standing water, and replace</w:t>
      </w:r>
      <w:r w:rsidRPr="000D2506">
        <w:rPr>
          <w:rFonts w:ascii="Times New Roman" w:eastAsia="Times New Roman" w:hAnsi="Times New Roman" w:cs="Times New Roman"/>
          <w:color w:val="000000"/>
          <w:sz w:val="24"/>
          <w:szCs w:val="24"/>
        </w:rPr>
        <w:t xml:space="preserve"> old windows that collect moisture and condensation.</w:t>
      </w:r>
    </w:p>
    <w:p w14:paraId="246AAB2D" w14:textId="77777777" w:rsidR="00EE0955" w:rsidRPr="000D2506" w:rsidRDefault="00EE0955" w:rsidP="00EE0955">
      <w:pPr>
        <w:spacing w:after="0" w:line="240" w:lineRule="auto"/>
        <w:ind w:left="720"/>
        <w:textAlignment w:val="baseline"/>
        <w:rPr>
          <w:rFonts w:ascii="Times New Roman" w:eastAsia="Times New Roman" w:hAnsi="Times New Roman" w:cs="Times New Roman"/>
          <w:color w:val="000000"/>
          <w:sz w:val="24"/>
          <w:szCs w:val="24"/>
        </w:rPr>
      </w:pPr>
    </w:p>
    <w:p w14:paraId="2B35AFFF" w14:textId="77777777" w:rsidR="00763411" w:rsidRPr="000D2506" w:rsidRDefault="00EE0955" w:rsidP="00EE0955">
      <w:pPr>
        <w:pStyle w:val="ListParagraph"/>
        <w:numPr>
          <w:ilvl w:val="0"/>
          <w:numId w:val="72"/>
        </w:numPr>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Seal cracks and crevices.</w:t>
      </w:r>
    </w:p>
    <w:p w14:paraId="0F754F76" w14:textId="77777777" w:rsidR="000A6961" w:rsidRDefault="000A6961" w:rsidP="00763411">
      <w:pPr>
        <w:spacing w:after="0" w:line="240" w:lineRule="auto"/>
        <w:rPr>
          <w:rFonts w:ascii="Times New Roman" w:eastAsia="Times New Roman" w:hAnsi="Times New Roman" w:cs="Times New Roman"/>
          <w:b/>
          <w:sz w:val="24"/>
          <w:szCs w:val="24"/>
          <w:u w:val="single"/>
        </w:rPr>
      </w:pPr>
    </w:p>
    <w:p w14:paraId="2276284D" w14:textId="77777777" w:rsidR="000A6961" w:rsidRDefault="000A6961" w:rsidP="00763411">
      <w:pPr>
        <w:spacing w:after="0" w:line="240" w:lineRule="auto"/>
        <w:rPr>
          <w:rFonts w:ascii="Times New Roman" w:eastAsia="Times New Roman" w:hAnsi="Times New Roman" w:cs="Times New Roman"/>
          <w:b/>
          <w:sz w:val="24"/>
          <w:szCs w:val="24"/>
          <w:u w:val="single"/>
        </w:rPr>
      </w:pPr>
    </w:p>
    <w:p w14:paraId="29F4E1EC" w14:textId="77777777" w:rsidR="000A6961" w:rsidRDefault="000A6961" w:rsidP="00763411">
      <w:pPr>
        <w:spacing w:after="0" w:line="240" w:lineRule="auto"/>
        <w:rPr>
          <w:rFonts w:ascii="Times New Roman" w:eastAsia="Times New Roman" w:hAnsi="Times New Roman" w:cs="Times New Roman"/>
          <w:b/>
          <w:sz w:val="24"/>
          <w:szCs w:val="24"/>
          <w:u w:val="single"/>
        </w:rPr>
      </w:pPr>
    </w:p>
    <w:p w14:paraId="328BED4E" w14:textId="77777777" w:rsidR="000A6961" w:rsidRDefault="000A6961" w:rsidP="00763411">
      <w:pPr>
        <w:spacing w:after="0" w:line="240" w:lineRule="auto"/>
        <w:rPr>
          <w:rFonts w:ascii="Times New Roman" w:eastAsia="Times New Roman" w:hAnsi="Times New Roman" w:cs="Times New Roman"/>
          <w:b/>
          <w:sz w:val="24"/>
          <w:szCs w:val="24"/>
          <w:u w:val="single"/>
        </w:rPr>
      </w:pPr>
    </w:p>
    <w:p w14:paraId="3D1BA99F" w14:textId="77777777" w:rsidR="000A6961" w:rsidRDefault="000A6961" w:rsidP="00763411">
      <w:pPr>
        <w:spacing w:after="0" w:line="240" w:lineRule="auto"/>
        <w:rPr>
          <w:rFonts w:ascii="Times New Roman" w:eastAsia="Times New Roman" w:hAnsi="Times New Roman" w:cs="Times New Roman"/>
          <w:b/>
          <w:sz w:val="24"/>
          <w:szCs w:val="24"/>
          <w:u w:val="single"/>
        </w:rPr>
      </w:pPr>
    </w:p>
    <w:p w14:paraId="6946FBE5" w14:textId="77777777" w:rsidR="000A6961" w:rsidRDefault="000A6961" w:rsidP="00763411">
      <w:pPr>
        <w:spacing w:after="0" w:line="240" w:lineRule="auto"/>
        <w:rPr>
          <w:rFonts w:ascii="Times New Roman" w:eastAsia="Times New Roman" w:hAnsi="Times New Roman" w:cs="Times New Roman"/>
          <w:b/>
          <w:sz w:val="24"/>
          <w:szCs w:val="24"/>
          <w:u w:val="single"/>
        </w:rPr>
      </w:pPr>
    </w:p>
    <w:p w14:paraId="633A76CD" w14:textId="77777777" w:rsidR="000A6961" w:rsidRDefault="000A6961" w:rsidP="00763411">
      <w:pPr>
        <w:spacing w:after="0" w:line="240" w:lineRule="auto"/>
        <w:rPr>
          <w:rFonts w:ascii="Times New Roman" w:eastAsia="Times New Roman" w:hAnsi="Times New Roman" w:cs="Times New Roman"/>
          <w:b/>
          <w:sz w:val="24"/>
          <w:szCs w:val="24"/>
          <w:u w:val="single"/>
        </w:rPr>
      </w:pPr>
    </w:p>
    <w:p w14:paraId="45AD8A86" w14:textId="77777777" w:rsidR="00EE0955" w:rsidRPr="000D2506" w:rsidRDefault="00EE0955" w:rsidP="00763411">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Sanitation</w:t>
      </w:r>
    </w:p>
    <w:p w14:paraId="2DA81C0F" w14:textId="77777777" w:rsidR="00763411" w:rsidRPr="000D2506" w:rsidRDefault="00763411" w:rsidP="00763411">
      <w:pPr>
        <w:numPr>
          <w:ilvl w:val="0"/>
          <w:numId w:val="73"/>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Dispose of items that have mold or mildew damage.  </w:t>
      </w:r>
    </w:p>
    <w:p w14:paraId="25493C1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5926977" w14:textId="77777777" w:rsidR="00763411" w:rsidRPr="000D2506" w:rsidRDefault="00763411" w:rsidP="00763411">
      <w:pPr>
        <w:numPr>
          <w:ilvl w:val="0"/>
          <w:numId w:val="75"/>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Vacuum around baseboards, and areas suspected for pest activity to remove caste skins and insects that are present.</w:t>
      </w:r>
    </w:p>
    <w:p w14:paraId="5CE4B56C"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D10DD1B" w14:textId="77777777" w:rsidR="00763411" w:rsidRPr="000D2506" w:rsidRDefault="00763411" w:rsidP="00763411">
      <w:pPr>
        <w:numPr>
          <w:ilvl w:val="0"/>
          <w:numId w:val="76"/>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Clean up food/moldy areas with soap/detergent to remove the food source.</w:t>
      </w:r>
    </w:p>
    <w:p w14:paraId="1AFF2BBA"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D908530" w14:textId="77777777" w:rsidR="00763411" w:rsidRPr="000D2506" w:rsidRDefault="00EE0955"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Pesticide Control</w:t>
      </w:r>
    </w:p>
    <w:p w14:paraId="0C526FB0"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Eliminating excess moisture should solve the problem, but if it does not, there are several low toxicity pesticides available on the market that can control these pests.  </w:t>
      </w:r>
    </w:p>
    <w:p w14:paraId="51935FF8"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DD58D4E" w14:textId="77777777" w:rsidR="00763411" w:rsidRPr="000D2506" w:rsidRDefault="00763411" w:rsidP="00763411">
      <w:pPr>
        <w:numPr>
          <w:ilvl w:val="0"/>
          <w:numId w:val="77"/>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Dusts:</w:t>
      </w:r>
      <w:r w:rsidRPr="000D2506">
        <w:rPr>
          <w:rFonts w:ascii="Times New Roman" w:eastAsia="Times New Roman" w:hAnsi="Times New Roman" w:cs="Times New Roman"/>
          <w:color w:val="000000"/>
          <w:sz w:val="24"/>
          <w:szCs w:val="24"/>
        </w:rPr>
        <w:t xml:space="preserve"> Dusts can be applied to cracks and crevices, in crawl spaces, in wall voids, or in areas undisturbed that are not accessible to humans and animals. If the area has dried out, a product such as diatomaceous earth can be used to </w:t>
      </w:r>
      <w:r w:rsidR="00EE0955" w:rsidRPr="000D2506">
        <w:rPr>
          <w:rFonts w:ascii="Times New Roman" w:eastAsia="Times New Roman" w:hAnsi="Times New Roman" w:cs="Times New Roman"/>
          <w:color w:val="000000"/>
          <w:sz w:val="24"/>
          <w:szCs w:val="24"/>
        </w:rPr>
        <w:t>desiccate</w:t>
      </w:r>
      <w:r w:rsidRPr="000D2506">
        <w:rPr>
          <w:rFonts w:ascii="Times New Roman" w:eastAsia="Times New Roman" w:hAnsi="Times New Roman" w:cs="Times New Roman"/>
          <w:color w:val="000000"/>
          <w:sz w:val="24"/>
          <w:szCs w:val="24"/>
        </w:rPr>
        <w:t xml:space="preserve"> the pest.</w:t>
      </w:r>
    </w:p>
    <w:p w14:paraId="249AA581"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BCC1A3B" w14:textId="77777777" w:rsidR="00763411" w:rsidRPr="000D2506" w:rsidRDefault="00763411" w:rsidP="00763411">
      <w:pPr>
        <w:numPr>
          <w:ilvl w:val="0"/>
          <w:numId w:val="78"/>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Baits:</w:t>
      </w:r>
      <w:r w:rsidRPr="000D2506">
        <w:rPr>
          <w:rFonts w:ascii="Times New Roman" w:eastAsia="Times New Roman" w:hAnsi="Times New Roman" w:cs="Times New Roman"/>
          <w:color w:val="000000"/>
          <w:sz w:val="24"/>
          <w:szCs w:val="24"/>
        </w:rPr>
        <w:t xml:space="preserve">  Some baits, such as ones that use boric acid, can be attractive to these pests, and when ingested, disrupts the stomach and nervous system of the pest.</w:t>
      </w:r>
    </w:p>
    <w:p w14:paraId="40173781"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5B9232F" w14:textId="4FBF9A0C" w:rsidR="00763411" w:rsidRPr="000D2506" w:rsidRDefault="00763411" w:rsidP="00763411">
      <w:pPr>
        <w:numPr>
          <w:ilvl w:val="0"/>
          <w:numId w:val="7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Broadcast Sprays:</w:t>
      </w:r>
      <w:r w:rsidRPr="000D2506">
        <w:rPr>
          <w:rFonts w:ascii="Times New Roman" w:eastAsia="Times New Roman" w:hAnsi="Times New Roman" w:cs="Times New Roman"/>
          <w:color w:val="000000"/>
          <w:sz w:val="24"/>
          <w:szCs w:val="24"/>
        </w:rPr>
        <w:t xml:space="preserve">  There should be no circumstances where this ty</w:t>
      </w:r>
      <w:r w:rsidR="00123D3A">
        <w:rPr>
          <w:rFonts w:ascii="Times New Roman" w:eastAsia="Times New Roman" w:hAnsi="Times New Roman" w:cs="Times New Roman"/>
          <w:color w:val="000000"/>
          <w:sz w:val="24"/>
          <w:szCs w:val="24"/>
        </w:rPr>
        <w:t xml:space="preserve">pe of control is necessary, but if </w:t>
      </w:r>
      <w:r w:rsidRPr="000D2506">
        <w:rPr>
          <w:rFonts w:ascii="Times New Roman" w:eastAsia="Times New Roman" w:hAnsi="Times New Roman" w:cs="Times New Roman"/>
          <w:color w:val="000000"/>
          <w:sz w:val="24"/>
          <w:szCs w:val="24"/>
        </w:rPr>
        <w:t>a problem becomes out of hand in a high profile area, there are several products with a residual that can be used in areas where these pests are most commonly found.</w:t>
      </w:r>
    </w:p>
    <w:p w14:paraId="3A879B51" w14:textId="77777777" w:rsidR="00763411" w:rsidRPr="000D2506" w:rsidRDefault="00763411" w:rsidP="00763411">
      <w:pPr>
        <w:spacing w:after="240" w:line="240" w:lineRule="auto"/>
        <w:rPr>
          <w:rFonts w:ascii="Times New Roman" w:eastAsia="Times New Roman" w:hAnsi="Times New Roman" w:cs="Times New Roman"/>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4680"/>
        <w:gridCol w:w="4680"/>
      </w:tblGrid>
      <w:tr w:rsidR="00763411" w:rsidRPr="000D2506" w14:paraId="5BCC6A79" w14:textId="77777777" w:rsidTr="00763411">
        <w:trPr>
          <w:trHeight w:val="405"/>
        </w:trPr>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F5E32B6"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rPr>
              <w:t>Booklice, Silverfish, Firebrat Action Threshold</w:t>
            </w:r>
          </w:p>
        </w:tc>
      </w:tr>
      <w:tr w:rsidR="00763411" w:rsidRPr="000D2506" w14:paraId="31877747"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C1D959F"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Classrooms and Public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601E3A8"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Three (3) per room</w:t>
            </w:r>
          </w:p>
        </w:tc>
      </w:tr>
      <w:tr w:rsidR="00763411" w:rsidRPr="000D2506" w14:paraId="38BA571D"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4F7B111"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Medical Facility</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D509D96"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Two (2) per room</w:t>
            </w:r>
          </w:p>
        </w:tc>
      </w:tr>
      <w:tr w:rsidR="00763411" w:rsidRPr="000D2506" w14:paraId="620C756E"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FACC248"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Kitchen</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1A640B1"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Two (2) per room</w:t>
            </w:r>
          </w:p>
        </w:tc>
      </w:tr>
      <w:tr w:rsidR="00763411" w:rsidRPr="000D2506" w14:paraId="7501B4F0"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301E078"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Maintenance and Storage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A0D22ED"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Five (5) per room</w:t>
            </w:r>
          </w:p>
        </w:tc>
      </w:tr>
      <w:tr w:rsidR="00763411" w:rsidRPr="000D2506" w14:paraId="4DD28AEB"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D874908"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Grounds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A099CD6"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N/A</w:t>
            </w:r>
          </w:p>
        </w:tc>
      </w:tr>
    </w:tbl>
    <w:p w14:paraId="212836A9"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EC5AA5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024A73F"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3930D4FC"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1678AC2"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C430BB2"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3246FA0"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37DB1D4D"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BFFD415"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4EC84EA"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6FC4B686" w14:textId="77777777" w:rsidR="00763411" w:rsidRPr="000D2506" w:rsidRDefault="00763411" w:rsidP="003A01EF">
      <w:pPr>
        <w:pStyle w:val="Style2"/>
      </w:pPr>
      <w:bookmarkStart w:id="63" w:name="_Toc451498160"/>
      <w:r w:rsidRPr="000D2506">
        <w:t>Flies</w:t>
      </w:r>
      <w:bookmarkEnd w:id="63"/>
    </w:p>
    <w:p w14:paraId="689B2697" w14:textId="6A0AC4CD" w:rsidR="00763411" w:rsidRPr="00621299" w:rsidRDefault="00621299" w:rsidP="0076341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color w:val="000000"/>
          <w:sz w:val="24"/>
          <w:szCs w:val="24"/>
          <w:u w:val="single"/>
        </w:rPr>
        <w:t>House Flies, Drain F</w:t>
      </w:r>
      <w:r w:rsidR="00763411" w:rsidRPr="00621299">
        <w:rPr>
          <w:rFonts w:ascii="Times New Roman" w:eastAsia="Times New Roman" w:hAnsi="Times New Roman" w:cs="Times New Roman"/>
          <w:bCs/>
          <w:color w:val="000000"/>
          <w:sz w:val="24"/>
          <w:szCs w:val="24"/>
          <w:u w:val="single"/>
        </w:rPr>
        <w:t>lie</w:t>
      </w:r>
      <w:r w:rsidR="00EE0955" w:rsidRPr="00621299">
        <w:rPr>
          <w:rFonts w:ascii="Times New Roman" w:eastAsia="Times New Roman" w:hAnsi="Times New Roman" w:cs="Times New Roman"/>
          <w:bCs/>
          <w:color w:val="000000"/>
          <w:sz w:val="24"/>
          <w:szCs w:val="24"/>
          <w:u w:val="single"/>
        </w:rPr>
        <w:t>s, Fruit/Vinegar Flies, Fungus G</w:t>
      </w:r>
      <w:r w:rsidR="00763411" w:rsidRPr="00621299">
        <w:rPr>
          <w:rFonts w:ascii="Times New Roman" w:eastAsia="Times New Roman" w:hAnsi="Times New Roman" w:cs="Times New Roman"/>
          <w:bCs/>
          <w:color w:val="000000"/>
          <w:sz w:val="24"/>
          <w:szCs w:val="24"/>
          <w:u w:val="single"/>
        </w:rPr>
        <w:t>nats, Phorid Flies</w:t>
      </w:r>
    </w:p>
    <w:p w14:paraId="23246F0F"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Flies are a common nuisance pest around humans.  Flies undergo complete metamorphosis and have four life stages; egg, larva, pupa, and adult.  Many of these pests breed in waste and organic material.  The female lays her egg in a moist location, like rotting garbage, and the developing fly will complete its development at or near this site.  Because the developing fly remains largely in place while developing, this life cycle is the most effective time to target for pest control, and focusing control at this time can break the life cycle of the fly.  </w:t>
      </w:r>
    </w:p>
    <w:p w14:paraId="47C5641F"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A9ED2A6" w14:textId="04859A60"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Most flies that are encountered and reported by people, such as fruit flies, drain flies, and house flies, breed in food, organic material, or animal waste.  They have sponging mouthparts and cannot </w:t>
      </w:r>
      <w:r w:rsidR="00EE0955" w:rsidRPr="000D2506">
        <w:rPr>
          <w:rFonts w:ascii="Times New Roman" w:eastAsia="Times New Roman" w:hAnsi="Times New Roman" w:cs="Times New Roman"/>
          <w:color w:val="000000"/>
          <w:sz w:val="24"/>
          <w:szCs w:val="24"/>
        </w:rPr>
        <w:t>bite;</w:t>
      </w:r>
      <w:r w:rsidRPr="000D2506">
        <w:rPr>
          <w:rFonts w:ascii="Times New Roman" w:eastAsia="Times New Roman" w:hAnsi="Times New Roman" w:cs="Times New Roman"/>
          <w:color w:val="000000"/>
          <w:sz w:val="24"/>
          <w:szCs w:val="24"/>
        </w:rPr>
        <w:t xml:space="preserve"> however, they can be a health hazard for their ability to contaminate food, cooking utensils, and </w:t>
      </w:r>
      <w:r w:rsidR="00123D3A">
        <w:rPr>
          <w:rFonts w:ascii="Times New Roman" w:eastAsia="Times New Roman" w:hAnsi="Times New Roman" w:cs="Times New Roman"/>
          <w:color w:val="000000"/>
          <w:sz w:val="24"/>
          <w:szCs w:val="24"/>
        </w:rPr>
        <w:t xml:space="preserve">food </w:t>
      </w:r>
      <w:r w:rsidRPr="000D2506">
        <w:rPr>
          <w:rFonts w:ascii="Times New Roman" w:eastAsia="Times New Roman" w:hAnsi="Times New Roman" w:cs="Times New Roman"/>
          <w:color w:val="000000"/>
          <w:sz w:val="24"/>
          <w:szCs w:val="24"/>
        </w:rPr>
        <w:t>preparation surfaces in homes, kitchens, cafeterias, and restaurants.  Flies can walk across a surface and pick up pathogens, then mechanically transmit the pathogens to a new surface, exposing people to surfaces and food that are not clean.  Flies also defecate and regurgitate on wall surfaces where they rest.  These marks contaminate an area and are unsightly.  </w:t>
      </w:r>
    </w:p>
    <w:p w14:paraId="3A041EE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B2202F2" w14:textId="77777777" w:rsidR="00763411" w:rsidRPr="000D2506" w:rsidRDefault="00EE0955"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Inspection</w:t>
      </w:r>
    </w:p>
    <w:p w14:paraId="72D7C9E3"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Most flies that are present in a facility came from the outside.  Efforts to control insects should be concentrated on preventing them from doing so.</w:t>
      </w:r>
    </w:p>
    <w:p w14:paraId="5B6910B6"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8B2EAB6" w14:textId="77777777" w:rsidR="00763411" w:rsidRPr="000D2506" w:rsidRDefault="00763411" w:rsidP="00763411">
      <w:pPr>
        <w:numPr>
          <w:ilvl w:val="0"/>
          <w:numId w:val="80"/>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Improper maintenance, poor cleaning, and organic material can all lead to the presence of flies.  Begin by finding the flies that have caused the complaint.  Identify what type of fly is causing the disturbance.  Correctly identifying the pest is important for determining what behavior they are exhibiting, where they are most likely to be found, where they are potentially breeding, and how to be controlled.  </w:t>
      </w:r>
    </w:p>
    <w:p w14:paraId="32E324BB"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F04E0E4" w14:textId="77777777" w:rsidR="00EE0955" w:rsidRPr="000D2506" w:rsidRDefault="00EE0955" w:rsidP="00763411">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Communication</w:t>
      </w:r>
    </w:p>
    <w:p w14:paraId="09346532" w14:textId="77777777" w:rsidR="00EE0955" w:rsidRPr="000D2506" w:rsidRDefault="00763411" w:rsidP="00763411">
      <w:pPr>
        <w:numPr>
          <w:ilvl w:val="0"/>
          <w:numId w:val="8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If the flies are attracted to garbage that is stored outside of a facility, coordinate with grounds maintenance to have the </w:t>
      </w:r>
      <w:r w:rsidR="00EE0955" w:rsidRPr="000D2506">
        <w:rPr>
          <w:rFonts w:ascii="Times New Roman" w:eastAsia="Times New Roman" w:hAnsi="Times New Roman" w:cs="Times New Roman"/>
          <w:color w:val="000000"/>
          <w:sz w:val="24"/>
          <w:szCs w:val="24"/>
        </w:rPr>
        <w:t>garbage’s</w:t>
      </w:r>
      <w:r w:rsidRPr="000D2506">
        <w:rPr>
          <w:rFonts w:ascii="Times New Roman" w:eastAsia="Times New Roman" w:hAnsi="Times New Roman" w:cs="Times New Roman"/>
          <w:color w:val="000000"/>
          <w:sz w:val="24"/>
          <w:szCs w:val="24"/>
        </w:rPr>
        <w:t xml:space="preserve"> moved upwind of the facility.  Flies will follow a scent trail from the </w:t>
      </w:r>
      <w:r w:rsidR="00EE0955" w:rsidRPr="000D2506">
        <w:rPr>
          <w:rFonts w:ascii="Times New Roman" w:eastAsia="Times New Roman" w:hAnsi="Times New Roman" w:cs="Times New Roman"/>
          <w:color w:val="000000"/>
          <w:sz w:val="24"/>
          <w:szCs w:val="24"/>
        </w:rPr>
        <w:t>garbage’s</w:t>
      </w:r>
      <w:r w:rsidRPr="000D2506">
        <w:rPr>
          <w:rFonts w:ascii="Times New Roman" w:eastAsia="Times New Roman" w:hAnsi="Times New Roman" w:cs="Times New Roman"/>
          <w:color w:val="000000"/>
          <w:sz w:val="24"/>
          <w:szCs w:val="24"/>
        </w:rPr>
        <w:t xml:space="preserve"> to the doors where the garbage is regularly taken out of, and enter the facility.  Arrange for the </w:t>
      </w:r>
      <w:r w:rsidR="00EE0955" w:rsidRPr="000D2506">
        <w:rPr>
          <w:rFonts w:ascii="Times New Roman" w:eastAsia="Times New Roman" w:hAnsi="Times New Roman" w:cs="Times New Roman"/>
          <w:color w:val="000000"/>
          <w:sz w:val="24"/>
          <w:szCs w:val="24"/>
        </w:rPr>
        <w:t>garbage’s</w:t>
      </w:r>
      <w:r w:rsidRPr="000D2506">
        <w:rPr>
          <w:rFonts w:ascii="Times New Roman" w:eastAsia="Times New Roman" w:hAnsi="Times New Roman" w:cs="Times New Roman"/>
          <w:color w:val="000000"/>
          <w:sz w:val="24"/>
          <w:szCs w:val="24"/>
        </w:rPr>
        <w:t xml:space="preserve"> to be cleaned regularly, and identify if flies are breeding in the soil next to the where the </w:t>
      </w:r>
      <w:r w:rsidR="00EE0955" w:rsidRPr="000D2506">
        <w:rPr>
          <w:rFonts w:ascii="Times New Roman" w:eastAsia="Times New Roman" w:hAnsi="Times New Roman" w:cs="Times New Roman"/>
          <w:color w:val="000000"/>
          <w:sz w:val="24"/>
          <w:szCs w:val="24"/>
        </w:rPr>
        <w:t>garbage’s</w:t>
      </w:r>
      <w:r w:rsidRPr="000D2506">
        <w:rPr>
          <w:rFonts w:ascii="Times New Roman" w:eastAsia="Times New Roman" w:hAnsi="Times New Roman" w:cs="Times New Roman"/>
          <w:color w:val="000000"/>
          <w:sz w:val="24"/>
          <w:szCs w:val="24"/>
        </w:rPr>
        <w:t xml:space="preserve"> are being cleaned. </w:t>
      </w:r>
    </w:p>
    <w:p w14:paraId="3A1AE4E3" w14:textId="77777777" w:rsidR="00763411" w:rsidRPr="000D2506" w:rsidRDefault="00763411" w:rsidP="00EE0955">
      <w:pPr>
        <w:spacing w:after="0" w:line="240" w:lineRule="auto"/>
        <w:ind w:left="720"/>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w:t>
      </w:r>
    </w:p>
    <w:p w14:paraId="34CBBB5F" w14:textId="77777777" w:rsidR="00763411" w:rsidRPr="000D2506" w:rsidRDefault="00EE0955" w:rsidP="00EE0955">
      <w:pPr>
        <w:pStyle w:val="ListParagraph"/>
        <w:numPr>
          <w:ilvl w:val="0"/>
          <w:numId w:val="81"/>
        </w:numPr>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Coordinate with custodial staff, or grounds management to ensure that drains are properly cleaned and flushed out, and that disposal units are functioning properly to prevent breeding sites from occurring.    </w:t>
      </w:r>
    </w:p>
    <w:p w14:paraId="06DFFC5D" w14:textId="77777777" w:rsidR="00846186" w:rsidRPr="000D2506" w:rsidRDefault="00846186" w:rsidP="00846186">
      <w:pPr>
        <w:pStyle w:val="ListParagraph"/>
        <w:rPr>
          <w:rFonts w:ascii="Times New Roman" w:eastAsia="Times New Roman" w:hAnsi="Times New Roman" w:cs="Times New Roman"/>
          <w:color w:val="000000"/>
          <w:sz w:val="24"/>
          <w:szCs w:val="24"/>
        </w:rPr>
      </w:pPr>
    </w:p>
    <w:p w14:paraId="59E12EE3" w14:textId="77777777" w:rsidR="00846186" w:rsidRPr="000D2506" w:rsidRDefault="00846186" w:rsidP="00846186">
      <w:pPr>
        <w:pStyle w:val="ListParagraph"/>
        <w:numPr>
          <w:ilvl w:val="0"/>
          <w:numId w:val="81"/>
        </w:numPr>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Coordinate with students and staff in the area to ensure that all recycling is being properly rinsed, and that recycling is being removed regularly.</w:t>
      </w:r>
    </w:p>
    <w:p w14:paraId="10B3FB2C" w14:textId="77777777" w:rsidR="000A6961" w:rsidRDefault="000A6961" w:rsidP="00763411">
      <w:pPr>
        <w:spacing w:after="0" w:line="240" w:lineRule="auto"/>
        <w:rPr>
          <w:rFonts w:ascii="Times New Roman" w:eastAsia="Times New Roman" w:hAnsi="Times New Roman" w:cs="Times New Roman"/>
          <w:b/>
          <w:sz w:val="24"/>
          <w:szCs w:val="24"/>
          <w:u w:val="single"/>
        </w:rPr>
      </w:pPr>
    </w:p>
    <w:p w14:paraId="63B78B9E" w14:textId="77777777" w:rsidR="000A6961" w:rsidRDefault="000A6961" w:rsidP="00763411">
      <w:pPr>
        <w:spacing w:after="0" w:line="240" w:lineRule="auto"/>
        <w:rPr>
          <w:rFonts w:ascii="Times New Roman" w:eastAsia="Times New Roman" w:hAnsi="Times New Roman" w:cs="Times New Roman"/>
          <w:b/>
          <w:sz w:val="24"/>
          <w:szCs w:val="24"/>
          <w:u w:val="single"/>
        </w:rPr>
      </w:pPr>
    </w:p>
    <w:p w14:paraId="137414ED" w14:textId="77777777" w:rsidR="000A6961" w:rsidRDefault="000A6961" w:rsidP="00763411">
      <w:pPr>
        <w:spacing w:after="0" w:line="240" w:lineRule="auto"/>
        <w:rPr>
          <w:rFonts w:ascii="Times New Roman" w:eastAsia="Times New Roman" w:hAnsi="Times New Roman" w:cs="Times New Roman"/>
          <w:b/>
          <w:sz w:val="24"/>
          <w:szCs w:val="24"/>
          <w:u w:val="single"/>
        </w:rPr>
      </w:pPr>
    </w:p>
    <w:p w14:paraId="67538A7B" w14:textId="77777777" w:rsidR="000A6961" w:rsidRDefault="000A6961" w:rsidP="00763411">
      <w:pPr>
        <w:spacing w:after="0" w:line="240" w:lineRule="auto"/>
        <w:rPr>
          <w:rFonts w:ascii="Times New Roman" w:eastAsia="Times New Roman" w:hAnsi="Times New Roman" w:cs="Times New Roman"/>
          <w:b/>
          <w:sz w:val="24"/>
          <w:szCs w:val="24"/>
          <w:u w:val="single"/>
        </w:rPr>
      </w:pPr>
    </w:p>
    <w:p w14:paraId="2ED08FA9" w14:textId="77777777" w:rsidR="00EE0955" w:rsidRPr="000D2506" w:rsidRDefault="00EE0955" w:rsidP="00763411">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Sanitation</w:t>
      </w:r>
    </w:p>
    <w:p w14:paraId="12240E07" w14:textId="77777777" w:rsidR="00763411" w:rsidRPr="000D2506" w:rsidRDefault="00763411" w:rsidP="00763411">
      <w:pPr>
        <w:numPr>
          <w:ilvl w:val="0"/>
          <w:numId w:val="8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If </w:t>
      </w:r>
      <w:r w:rsidR="00EE0955" w:rsidRPr="000D2506">
        <w:rPr>
          <w:rFonts w:ascii="Times New Roman" w:eastAsia="Times New Roman" w:hAnsi="Times New Roman" w:cs="Times New Roman"/>
          <w:color w:val="000000"/>
          <w:sz w:val="24"/>
          <w:szCs w:val="24"/>
        </w:rPr>
        <w:t>garbage’s</w:t>
      </w:r>
      <w:r w:rsidRPr="000D2506">
        <w:rPr>
          <w:rFonts w:ascii="Times New Roman" w:eastAsia="Times New Roman" w:hAnsi="Times New Roman" w:cs="Times New Roman"/>
          <w:color w:val="000000"/>
          <w:sz w:val="24"/>
          <w:szCs w:val="24"/>
        </w:rPr>
        <w:t xml:space="preserve"> have lids, ensure that they are tight-fitting.  This aids in minimizing odors from escaping.  If </w:t>
      </w:r>
      <w:r w:rsidR="00EE0955" w:rsidRPr="000D2506">
        <w:rPr>
          <w:rFonts w:ascii="Times New Roman" w:eastAsia="Times New Roman" w:hAnsi="Times New Roman" w:cs="Times New Roman"/>
          <w:color w:val="000000"/>
          <w:sz w:val="24"/>
          <w:szCs w:val="24"/>
        </w:rPr>
        <w:t>garbage’s</w:t>
      </w:r>
      <w:r w:rsidRPr="000D2506">
        <w:rPr>
          <w:rFonts w:ascii="Times New Roman" w:eastAsia="Times New Roman" w:hAnsi="Times New Roman" w:cs="Times New Roman"/>
          <w:color w:val="000000"/>
          <w:sz w:val="24"/>
          <w:szCs w:val="24"/>
        </w:rPr>
        <w:t xml:space="preserve"> have liners, ensure that the liners are installed properly and not allowing food waste to leak into the bottom of the bin.</w:t>
      </w:r>
    </w:p>
    <w:p w14:paraId="0C3AEEE6" w14:textId="77777777" w:rsidR="00EE0955" w:rsidRPr="000D2506" w:rsidRDefault="00EE0955" w:rsidP="00EE0955">
      <w:pPr>
        <w:spacing w:after="0" w:line="240" w:lineRule="auto"/>
        <w:ind w:left="720"/>
        <w:textAlignment w:val="baseline"/>
        <w:rPr>
          <w:rFonts w:ascii="Times New Roman" w:eastAsia="Times New Roman" w:hAnsi="Times New Roman" w:cs="Times New Roman"/>
          <w:color w:val="000000"/>
          <w:sz w:val="24"/>
          <w:szCs w:val="24"/>
        </w:rPr>
      </w:pPr>
    </w:p>
    <w:p w14:paraId="4BEBA48D" w14:textId="77777777" w:rsidR="00763411" w:rsidRPr="000D2506" w:rsidRDefault="00EE0955" w:rsidP="00EE0955">
      <w:pPr>
        <w:pStyle w:val="ListParagraph"/>
        <w:numPr>
          <w:ilvl w:val="0"/>
          <w:numId w:val="82"/>
        </w:numPr>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If facility has a loading dock, have dock and drains cleaned regularly to avoid attracting flies to large roll up doors.  </w:t>
      </w:r>
    </w:p>
    <w:p w14:paraId="2A149B80" w14:textId="77777777" w:rsidR="00EE0955" w:rsidRPr="000D2506" w:rsidRDefault="00EE0955" w:rsidP="00763411">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Exclusion</w:t>
      </w:r>
    </w:p>
    <w:p w14:paraId="739E5503" w14:textId="77777777" w:rsidR="00763411" w:rsidRPr="000D2506" w:rsidRDefault="00763411" w:rsidP="00763411">
      <w:pPr>
        <w:numPr>
          <w:ilvl w:val="0"/>
          <w:numId w:val="83"/>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Keep all doors and windows closed during the day, and repair any broken or missing screens and door sweeps.  </w:t>
      </w:r>
    </w:p>
    <w:p w14:paraId="0AF48E58" w14:textId="77777777" w:rsidR="000A6961" w:rsidRDefault="000A6961" w:rsidP="00763411">
      <w:pPr>
        <w:spacing w:after="0" w:line="240" w:lineRule="auto"/>
        <w:rPr>
          <w:rFonts w:ascii="Times New Roman" w:eastAsia="Times New Roman" w:hAnsi="Times New Roman" w:cs="Times New Roman"/>
          <w:b/>
          <w:sz w:val="24"/>
          <w:szCs w:val="24"/>
          <w:u w:val="single"/>
        </w:rPr>
      </w:pPr>
    </w:p>
    <w:p w14:paraId="76FB11E2" w14:textId="77777777" w:rsidR="00EE0955" w:rsidRPr="000D2506" w:rsidRDefault="00EE0955" w:rsidP="00763411">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Prevention</w:t>
      </w:r>
    </w:p>
    <w:p w14:paraId="18E9F32E" w14:textId="77777777" w:rsidR="00763411" w:rsidRPr="000D2506" w:rsidRDefault="00763411" w:rsidP="00763411">
      <w:pPr>
        <w:numPr>
          <w:ilvl w:val="0"/>
          <w:numId w:val="86"/>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If flies are known to enter via doors in a specific area, install fly traps or air curtains.  Fly traps should not be visible from the exterior, which will prevent attracting flies inside.  Air curtains should blow out, preventing flies from entering a building.  </w:t>
      </w:r>
    </w:p>
    <w:p w14:paraId="6222EAB9"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093B231" w14:textId="77777777" w:rsidR="00EE0955" w:rsidRPr="000D2506" w:rsidRDefault="00EE0955" w:rsidP="00763411">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Mechanical Control</w:t>
      </w:r>
    </w:p>
    <w:p w14:paraId="6D27ECB9" w14:textId="77777777" w:rsidR="00763411" w:rsidRPr="000D2506" w:rsidRDefault="00763411" w:rsidP="00763411">
      <w:pPr>
        <w:numPr>
          <w:ilvl w:val="0"/>
          <w:numId w:val="87"/>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If fly populations are low enough, remove flies mechanically with a fly swatter.</w:t>
      </w:r>
    </w:p>
    <w:p w14:paraId="2FB156D7"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15D43A8" w14:textId="77777777" w:rsidR="00763411" w:rsidRPr="000D2506" w:rsidRDefault="00EE0955" w:rsidP="00763411">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Pesticide Control</w:t>
      </w:r>
    </w:p>
    <w:p w14:paraId="31F95DCC"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In most situations, non-chemical means of control, i.e. sanitation, exclusion, and elimination of breeding sites, are sufficient to obtain control of flies.  Occasionally circumstances may warrant the need for chemical use. </w:t>
      </w:r>
    </w:p>
    <w:p w14:paraId="469025D0"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3077A13" w14:textId="77777777" w:rsidR="00763411" w:rsidRPr="000D2506" w:rsidRDefault="00763411" w:rsidP="00763411">
      <w:pPr>
        <w:numPr>
          <w:ilvl w:val="0"/>
          <w:numId w:val="8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Microbial enzymes</w:t>
      </w:r>
      <w:r w:rsidRPr="000D2506">
        <w:rPr>
          <w:rFonts w:ascii="Times New Roman" w:eastAsia="Times New Roman" w:hAnsi="Times New Roman" w:cs="Times New Roman"/>
          <w:color w:val="000000"/>
          <w:sz w:val="24"/>
          <w:szCs w:val="24"/>
        </w:rPr>
        <w:t>:  Gel substances can be used in drains to eliminate organic material that has built up and is providing a breeding ground for flies.</w:t>
      </w:r>
    </w:p>
    <w:p w14:paraId="70E2F8C0" w14:textId="77777777" w:rsidR="00846186" w:rsidRPr="000D2506" w:rsidRDefault="00846186" w:rsidP="00846186">
      <w:pPr>
        <w:spacing w:after="0" w:line="240" w:lineRule="auto"/>
        <w:ind w:left="720"/>
        <w:textAlignment w:val="baseline"/>
        <w:rPr>
          <w:rFonts w:ascii="Times New Roman" w:eastAsia="Times New Roman" w:hAnsi="Times New Roman" w:cs="Times New Roman"/>
          <w:color w:val="000000"/>
          <w:sz w:val="24"/>
          <w:szCs w:val="24"/>
        </w:rPr>
      </w:pPr>
    </w:p>
    <w:p w14:paraId="4E6DD363" w14:textId="77777777" w:rsidR="00763411" w:rsidRPr="000D2506" w:rsidRDefault="00763411" w:rsidP="00763411">
      <w:pPr>
        <w:numPr>
          <w:ilvl w:val="0"/>
          <w:numId w:val="8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Fly bait:</w:t>
      </w:r>
      <w:r w:rsidRPr="000D2506">
        <w:rPr>
          <w:rFonts w:ascii="Times New Roman" w:eastAsia="Times New Roman" w:hAnsi="Times New Roman" w:cs="Times New Roman"/>
          <w:color w:val="000000"/>
          <w:sz w:val="24"/>
          <w:szCs w:val="24"/>
        </w:rPr>
        <w:t xml:space="preserve">  Baits can be sprayed or painted onto a surface near an existing fly population.  Baits should be used to rid the area of current flies, </w:t>
      </w:r>
      <w:r w:rsidR="00846186" w:rsidRPr="000D2506">
        <w:rPr>
          <w:rFonts w:ascii="Times New Roman" w:eastAsia="Times New Roman" w:hAnsi="Times New Roman" w:cs="Times New Roman"/>
          <w:color w:val="000000"/>
          <w:sz w:val="24"/>
          <w:szCs w:val="24"/>
        </w:rPr>
        <w:t>and then</w:t>
      </w:r>
      <w:r w:rsidRPr="000D2506">
        <w:rPr>
          <w:rFonts w:ascii="Times New Roman" w:eastAsia="Times New Roman" w:hAnsi="Times New Roman" w:cs="Times New Roman"/>
          <w:color w:val="000000"/>
          <w:sz w:val="24"/>
          <w:szCs w:val="24"/>
        </w:rPr>
        <w:t xml:space="preserve"> removed to prevent attracting additional flies to the area.</w:t>
      </w:r>
    </w:p>
    <w:p w14:paraId="66535DB2" w14:textId="77777777" w:rsidR="00846186" w:rsidRPr="000D2506" w:rsidRDefault="00846186" w:rsidP="0000703D">
      <w:pPr>
        <w:spacing w:after="0" w:line="240" w:lineRule="auto"/>
        <w:textAlignment w:val="baseline"/>
        <w:rPr>
          <w:rFonts w:ascii="Times New Roman" w:eastAsia="Times New Roman" w:hAnsi="Times New Roman" w:cs="Times New Roman"/>
          <w:color w:val="000000"/>
          <w:sz w:val="24"/>
          <w:szCs w:val="24"/>
        </w:rPr>
      </w:pPr>
    </w:p>
    <w:p w14:paraId="273E629D" w14:textId="77777777" w:rsidR="00763411" w:rsidRPr="000D2506" w:rsidRDefault="00763411" w:rsidP="00763411">
      <w:pPr>
        <w:numPr>
          <w:ilvl w:val="0"/>
          <w:numId w:val="8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Traps:</w:t>
      </w:r>
      <w:r w:rsidR="00846186" w:rsidRPr="000D2506">
        <w:rPr>
          <w:rFonts w:ascii="Times New Roman" w:eastAsia="Times New Roman" w:hAnsi="Times New Roman" w:cs="Times New Roman"/>
          <w:color w:val="000000"/>
          <w:sz w:val="24"/>
          <w:szCs w:val="24"/>
        </w:rPr>
        <w:t xml:space="preserve">  Fly traps can be</w:t>
      </w:r>
      <w:r w:rsidRPr="000D2506">
        <w:rPr>
          <w:rFonts w:ascii="Times New Roman" w:eastAsia="Times New Roman" w:hAnsi="Times New Roman" w:cs="Times New Roman"/>
          <w:color w:val="000000"/>
          <w:sz w:val="24"/>
          <w:szCs w:val="24"/>
        </w:rPr>
        <w:t xml:space="preserve"> visual, </w:t>
      </w:r>
      <w:r w:rsidR="00846186" w:rsidRPr="000D2506">
        <w:rPr>
          <w:rFonts w:ascii="Times New Roman" w:eastAsia="Times New Roman" w:hAnsi="Times New Roman" w:cs="Times New Roman"/>
          <w:color w:val="000000"/>
          <w:sz w:val="24"/>
          <w:szCs w:val="24"/>
        </w:rPr>
        <w:t>pheromone</w:t>
      </w:r>
      <w:r w:rsidRPr="000D2506">
        <w:rPr>
          <w:rFonts w:ascii="Times New Roman" w:eastAsia="Times New Roman" w:hAnsi="Times New Roman" w:cs="Times New Roman"/>
          <w:color w:val="000000"/>
          <w:sz w:val="24"/>
          <w:szCs w:val="24"/>
        </w:rPr>
        <w:t>, or baited.  Traps can kill, capture, or capture and kill flies.  </w:t>
      </w:r>
    </w:p>
    <w:p w14:paraId="1F59D88F" w14:textId="77777777" w:rsidR="00846186" w:rsidRPr="000D2506" w:rsidRDefault="00846186" w:rsidP="00846186">
      <w:pPr>
        <w:spacing w:after="0" w:line="240" w:lineRule="auto"/>
        <w:ind w:left="720"/>
        <w:textAlignment w:val="baseline"/>
        <w:rPr>
          <w:rFonts w:ascii="Times New Roman" w:eastAsia="Times New Roman" w:hAnsi="Times New Roman" w:cs="Times New Roman"/>
          <w:color w:val="000000"/>
          <w:sz w:val="24"/>
          <w:szCs w:val="24"/>
        </w:rPr>
      </w:pPr>
    </w:p>
    <w:p w14:paraId="54D5B047" w14:textId="77777777" w:rsidR="00763411" w:rsidRPr="000D2506" w:rsidRDefault="00763411" w:rsidP="00763411">
      <w:pPr>
        <w:numPr>
          <w:ilvl w:val="0"/>
          <w:numId w:val="8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bCs/>
          <w:color w:val="000000"/>
          <w:sz w:val="24"/>
          <w:szCs w:val="24"/>
          <w:u w:val="single"/>
        </w:rPr>
        <w:t>Aerosols:</w:t>
      </w:r>
      <w:r w:rsidRPr="000D2506">
        <w:rPr>
          <w:rFonts w:ascii="Times New Roman" w:eastAsia="Times New Roman" w:hAnsi="Times New Roman" w:cs="Times New Roman"/>
          <w:color w:val="000000"/>
          <w:sz w:val="24"/>
          <w:szCs w:val="24"/>
        </w:rPr>
        <w:t xml:space="preserve">  Non-residual aerosols can be used for small localized treatments as a quick knock-down.  This is only a temporary fix, and should not be used as a means of long-term control.  </w:t>
      </w:r>
    </w:p>
    <w:p w14:paraId="24D874D4" w14:textId="77777777" w:rsidR="00763411" w:rsidRDefault="00763411" w:rsidP="00763411">
      <w:pPr>
        <w:spacing w:after="240" w:line="240" w:lineRule="auto"/>
        <w:rPr>
          <w:rFonts w:ascii="Times New Roman" w:eastAsia="Times New Roman" w:hAnsi="Times New Roman" w:cs="Times New Roman"/>
          <w:sz w:val="24"/>
          <w:szCs w:val="24"/>
        </w:rPr>
      </w:pPr>
    </w:p>
    <w:p w14:paraId="63056A88" w14:textId="77777777" w:rsidR="000A6961" w:rsidRDefault="000A6961" w:rsidP="00763411">
      <w:pPr>
        <w:spacing w:after="240" w:line="240" w:lineRule="auto"/>
        <w:rPr>
          <w:rFonts w:ascii="Times New Roman" w:eastAsia="Times New Roman" w:hAnsi="Times New Roman" w:cs="Times New Roman"/>
          <w:sz w:val="24"/>
          <w:szCs w:val="24"/>
        </w:rPr>
      </w:pPr>
    </w:p>
    <w:p w14:paraId="61D4D5D2" w14:textId="77777777" w:rsidR="000A6961" w:rsidRDefault="000A6961" w:rsidP="00763411">
      <w:pPr>
        <w:spacing w:after="240" w:line="240" w:lineRule="auto"/>
        <w:rPr>
          <w:rFonts w:ascii="Times New Roman" w:eastAsia="Times New Roman" w:hAnsi="Times New Roman" w:cs="Times New Roman"/>
          <w:sz w:val="24"/>
          <w:szCs w:val="24"/>
        </w:rPr>
      </w:pPr>
    </w:p>
    <w:p w14:paraId="3D1BC124" w14:textId="77777777" w:rsidR="000A6961" w:rsidRPr="000D2506" w:rsidRDefault="000A6961" w:rsidP="00763411">
      <w:pPr>
        <w:spacing w:after="240" w:line="240" w:lineRule="auto"/>
        <w:rPr>
          <w:rFonts w:ascii="Times New Roman" w:eastAsia="Times New Roman" w:hAnsi="Times New Roman" w:cs="Times New Roman"/>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4680"/>
        <w:gridCol w:w="4680"/>
      </w:tblGrid>
      <w:tr w:rsidR="00763411" w:rsidRPr="000D2506" w14:paraId="5CF8F092" w14:textId="77777777" w:rsidTr="00763411">
        <w:trPr>
          <w:trHeight w:val="405"/>
        </w:trPr>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F06A51C"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rPr>
              <w:lastRenderedPageBreak/>
              <w:t>House Fly/Filth Fly Action Threshold</w:t>
            </w:r>
          </w:p>
        </w:tc>
      </w:tr>
      <w:tr w:rsidR="00763411" w:rsidRPr="000D2506" w14:paraId="36B18300"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532033B"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Classrooms and Public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AB2C160"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Three (3) per room</w:t>
            </w:r>
          </w:p>
        </w:tc>
      </w:tr>
      <w:tr w:rsidR="00763411" w:rsidRPr="000D2506" w14:paraId="715D67AD"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2FB6C0B"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Medical Facility</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26CC20F"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(1) per room</w:t>
            </w:r>
          </w:p>
        </w:tc>
      </w:tr>
      <w:tr w:rsidR="00763411" w:rsidRPr="000D2506" w14:paraId="0692960A"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75F5AD3"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Kitchen</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02C179D"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(1) per room</w:t>
            </w:r>
          </w:p>
        </w:tc>
      </w:tr>
      <w:tr w:rsidR="00763411" w:rsidRPr="000D2506" w14:paraId="71E7B093"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092B35B"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Maintenance and Storage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6F78CF6"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Five (5) per room</w:t>
            </w:r>
          </w:p>
        </w:tc>
      </w:tr>
      <w:tr w:rsidR="00763411" w:rsidRPr="000D2506" w14:paraId="584412DC"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06DF73A"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Grounds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5B267C6"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Five (5) per trash can; 10 per dumpster</w:t>
            </w:r>
          </w:p>
        </w:tc>
      </w:tr>
      <w:tr w:rsidR="00763411" w:rsidRPr="000D2506" w14:paraId="4714FC8B" w14:textId="77777777" w:rsidTr="00763411">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6946C8B"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rPr>
              <w:t>Drain Fly Action Threshold</w:t>
            </w:r>
          </w:p>
        </w:tc>
      </w:tr>
      <w:tr w:rsidR="00763411" w:rsidRPr="000D2506" w14:paraId="5EFB208D"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B29377E"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Classrooms and Public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7428BD4"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N/A</w:t>
            </w:r>
          </w:p>
        </w:tc>
      </w:tr>
      <w:tr w:rsidR="00763411" w:rsidRPr="000D2506" w14:paraId="36A4302E"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31CA793"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Medical Facility</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D5590E3"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Three (3) per room</w:t>
            </w:r>
          </w:p>
        </w:tc>
      </w:tr>
      <w:tr w:rsidR="00763411" w:rsidRPr="000D2506" w14:paraId="504CE831"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3D914C6"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Kitchen</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9FED562"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Three (3) per room</w:t>
            </w:r>
          </w:p>
        </w:tc>
      </w:tr>
      <w:tr w:rsidR="00763411" w:rsidRPr="000D2506" w14:paraId="2307B1BA"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174869B"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Maintenance and Storage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E5CA3E0"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Five (5) per room</w:t>
            </w:r>
          </w:p>
        </w:tc>
      </w:tr>
      <w:tr w:rsidR="00763411" w:rsidRPr="000D2506" w14:paraId="6E1838A5"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939EEE1"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Grounds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E8E246D"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N/A</w:t>
            </w:r>
          </w:p>
        </w:tc>
      </w:tr>
    </w:tbl>
    <w:p w14:paraId="324203FC" w14:textId="77777777" w:rsidR="00763411" w:rsidRPr="000D2506" w:rsidRDefault="00763411" w:rsidP="00763411">
      <w:pPr>
        <w:spacing w:after="240" w:line="240" w:lineRule="auto"/>
        <w:rPr>
          <w:rFonts w:ascii="Times New Roman" w:eastAsia="Times New Roman" w:hAnsi="Times New Roman" w:cs="Times New Roman"/>
          <w:sz w:val="24"/>
          <w:szCs w:val="24"/>
        </w:rPr>
      </w:pPr>
    </w:p>
    <w:p w14:paraId="299F9FB5" w14:textId="77777777" w:rsidR="0000703D" w:rsidRPr="000D2506" w:rsidRDefault="0000703D" w:rsidP="00763411">
      <w:pPr>
        <w:spacing w:after="0" w:line="240" w:lineRule="auto"/>
        <w:rPr>
          <w:rFonts w:ascii="Times New Roman" w:eastAsia="Times New Roman" w:hAnsi="Times New Roman" w:cs="Times New Roman"/>
          <w:b/>
          <w:bCs/>
          <w:color w:val="000000"/>
          <w:sz w:val="24"/>
          <w:szCs w:val="24"/>
          <w:u w:val="single"/>
        </w:rPr>
      </w:pPr>
    </w:p>
    <w:p w14:paraId="6CCD527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BE1E857"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49B192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0D2125A5"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BADE60F"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695FB35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7705EBC"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CEF205F"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0CB9C0B2"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D221A85"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30604073"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7955756"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37447D1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597FEF7D"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C136C3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302B8A12"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15C9355"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278CDF9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626AC181"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348E524C"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52F7FEAE"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6BBEAF54" w14:textId="77777777" w:rsidR="00763411" w:rsidRPr="000D2506" w:rsidRDefault="00763411" w:rsidP="003A01EF">
      <w:pPr>
        <w:pStyle w:val="Style2"/>
      </w:pPr>
      <w:bookmarkStart w:id="64" w:name="_Toc451498161"/>
      <w:r w:rsidRPr="000D2506">
        <w:lastRenderedPageBreak/>
        <w:t>Stored Product Pests</w:t>
      </w:r>
      <w:bookmarkEnd w:id="64"/>
    </w:p>
    <w:p w14:paraId="0D591BC9"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Although the majority of TAMU campus is classrooms, labs, and residence halls, there are researchers who use grain products for anim</w:t>
      </w:r>
      <w:r w:rsidR="005B5D05" w:rsidRPr="000D2506">
        <w:rPr>
          <w:rFonts w:ascii="Times New Roman" w:eastAsia="Times New Roman" w:hAnsi="Times New Roman" w:cs="Times New Roman"/>
          <w:color w:val="000000"/>
          <w:sz w:val="24"/>
          <w:szCs w:val="24"/>
        </w:rPr>
        <w:t>al feed, food storage</w:t>
      </w:r>
      <w:r w:rsidRPr="000D2506">
        <w:rPr>
          <w:rFonts w:ascii="Times New Roman" w:eastAsia="Times New Roman" w:hAnsi="Times New Roman" w:cs="Times New Roman"/>
          <w:color w:val="000000"/>
          <w:sz w:val="24"/>
          <w:szCs w:val="24"/>
        </w:rPr>
        <w:t xml:space="preserve"> for on campus dining, and many kitchens in residence halls and departmental kitchen</w:t>
      </w:r>
      <w:r w:rsidR="005B5D05" w:rsidRPr="000D2506">
        <w:rPr>
          <w:rFonts w:ascii="Times New Roman" w:eastAsia="Times New Roman" w:hAnsi="Times New Roman" w:cs="Times New Roman"/>
          <w:color w:val="000000"/>
          <w:sz w:val="24"/>
          <w:szCs w:val="24"/>
        </w:rPr>
        <w:t>ettes that can all acquire stored product</w:t>
      </w:r>
      <w:r w:rsidRPr="000D2506">
        <w:rPr>
          <w:rFonts w:ascii="Times New Roman" w:eastAsia="Times New Roman" w:hAnsi="Times New Roman" w:cs="Times New Roman"/>
          <w:color w:val="000000"/>
          <w:sz w:val="24"/>
          <w:szCs w:val="24"/>
        </w:rPr>
        <w:t xml:space="preserve"> pests.  Stored product pests most commonly include beetles and moths.  These pests can become a</w:t>
      </w:r>
      <w:r w:rsidR="005B5D05" w:rsidRPr="000D2506">
        <w:rPr>
          <w:rFonts w:ascii="Times New Roman" w:eastAsia="Times New Roman" w:hAnsi="Times New Roman" w:cs="Times New Roman"/>
          <w:color w:val="000000"/>
          <w:sz w:val="24"/>
          <w:szCs w:val="24"/>
        </w:rPr>
        <w:t xml:space="preserve">n issue in warehouses, rooms, and </w:t>
      </w:r>
      <w:r w:rsidRPr="000D2506">
        <w:rPr>
          <w:rFonts w:ascii="Times New Roman" w:eastAsia="Times New Roman" w:hAnsi="Times New Roman" w:cs="Times New Roman"/>
          <w:color w:val="000000"/>
          <w:sz w:val="24"/>
          <w:szCs w:val="24"/>
        </w:rPr>
        <w:t>closets where products are stored, in kitchen pantries at dining facilities, in pantries and cupboards in department kitchens</w:t>
      </w:r>
      <w:r w:rsidR="005B5D05" w:rsidRPr="000D2506">
        <w:rPr>
          <w:rFonts w:ascii="Times New Roman" w:eastAsia="Times New Roman" w:hAnsi="Times New Roman" w:cs="Times New Roman"/>
          <w:color w:val="000000"/>
          <w:sz w:val="24"/>
          <w:szCs w:val="24"/>
        </w:rPr>
        <w:t>, personal residence</w:t>
      </w:r>
      <w:r w:rsidRPr="000D2506">
        <w:rPr>
          <w:rFonts w:ascii="Times New Roman" w:eastAsia="Times New Roman" w:hAnsi="Times New Roman" w:cs="Times New Roman"/>
          <w:color w:val="000000"/>
          <w:sz w:val="24"/>
          <w:szCs w:val="24"/>
        </w:rPr>
        <w:t xml:space="preserve"> kitchens, and occasionally in museum artifacts.</w:t>
      </w:r>
    </w:p>
    <w:p w14:paraId="2E8BA1A6"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DC5168D" w14:textId="0EF591C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Two common types of </w:t>
      </w:r>
      <w:r w:rsidR="005B5D05" w:rsidRPr="000D2506">
        <w:rPr>
          <w:rFonts w:ascii="Times New Roman" w:eastAsia="Times New Roman" w:hAnsi="Times New Roman" w:cs="Times New Roman"/>
          <w:color w:val="000000"/>
          <w:sz w:val="24"/>
          <w:szCs w:val="24"/>
        </w:rPr>
        <w:t xml:space="preserve">stored product </w:t>
      </w:r>
      <w:r w:rsidRPr="000D2506">
        <w:rPr>
          <w:rFonts w:ascii="Times New Roman" w:eastAsia="Times New Roman" w:hAnsi="Times New Roman" w:cs="Times New Roman"/>
          <w:color w:val="000000"/>
          <w:sz w:val="24"/>
          <w:szCs w:val="24"/>
        </w:rPr>
        <w:t>pests are the confused flour beetle and the red flour beetle.  They are similar in appearance and have shiny reddish-brown bodies</w:t>
      </w:r>
      <w:r w:rsidR="000F1D06">
        <w:rPr>
          <w:rFonts w:ascii="Times New Roman" w:eastAsia="Times New Roman" w:hAnsi="Times New Roman" w:cs="Times New Roman"/>
          <w:color w:val="000000"/>
          <w:sz w:val="24"/>
          <w:szCs w:val="24"/>
          <w:vertAlign w:val="superscript"/>
        </w:rPr>
        <w:t>36</w:t>
      </w:r>
      <w:r w:rsidRPr="000D2506">
        <w:rPr>
          <w:rFonts w:ascii="Times New Roman" w:eastAsia="Times New Roman" w:hAnsi="Times New Roman" w:cs="Times New Roman"/>
          <w:color w:val="000000"/>
          <w:sz w:val="24"/>
          <w:szCs w:val="24"/>
        </w:rPr>
        <w:t>.  They can feed on many different food sources</w:t>
      </w:r>
      <w:r w:rsidR="000F1D06">
        <w:rPr>
          <w:rFonts w:ascii="Times New Roman" w:eastAsia="Times New Roman" w:hAnsi="Times New Roman" w:cs="Times New Roman"/>
          <w:color w:val="000000"/>
          <w:sz w:val="24"/>
          <w:szCs w:val="24"/>
          <w:vertAlign w:val="superscript"/>
        </w:rPr>
        <w:t>37</w:t>
      </w:r>
      <w:r w:rsidRPr="000D2506">
        <w:rPr>
          <w:rFonts w:ascii="Times New Roman" w:eastAsia="Times New Roman" w:hAnsi="Times New Roman" w:cs="Times New Roman"/>
          <w:color w:val="000000"/>
          <w:sz w:val="24"/>
          <w:szCs w:val="24"/>
        </w:rPr>
        <w:t>.  The female lays her eggs, which have a sticky secretion</w:t>
      </w:r>
      <w:r w:rsidR="000F1D06">
        <w:rPr>
          <w:rFonts w:ascii="Times New Roman" w:eastAsia="Times New Roman" w:hAnsi="Times New Roman" w:cs="Times New Roman"/>
          <w:color w:val="000000"/>
          <w:sz w:val="24"/>
          <w:szCs w:val="24"/>
          <w:vertAlign w:val="superscript"/>
        </w:rPr>
        <w:t>36</w:t>
      </w:r>
      <w:r w:rsidRPr="000D2506">
        <w:rPr>
          <w:rFonts w:ascii="Times New Roman" w:eastAsia="Times New Roman" w:hAnsi="Times New Roman" w:cs="Times New Roman"/>
          <w:color w:val="000000"/>
          <w:sz w:val="24"/>
          <w:szCs w:val="24"/>
        </w:rPr>
        <w:t xml:space="preserve">, around or in flour or other food. Beetles undergo complete metamorphosis, and have four distinct life stages: egg, larva, </w:t>
      </w:r>
      <w:proofErr w:type="gramStart"/>
      <w:r w:rsidRPr="000D2506">
        <w:rPr>
          <w:rFonts w:ascii="Times New Roman" w:eastAsia="Times New Roman" w:hAnsi="Times New Roman" w:cs="Times New Roman"/>
          <w:color w:val="000000"/>
          <w:sz w:val="24"/>
          <w:szCs w:val="24"/>
        </w:rPr>
        <w:t>pupa</w:t>
      </w:r>
      <w:proofErr w:type="gramEnd"/>
      <w:r w:rsidRPr="000D2506">
        <w:rPr>
          <w:rFonts w:ascii="Times New Roman" w:eastAsia="Times New Roman" w:hAnsi="Times New Roman" w:cs="Times New Roman"/>
          <w:color w:val="000000"/>
          <w:sz w:val="24"/>
          <w:szCs w:val="24"/>
        </w:rPr>
        <w:t>, adult.  Larvae of these pests have few hairs, and have creamy white bodies.  </w:t>
      </w:r>
    </w:p>
    <w:p w14:paraId="4CFEF05F"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B583B7C" w14:textId="6466309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Two other common types of beetle pests in stored products are the drugstore beetle, and the cigarette beetle.  These two pests are similar in appearance, with cylindrical, oval, light brown colored bodies</w:t>
      </w:r>
      <w:r w:rsidR="000F1D06">
        <w:rPr>
          <w:rFonts w:ascii="Times New Roman" w:eastAsia="Times New Roman" w:hAnsi="Times New Roman" w:cs="Times New Roman"/>
          <w:color w:val="000000"/>
          <w:sz w:val="24"/>
          <w:szCs w:val="24"/>
          <w:vertAlign w:val="superscript"/>
        </w:rPr>
        <w:t>38</w:t>
      </w:r>
      <w:r w:rsidRPr="000D2506">
        <w:rPr>
          <w:rFonts w:ascii="Times New Roman" w:eastAsia="Times New Roman" w:hAnsi="Times New Roman" w:cs="Times New Roman"/>
          <w:color w:val="000000"/>
          <w:sz w:val="24"/>
          <w:szCs w:val="24"/>
        </w:rPr>
        <w:t>.  The cigarette beetle, which is more commonly found than the drugstore beetle, has smooth wing covers, whereas the drugstore beetle has wings with longitudinal grooves.  Both will feed on</w:t>
      </w:r>
      <w:r w:rsidR="009B59D2" w:rsidRPr="000D2506">
        <w:rPr>
          <w:rFonts w:ascii="Times New Roman" w:eastAsia="Times New Roman" w:hAnsi="Times New Roman" w:cs="Times New Roman"/>
          <w:color w:val="000000"/>
          <w:sz w:val="24"/>
          <w:szCs w:val="24"/>
        </w:rPr>
        <w:t xml:space="preserve"> most any available food source</w:t>
      </w:r>
      <w:r w:rsidRPr="000D2506">
        <w:rPr>
          <w:rFonts w:ascii="Times New Roman" w:eastAsia="Times New Roman" w:hAnsi="Times New Roman" w:cs="Times New Roman"/>
          <w:color w:val="000000"/>
          <w:sz w:val="24"/>
          <w:szCs w:val="24"/>
        </w:rPr>
        <w:t>.  Their larvae are small, white, and difficult to detect.  </w:t>
      </w:r>
    </w:p>
    <w:p w14:paraId="32EEEF1F"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3584178" w14:textId="7D1B3DBF"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The Indian</w:t>
      </w:r>
      <w:r w:rsidR="0044236F" w:rsidRPr="000D2506">
        <w:rPr>
          <w:rFonts w:ascii="Times New Roman" w:eastAsia="Times New Roman" w:hAnsi="Times New Roman" w:cs="Times New Roman"/>
          <w:color w:val="000000"/>
          <w:sz w:val="24"/>
          <w:szCs w:val="24"/>
        </w:rPr>
        <w:t xml:space="preserve"> </w:t>
      </w:r>
      <w:r w:rsidRPr="000D2506">
        <w:rPr>
          <w:rFonts w:ascii="Times New Roman" w:eastAsia="Times New Roman" w:hAnsi="Times New Roman" w:cs="Times New Roman"/>
          <w:color w:val="000000"/>
          <w:sz w:val="24"/>
          <w:szCs w:val="24"/>
        </w:rPr>
        <w:t>meal moth is a small moth, with a brown head and thorax, gray on the first half of the wings, and coppery with dark bands on the second half of the wings.  The larvae are cream colored with brown heads</w:t>
      </w:r>
      <w:r w:rsidR="000F1D06">
        <w:rPr>
          <w:rFonts w:ascii="Times New Roman" w:eastAsia="Times New Roman" w:hAnsi="Times New Roman" w:cs="Times New Roman"/>
          <w:color w:val="000000"/>
          <w:sz w:val="24"/>
          <w:szCs w:val="24"/>
          <w:vertAlign w:val="superscript"/>
        </w:rPr>
        <w:t>39</w:t>
      </w:r>
      <w:r w:rsidRPr="000D2506">
        <w:rPr>
          <w:rFonts w:ascii="Times New Roman" w:eastAsia="Times New Roman" w:hAnsi="Times New Roman" w:cs="Times New Roman"/>
          <w:color w:val="000000"/>
          <w:sz w:val="24"/>
          <w:szCs w:val="24"/>
        </w:rPr>
        <w:t>.  The larvae spin silk from their mouthparts as they move, and when populations are high, can cover the top of food wit</w:t>
      </w:r>
      <w:r w:rsidR="0051306E" w:rsidRPr="000D2506">
        <w:rPr>
          <w:rFonts w:ascii="Times New Roman" w:eastAsia="Times New Roman" w:hAnsi="Times New Roman" w:cs="Times New Roman"/>
          <w:color w:val="000000"/>
          <w:sz w:val="24"/>
          <w:szCs w:val="24"/>
        </w:rPr>
        <w:t>h their silken webs.  P</w:t>
      </w:r>
      <w:r w:rsidR="002C2CBF" w:rsidRPr="000D2506">
        <w:rPr>
          <w:rFonts w:ascii="Times New Roman" w:eastAsia="Times New Roman" w:hAnsi="Times New Roman" w:cs="Times New Roman"/>
          <w:color w:val="000000"/>
          <w:sz w:val="24"/>
          <w:szCs w:val="24"/>
        </w:rPr>
        <w:t>heromone</w:t>
      </w:r>
      <w:r w:rsidR="0051306E" w:rsidRPr="000D2506">
        <w:rPr>
          <w:rFonts w:ascii="Times New Roman" w:eastAsia="Times New Roman" w:hAnsi="Times New Roman" w:cs="Times New Roman"/>
          <w:color w:val="000000"/>
          <w:sz w:val="24"/>
          <w:szCs w:val="24"/>
        </w:rPr>
        <w:t>s</w:t>
      </w:r>
      <w:r w:rsidRPr="000D2506">
        <w:rPr>
          <w:rFonts w:ascii="Times New Roman" w:eastAsia="Times New Roman" w:hAnsi="Times New Roman" w:cs="Times New Roman"/>
          <w:color w:val="000000"/>
          <w:sz w:val="24"/>
          <w:szCs w:val="24"/>
        </w:rPr>
        <w:t xml:space="preserve"> </w:t>
      </w:r>
      <w:r w:rsidR="0051306E" w:rsidRPr="000D2506">
        <w:rPr>
          <w:rFonts w:ascii="Times New Roman" w:eastAsia="Times New Roman" w:hAnsi="Times New Roman" w:cs="Times New Roman"/>
          <w:color w:val="000000"/>
          <w:sz w:val="24"/>
          <w:szCs w:val="24"/>
        </w:rPr>
        <w:t>can attract flying moths, and are</w:t>
      </w:r>
      <w:r w:rsidRPr="000D2506">
        <w:rPr>
          <w:rFonts w:ascii="Times New Roman" w:eastAsia="Times New Roman" w:hAnsi="Times New Roman" w:cs="Times New Roman"/>
          <w:color w:val="000000"/>
          <w:sz w:val="24"/>
          <w:szCs w:val="24"/>
        </w:rPr>
        <w:t xml:space="preserve"> an effective monitoring tool in susceptible areas.</w:t>
      </w:r>
    </w:p>
    <w:p w14:paraId="3BD45DD4"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D20618F" w14:textId="6B94BECB"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Carpet beetles, or </w:t>
      </w:r>
      <w:proofErr w:type="spellStart"/>
      <w:r w:rsidRPr="000D2506">
        <w:rPr>
          <w:rFonts w:ascii="Times New Roman" w:eastAsia="Times New Roman" w:hAnsi="Times New Roman" w:cs="Times New Roman"/>
          <w:color w:val="000000"/>
          <w:sz w:val="24"/>
          <w:szCs w:val="24"/>
        </w:rPr>
        <w:t>dermestids</w:t>
      </w:r>
      <w:proofErr w:type="spellEnd"/>
      <w:r w:rsidRPr="000D2506">
        <w:rPr>
          <w:rFonts w:ascii="Times New Roman" w:eastAsia="Times New Roman" w:hAnsi="Times New Roman" w:cs="Times New Roman"/>
          <w:color w:val="000000"/>
          <w:sz w:val="24"/>
          <w:szCs w:val="24"/>
        </w:rPr>
        <w:t>, are typically not considered a stored product pest, but can be found on dried meats and skins</w:t>
      </w:r>
      <w:r w:rsidR="000F1D06">
        <w:rPr>
          <w:rFonts w:ascii="Times New Roman" w:eastAsia="Times New Roman" w:hAnsi="Times New Roman" w:cs="Times New Roman"/>
          <w:color w:val="000000"/>
          <w:sz w:val="24"/>
          <w:szCs w:val="24"/>
          <w:vertAlign w:val="superscript"/>
        </w:rPr>
        <w:t>37</w:t>
      </w:r>
      <w:r w:rsidRPr="000D2506">
        <w:rPr>
          <w:rFonts w:ascii="Times New Roman" w:eastAsia="Times New Roman" w:hAnsi="Times New Roman" w:cs="Times New Roman"/>
          <w:color w:val="000000"/>
          <w:sz w:val="24"/>
          <w:szCs w:val="24"/>
        </w:rPr>
        <w:t>.  They are mottled colored with yellow, white, orange, and black spots.  They are responsible for textile damage, but can be found on carpets and rugs, around furniture, in mounted animals and birds in museums, and in bird nests.  Their larvae are short and dark, and have dark bristly hairs.  </w:t>
      </w:r>
    </w:p>
    <w:p w14:paraId="3E4B9918"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53D0801"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All stored product pests are an unsightly nuisance.  They damage food by contaminating it with their bodies and waste material, and can compromise the smell and taste of food.  Secondary contamination can occur from these pests introducing bacteria and microbes into the food.  </w:t>
      </w:r>
    </w:p>
    <w:p w14:paraId="416909D8"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EF24795"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FB0E7F5"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0BF911F"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02F3A7D"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EE39A48"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CA2CA4B"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0C378F1E"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5AB8A7E" w14:textId="2E4B5F8C" w:rsidR="00763411" w:rsidRPr="000D2506" w:rsidRDefault="002C2CBF"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lastRenderedPageBreak/>
        <w:t>Inspection, Sanitation, and Monitoring</w:t>
      </w:r>
    </w:p>
    <w:p w14:paraId="50ECFA9C"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Eliminating a building or residence of stored product pests is time consuming and requires persistent monitoring.  The areas infested must be evaluated for how effectively they </w:t>
      </w:r>
      <w:r w:rsidR="0044236F" w:rsidRPr="000D2506">
        <w:rPr>
          <w:rFonts w:ascii="Times New Roman" w:eastAsia="Times New Roman" w:hAnsi="Times New Roman" w:cs="Times New Roman"/>
          <w:color w:val="000000"/>
          <w:sz w:val="24"/>
          <w:szCs w:val="24"/>
        </w:rPr>
        <w:t xml:space="preserve">are being cleaned; </w:t>
      </w:r>
      <w:r w:rsidRPr="000D2506">
        <w:rPr>
          <w:rFonts w:ascii="Times New Roman" w:eastAsia="Times New Roman" w:hAnsi="Times New Roman" w:cs="Times New Roman"/>
          <w:color w:val="000000"/>
          <w:sz w:val="24"/>
          <w:szCs w:val="24"/>
        </w:rPr>
        <w:t>unless the area is rid of the pests, it can be subject to re</w:t>
      </w:r>
      <w:r w:rsidR="002C2CBF" w:rsidRPr="000D2506">
        <w:rPr>
          <w:rFonts w:ascii="Times New Roman" w:eastAsia="Times New Roman" w:hAnsi="Times New Roman" w:cs="Times New Roman"/>
          <w:color w:val="000000"/>
          <w:sz w:val="24"/>
          <w:szCs w:val="24"/>
        </w:rPr>
        <w:t>-</w:t>
      </w:r>
      <w:r w:rsidRPr="000D2506">
        <w:rPr>
          <w:rFonts w:ascii="Times New Roman" w:eastAsia="Times New Roman" w:hAnsi="Times New Roman" w:cs="Times New Roman"/>
          <w:color w:val="000000"/>
          <w:sz w:val="24"/>
          <w:szCs w:val="24"/>
        </w:rPr>
        <w:t>infestation.  </w:t>
      </w:r>
    </w:p>
    <w:p w14:paraId="2E570FCF"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D064992" w14:textId="77777777" w:rsidR="00763411" w:rsidRPr="000D2506" w:rsidRDefault="00763411" w:rsidP="00763411">
      <w:pPr>
        <w:numPr>
          <w:ilvl w:val="0"/>
          <w:numId w:val="90"/>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Evaluate all food products for contamination.  All </w:t>
      </w:r>
      <w:r w:rsidR="002C2CBF" w:rsidRPr="000D2506">
        <w:rPr>
          <w:rFonts w:ascii="Times New Roman" w:eastAsia="Times New Roman" w:hAnsi="Times New Roman" w:cs="Times New Roman"/>
          <w:color w:val="000000"/>
          <w:sz w:val="24"/>
          <w:szCs w:val="24"/>
        </w:rPr>
        <w:t xml:space="preserve">infested </w:t>
      </w:r>
      <w:r w:rsidRPr="000D2506">
        <w:rPr>
          <w:rFonts w:ascii="Times New Roman" w:eastAsia="Times New Roman" w:hAnsi="Times New Roman" w:cs="Times New Roman"/>
          <w:color w:val="000000"/>
          <w:sz w:val="24"/>
          <w:szCs w:val="24"/>
        </w:rPr>
        <w:t>food must be thrown out immediately.</w:t>
      </w:r>
    </w:p>
    <w:p w14:paraId="554149EB"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4BD9B15" w14:textId="117A7A5A" w:rsidR="00763411" w:rsidRPr="000D2506" w:rsidRDefault="00763411" w:rsidP="00763411">
      <w:pPr>
        <w:numPr>
          <w:ilvl w:val="0"/>
          <w:numId w:val="9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All remaining food must be stored in airt</w:t>
      </w:r>
      <w:r w:rsidR="00F64A37">
        <w:rPr>
          <w:rFonts w:ascii="Times New Roman" w:eastAsia="Times New Roman" w:hAnsi="Times New Roman" w:cs="Times New Roman"/>
          <w:color w:val="000000"/>
          <w:sz w:val="24"/>
          <w:szCs w:val="24"/>
        </w:rPr>
        <w:t xml:space="preserve">ight, pest proof containers, or </w:t>
      </w:r>
      <w:r w:rsidRPr="000D2506">
        <w:rPr>
          <w:rFonts w:ascii="Times New Roman" w:eastAsia="Times New Roman" w:hAnsi="Times New Roman" w:cs="Times New Roman"/>
          <w:color w:val="000000"/>
          <w:sz w:val="24"/>
          <w:szCs w:val="24"/>
        </w:rPr>
        <w:t>in a refrigerator or freezer.  All food should be checked regularly for infestations that were overlooked. Food products that were open when the pest presence was detected are more susceptible to pests than unopened products.  </w:t>
      </w:r>
    </w:p>
    <w:p w14:paraId="38F33EE2"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6C03E2A" w14:textId="77777777" w:rsidR="00763411" w:rsidRPr="000D2506" w:rsidRDefault="00763411" w:rsidP="00763411">
      <w:pPr>
        <w:numPr>
          <w:ilvl w:val="0"/>
          <w:numId w:val="9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Do not combine old and new products.  This can spread the infestation.</w:t>
      </w:r>
    </w:p>
    <w:p w14:paraId="781DB7D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72259C5" w14:textId="77777777" w:rsidR="00763411" w:rsidRPr="000D2506" w:rsidRDefault="00763411" w:rsidP="00763411">
      <w:pPr>
        <w:numPr>
          <w:ilvl w:val="0"/>
          <w:numId w:val="93"/>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Clean containers prior to placing food inside.</w:t>
      </w:r>
    </w:p>
    <w:p w14:paraId="6BDAA9EA" w14:textId="77777777" w:rsidR="002C2CBF" w:rsidRPr="000D2506" w:rsidRDefault="002C2CBF" w:rsidP="002C2CBF">
      <w:pPr>
        <w:spacing w:after="0" w:line="240" w:lineRule="auto"/>
        <w:ind w:left="720"/>
        <w:textAlignment w:val="baseline"/>
        <w:rPr>
          <w:rFonts w:ascii="Times New Roman" w:eastAsia="Times New Roman" w:hAnsi="Times New Roman" w:cs="Times New Roman"/>
          <w:color w:val="000000"/>
          <w:sz w:val="24"/>
          <w:szCs w:val="24"/>
        </w:rPr>
      </w:pPr>
    </w:p>
    <w:p w14:paraId="3EB55D8F" w14:textId="77777777" w:rsidR="00763411" w:rsidRPr="000D2506" w:rsidRDefault="00763411" w:rsidP="00763411">
      <w:pPr>
        <w:numPr>
          <w:ilvl w:val="0"/>
          <w:numId w:val="9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Vacuum and wash all storage cabinets and surrounding areas where pests were detected.</w:t>
      </w:r>
    </w:p>
    <w:p w14:paraId="4ED311FD"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265E4FD" w14:textId="77777777" w:rsidR="00763411" w:rsidRPr="000D2506" w:rsidRDefault="00763411" w:rsidP="00763411">
      <w:pPr>
        <w:numPr>
          <w:ilvl w:val="0"/>
          <w:numId w:val="95"/>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Depending on the stored product pest detected, there may be a pheromone trap available.  These traps attract pests to containers that typically have a sticky pad that the pests are then trapped on.  Some traps only attract males.  These traps can still be effective if they capture enough males so that the females do not have a mate.  Check traps regularly, and reevaluate food sources for pests when trapped pests are present.</w:t>
      </w:r>
    </w:p>
    <w:p w14:paraId="6A0E7BB9"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8AD62CA" w14:textId="77777777" w:rsidR="00763411" w:rsidRPr="000D2506" w:rsidRDefault="00763411" w:rsidP="00763411">
      <w:pPr>
        <w:numPr>
          <w:ilvl w:val="0"/>
          <w:numId w:val="96"/>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Keep areas around food dry.  Insects are attracted to moisture.  </w:t>
      </w:r>
    </w:p>
    <w:p w14:paraId="3EB3BF84"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0C70685" w14:textId="77777777" w:rsidR="00763411" w:rsidRPr="000D2506" w:rsidRDefault="00763411" w:rsidP="00763411">
      <w:pPr>
        <w:numPr>
          <w:ilvl w:val="0"/>
          <w:numId w:val="97"/>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Check surrounding areas for rodent and bird nests.  Remove them if found.  Pests can breed in these and migrate out to new areas.</w:t>
      </w:r>
    </w:p>
    <w:p w14:paraId="3E51CE72"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369B2BE" w14:textId="77777777" w:rsidR="00763411" w:rsidRPr="000D2506" w:rsidRDefault="00763411" w:rsidP="00763411">
      <w:pPr>
        <w:numPr>
          <w:ilvl w:val="0"/>
          <w:numId w:val="98"/>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For </w:t>
      </w:r>
      <w:proofErr w:type="spellStart"/>
      <w:r w:rsidRPr="000D2506">
        <w:rPr>
          <w:rFonts w:ascii="Times New Roman" w:eastAsia="Times New Roman" w:hAnsi="Times New Roman" w:cs="Times New Roman"/>
          <w:color w:val="000000"/>
          <w:sz w:val="24"/>
          <w:szCs w:val="24"/>
        </w:rPr>
        <w:t>dermestid</w:t>
      </w:r>
      <w:proofErr w:type="spellEnd"/>
      <w:r w:rsidRPr="000D2506">
        <w:rPr>
          <w:rFonts w:ascii="Times New Roman" w:eastAsia="Times New Roman" w:hAnsi="Times New Roman" w:cs="Times New Roman"/>
          <w:color w:val="000000"/>
          <w:sz w:val="24"/>
          <w:szCs w:val="24"/>
        </w:rPr>
        <w:t xml:space="preserve"> beetles, regularly check mounted animals and hides.  If possible, vacuum specimens, or periodical</w:t>
      </w:r>
      <w:r w:rsidR="009A12CF" w:rsidRPr="000D2506">
        <w:rPr>
          <w:rFonts w:ascii="Times New Roman" w:eastAsia="Times New Roman" w:hAnsi="Times New Roman" w:cs="Times New Roman"/>
          <w:color w:val="000000"/>
          <w:sz w:val="24"/>
          <w:szCs w:val="24"/>
        </w:rPr>
        <w:t>ly place them in a freezer for several days.</w:t>
      </w:r>
    </w:p>
    <w:p w14:paraId="68FB203A"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5103EEB" w14:textId="77777777" w:rsidR="00763411" w:rsidRPr="000D2506" w:rsidRDefault="002C2CBF"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Pesticide Control</w:t>
      </w:r>
    </w:p>
    <w:p w14:paraId="5B4A7BC9" w14:textId="77777777" w:rsidR="00763411" w:rsidRPr="000D2506" w:rsidRDefault="00763411" w:rsidP="00373053">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Stored product pests can almost always be controlled using exclusion, elimination, and sanitation.  However, you may occasionally need to apply a pesticide to control a stored product pest, such as the carpet beetle.  If pests are being harbored in void spaces, apply a dust to the area.  When this is not possible, various products can be sprayed as spot treatments beneath rugs and furniture, along baseboards, or around cracks and crevices.  These should only be used in conjunction with sanitation, exclusion, and product elimination.</w:t>
      </w:r>
    </w:p>
    <w:p w14:paraId="537BB39F" w14:textId="77777777" w:rsidR="00373053" w:rsidRDefault="00373053" w:rsidP="00373053">
      <w:pPr>
        <w:spacing w:after="0" w:line="240" w:lineRule="auto"/>
        <w:rPr>
          <w:rFonts w:ascii="Times New Roman" w:eastAsia="Times New Roman" w:hAnsi="Times New Roman" w:cs="Times New Roman"/>
          <w:sz w:val="24"/>
          <w:szCs w:val="24"/>
        </w:rPr>
      </w:pPr>
    </w:p>
    <w:p w14:paraId="4A7A2CB8" w14:textId="77777777" w:rsidR="000A6961" w:rsidRDefault="000A6961" w:rsidP="00373053">
      <w:pPr>
        <w:spacing w:after="0" w:line="240" w:lineRule="auto"/>
        <w:rPr>
          <w:rFonts w:ascii="Times New Roman" w:eastAsia="Times New Roman" w:hAnsi="Times New Roman" w:cs="Times New Roman"/>
          <w:sz w:val="24"/>
          <w:szCs w:val="24"/>
        </w:rPr>
      </w:pPr>
    </w:p>
    <w:p w14:paraId="4C1258DF" w14:textId="77777777" w:rsidR="000A6961" w:rsidRDefault="000A6961" w:rsidP="00373053">
      <w:pPr>
        <w:spacing w:after="0" w:line="240" w:lineRule="auto"/>
        <w:rPr>
          <w:rFonts w:ascii="Times New Roman" w:eastAsia="Times New Roman" w:hAnsi="Times New Roman" w:cs="Times New Roman"/>
          <w:sz w:val="24"/>
          <w:szCs w:val="24"/>
        </w:rPr>
      </w:pPr>
    </w:p>
    <w:p w14:paraId="76E84E88" w14:textId="77777777" w:rsidR="000A6961" w:rsidRDefault="000A6961" w:rsidP="00373053">
      <w:pPr>
        <w:spacing w:after="0" w:line="240" w:lineRule="auto"/>
        <w:rPr>
          <w:rFonts w:ascii="Times New Roman" w:eastAsia="Times New Roman" w:hAnsi="Times New Roman" w:cs="Times New Roman"/>
          <w:sz w:val="24"/>
          <w:szCs w:val="24"/>
        </w:rPr>
      </w:pPr>
    </w:p>
    <w:p w14:paraId="4919AA59" w14:textId="77777777" w:rsidR="000A6961" w:rsidRPr="000D2506" w:rsidRDefault="000A6961" w:rsidP="00373053">
      <w:pPr>
        <w:spacing w:after="0" w:line="240" w:lineRule="auto"/>
        <w:rPr>
          <w:rFonts w:ascii="Times New Roman" w:eastAsia="Times New Roman" w:hAnsi="Times New Roman" w:cs="Times New Roman"/>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4680"/>
        <w:gridCol w:w="4680"/>
      </w:tblGrid>
      <w:tr w:rsidR="00763411" w:rsidRPr="000D2506" w14:paraId="572BB571" w14:textId="77777777" w:rsidTr="00763411">
        <w:trPr>
          <w:trHeight w:val="405"/>
        </w:trPr>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BA6C04A"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rPr>
              <w:lastRenderedPageBreak/>
              <w:t>Stored Product Pest Action Threshold</w:t>
            </w:r>
          </w:p>
        </w:tc>
      </w:tr>
      <w:tr w:rsidR="00763411" w:rsidRPr="000D2506" w14:paraId="505AF3FD"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2DC92BB"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Classrooms and Public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2F5F23E"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N/A</w:t>
            </w:r>
          </w:p>
        </w:tc>
      </w:tr>
      <w:tr w:rsidR="00763411" w:rsidRPr="000D2506" w14:paraId="34E5E40B"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C4F04FB"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Medical Facility</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E7EE362"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(1) per room</w:t>
            </w:r>
          </w:p>
        </w:tc>
      </w:tr>
      <w:tr w:rsidR="00763411" w:rsidRPr="000D2506" w14:paraId="562BC91C"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26A51BC"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Kitchen</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3CE8E08"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(1) per room</w:t>
            </w:r>
          </w:p>
        </w:tc>
      </w:tr>
      <w:tr w:rsidR="00763411" w:rsidRPr="000D2506" w14:paraId="3A80730A"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8CF08EB"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Maintenance and Storage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995FFBA"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Five (5) per room</w:t>
            </w:r>
          </w:p>
        </w:tc>
      </w:tr>
      <w:tr w:rsidR="00763411" w:rsidRPr="000D2506" w14:paraId="3D72AEF6"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CCA12C2"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Grounds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F3E8B4C"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N/A</w:t>
            </w:r>
          </w:p>
        </w:tc>
      </w:tr>
    </w:tbl>
    <w:p w14:paraId="73AEF0BA"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955F5DA"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1C55D6D"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B9DDF09"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2823E33"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99913E0"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309C610D"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7A44000B"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DC29B69"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DD0D6E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FD1018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70349F49"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DCFAE67"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3627B10" w14:textId="77777777" w:rsidR="00E541A3" w:rsidRPr="000D2506" w:rsidRDefault="00E541A3" w:rsidP="00763411">
      <w:pPr>
        <w:spacing w:after="0" w:line="240" w:lineRule="auto"/>
        <w:rPr>
          <w:rFonts w:ascii="Times New Roman" w:eastAsia="Times New Roman" w:hAnsi="Times New Roman" w:cs="Times New Roman"/>
          <w:b/>
          <w:bCs/>
          <w:color w:val="000000"/>
          <w:sz w:val="24"/>
          <w:szCs w:val="24"/>
          <w:u w:val="single"/>
        </w:rPr>
      </w:pPr>
    </w:p>
    <w:p w14:paraId="2E127ECE" w14:textId="77777777" w:rsidR="00680D28" w:rsidRPr="000D2506" w:rsidRDefault="00680D28" w:rsidP="00763411">
      <w:pPr>
        <w:spacing w:after="0" w:line="240" w:lineRule="auto"/>
        <w:rPr>
          <w:rFonts w:ascii="Times New Roman" w:eastAsia="Times New Roman" w:hAnsi="Times New Roman" w:cs="Times New Roman"/>
          <w:b/>
          <w:bCs/>
          <w:color w:val="000000"/>
          <w:sz w:val="24"/>
          <w:szCs w:val="24"/>
          <w:u w:val="single"/>
        </w:rPr>
      </w:pPr>
    </w:p>
    <w:p w14:paraId="16975E75" w14:textId="77777777" w:rsidR="00680D28" w:rsidRPr="000D2506" w:rsidRDefault="00680D28" w:rsidP="00763411">
      <w:pPr>
        <w:spacing w:after="0" w:line="240" w:lineRule="auto"/>
        <w:rPr>
          <w:rFonts w:ascii="Times New Roman" w:eastAsia="Times New Roman" w:hAnsi="Times New Roman" w:cs="Times New Roman"/>
          <w:b/>
          <w:bCs/>
          <w:color w:val="000000"/>
          <w:sz w:val="24"/>
          <w:szCs w:val="24"/>
          <w:u w:val="single"/>
        </w:rPr>
      </w:pPr>
    </w:p>
    <w:p w14:paraId="480F7C21" w14:textId="77777777" w:rsidR="00680D28" w:rsidRPr="000D2506" w:rsidRDefault="00680D28" w:rsidP="00763411">
      <w:pPr>
        <w:spacing w:after="0" w:line="240" w:lineRule="auto"/>
        <w:rPr>
          <w:rFonts w:ascii="Times New Roman" w:eastAsia="Times New Roman" w:hAnsi="Times New Roman" w:cs="Times New Roman"/>
          <w:b/>
          <w:bCs/>
          <w:color w:val="000000"/>
          <w:sz w:val="24"/>
          <w:szCs w:val="24"/>
          <w:u w:val="single"/>
        </w:rPr>
      </w:pPr>
    </w:p>
    <w:p w14:paraId="1519DEB9" w14:textId="77777777" w:rsidR="00680D28" w:rsidRPr="000D2506" w:rsidRDefault="00680D28" w:rsidP="00763411">
      <w:pPr>
        <w:spacing w:after="0" w:line="240" w:lineRule="auto"/>
        <w:rPr>
          <w:rFonts w:ascii="Times New Roman" w:eastAsia="Times New Roman" w:hAnsi="Times New Roman" w:cs="Times New Roman"/>
          <w:b/>
          <w:bCs/>
          <w:color w:val="000000"/>
          <w:sz w:val="24"/>
          <w:szCs w:val="24"/>
          <w:u w:val="single"/>
        </w:rPr>
      </w:pPr>
    </w:p>
    <w:p w14:paraId="1C8225CB" w14:textId="77777777" w:rsidR="00680D28" w:rsidRPr="000D2506" w:rsidRDefault="00680D28" w:rsidP="00763411">
      <w:pPr>
        <w:spacing w:after="0" w:line="240" w:lineRule="auto"/>
        <w:rPr>
          <w:rFonts w:ascii="Times New Roman" w:eastAsia="Times New Roman" w:hAnsi="Times New Roman" w:cs="Times New Roman"/>
          <w:b/>
          <w:bCs/>
          <w:color w:val="000000"/>
          <w:sz w:val="24"/>
          <w:szCs w:val="24"/>
          <w:u w:val="single"/>
        </w:rPr>
      </w:pPr>
    </w:p>
    <w:p w14:paraId="78A8E43B"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0248ABB7"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38F03DC2"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37E10BF"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65554FD"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52AA5370"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6B4FCE3F"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6FA82991"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214F820F"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023D3FF6"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02CB70ED"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51B7DC30"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586EEBC"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4815133"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2015067E"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61A6D814"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417DFE4" w14:textId="77777777" w:rsidR="00763411" w:rsidRPr="000D2506" w:rsidRDefault="00763411" w:rsidP="003A01EF">
      <w:pPr>
        <w:pStyle w:val="Style2"/>
      </w:pPr>
      <w:bookmarkStart w:id="65" w:name="_Toc451498162"/>
      <w:r w:rsidRPr="000D2506">
        <w:lastRenderedPageBreak/>
        <w:t>Pillbugs and Sowbugs</w:t>
      </w:r>
      <w:bookmarkEnd w:id="65"/>
    </w:p>
    <w:p w14:paraId="62F507D1" w14:textId="1194D932"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Pillbugs and sowbugs are not actually insects, but rather isopods, which are categorized withi</w:t>
      </w:r>
      <w:r w:rsidR="008574CB" w:rsidRPr="000D2506">
        <w:rPr>
          <w:rFonts w:ascii="Times New Roman" w:eastAsia="Times New Roman" w:hAnsi="Times New Roman" w:cs="Times New Roman"/>
          <w:color w:val="000000"/>
          <w:sz w:val="24"/>
          <w:szCs w:val="24"/>
        </w:rPr>
        <w:t xml:space="preserve">n Crustacea.  They are </w:t>
      </w:r>
      <w:r w:rsidRPr="000D2506">
        <w:rPr>
          <w:rFonts w:ascii="Times New Roman" w:eastAsia="Times New Roman" w:hAnsi="Times New Roman" w:cs="Times New Roman"/>
          <w:color w:val="000000"/>
          <w:sz w:val="24"/>
          <w:szCs w:val="24"/>
        </w:rPr>
        <w:t xml:space="preserve">crustaceans that are adapted to living in terrestrial habitats, and spend their entire lives on land.  They do not have wings, are gray to brown colored, oval-shaped, and have bodies that look like overlapping </w:t>
      </w:r>
      <w:r w:rsidR="002C2CBF" w:rsidRPr="000D2506">
        <w:rPr>
          <w:rFonts w:ascii="Times New Roman" w:eastAsia="Times New Roman" w:hAnsi="Times New Roman" w:cs="Times New Roman"/>
          <w:color w:val="000000"/>
          <w:sz w:val="24"/>
          <w:szCs w:val="24"/>
        </w:rPr>
        <w:t>armored</w:t>
      </w:r>
      <w:r w:rsidRPr="000D2506">
        <w:rPr>
          <w:rFonts w:ascii="Times New Roman" w:eastAsia="Times New Roman" w:hAnsi="Times New Roman" w:cs="Times New Roman"/>
          <w:color w:val="000000"/>
          <w:sz w:val="24"/>
          <w:szCs w:val="24"/>
        </w:rPr>
        <w:t xml:space="preserve"> plates.  Although typically found outside feeding on decaying organic matter</w:t>
      </w:r>
      <w:r w:rsidR="000F1D06">
        <w:rPr>
          <w:rFonts w:ascii="Times New Roman" w:eastAsia="Times New Roman" w:hAnsi="Times New Roman" w:cs="Times New Roman"/>
          <w:color w:val="000000"/>
          <w:sz w:val="24"/>
          <w:szCs w:val="24"/>
          <w:vertAlign w:val="superscript"/>
        </w:rPr>
        <w:t>40</w:t>
      </w:r>
      <w:r w:rsidRPr="000D2506">
        <w:rPr>
          <w:rFonts w:ascii="Times New Roman" w:eastAsia="Times New Roman" w:hAnsi="Times New Roman" w:cs="Times New Roman"/>
          <w:color w:val="000000"/>
          <w:sz w:val="24"/>
          <w:szCs w:val="24"/>
        </w:rPr>
        <w:t>, they can be occasional pests if found indoors near sources of water.  Generally pillbugs are beneficial to the ecosystem for their ability to break down organic material.  Pillbugs are also commonly known as “roly-polys,” for their propensity to curl tightly into a ball.  Sowbugs, or “woodlice,” can be distinguished from pillbugs in their inability to assume this position, and for the two tail-like projections at the end of their bodies.</w:t>
      </w:r>
    </w:p>
    <w:p w14:paraId="6D39BC88"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B02A4EA" w14:textId="0B71C6B6"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Both pillbugs and sowbugs are most active at night, move slowly, and can be found near moisture</w:t>
      </w:r>
      <w:r w:rsidR="000F1D06">
        <w:rPr>
          <w:rFonts w:ascii="Times New Roman" w:eastAsia="Times New Roman" w:hAnsi="Times New Roman" w:cs="Times New Roman"/>
          <w:color w:val="000000"/>
          <w:sz w:val="24"/>
          <w:szCs w:val="24"/>
          <w:vertAlign w:val="superscript"/>
        </w:rPr>
        <w:t>41</w:t>
      </w:r>
      <w:r w:rsidRPr="000D2506">
        <w:rPr>
          <w:rFonts w:ascii="Times New Roman" w:eastAsia="Times New Roman" w:hAnsi="Times New Roman" w:cs="Times New Roman"/>
          <w:color w:val="000000"/>
          <w:sz w:val="24"/>
          <w:szCs w:val="24"/>
        </w:rPr>
        <w:t xml:space="preserve">.  They can readily be found under rocks, logs, leaves, trash, </w:t>
      </w:r>
      <w:r w:rsidR="00F64A37" w:rsidRPr="000D2506">
        <w:rPr>
          <w:rFonts w:ascii="Times New Roman" w:eastAsia="Times New Roman" w:hAnsi="Times New Roman" w:cs="Times New Roman"/>
          <w:color w:val="000000"/>
          <w:sz w:val="24"/>
          <w:szCs w:val="24"/>
        </w:rPr>
        <w:t>and vegetation</w:t>
      </w:r>
      <w:r w:rsidRPr="000D2506">
        <w:rPr>
          <w:rFonts w:ascii="Times New Roman" w:eastAsia="Times New Roman" w:hAnsi="Times New Roman" w:cs="Times New Roman"/>
          <w:color w:val="000000"/>
          <w:sz w:val="24"/>
          <w:szCs w:val="24"/>
        </w:rPr>
        <w:t>, in topsoil, mulch, and grass clippings.  Without moisture, they will quickly die.  </w:t>
      </w:r>
    </w:p>
    <w:p w14:paraId="0F7D9A6C"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099ECE9" w14:textId="1B24D1C7" w:rsidR="00763411" w:rsidRPr="000D2506" w:rsidRDefault="00F64A37" w:rsidP="0076341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u w:val="single"/>
        </w:rPr>
        <w:t>Inspection</w:t>
      </w:r>
      <w:r w:rsidR="002C2CBF" w:rsidRPr="000D2506">
        <w:rPr>
          <w:rFonts w:ascii="Times New Roman" w:eastAsia="Times New Roman" w:hAnsi="Times New Roman" w:cs="Times New Roman"/>
          <w:b/>
          <w:bCs/>
          <w:color w:val="000000"/>
          <w:sz w:val="24"/>
          <w:szCs w:val="24"/>
          <w:u w:val="single"/>
        </w:rPr>
        <w:t xml:space="preserve"> and Mechanical Control</w:t>
      </w:r>
    </w:p>
    <w:p w14:paraId="0C229205" w14:textId="6E9080E4" w:rsidR="00763411" w:rsidRPr="000D2506" w:rsidRDefault="00763411" w:rsidP="00763411">
      <w:pPr>
        <w:numPr>
          <w:ilvl w:val="0"/>
          <w:numId w:val="9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These occasional pests are indications of </w:t>
      </w:r>
      <w:r w:rsidR="00F64A37">
        <w:rPr>
          <w:rFonts w:ascii="Times New Roman" w:eastAsia="Times New Roman" w:hAnsi="Times New Roman" w:cs="Times New Roman"/>
          <w:color w:val="000000"/>
          <w:sz w:val="24"/>
          <w:szCs w:val="24"/>
        </w:rPr>
        <w:t xml:space="preserve">excess </w:t>
      </w:r>
      <w:r w:rsidRPr="000D2506">
        <w:rPr>
          <w:rFonts w:ascii="Times New Roman" w:eastAsia="Times New Roman" w:hAnsi="Times New Roman" w:cs="Times New Roman"/>
          <w:color w:val="000000"/>
          <w:sz w:val="24"/>
          <w:szCs w:val="24"/>
        </w:rPr>
        <w:t>moisture and a need for more complete exclusion.  Focus attention on how they are accessing the interior of a facility.  Seal cracks and crevices, replace door sweeps, and seal around drains.  </w:t>
      </w:r>
    </w:p>
    <w:p w14:paraId="2548887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AA7C4A5" w14:textId="77777777" w:rsidR="00763411" w:rsidRPr="000D2506" w:rsidRDefault="00763411" w:rsidP="00763411">
      <w:pPr>
        <w:numPr>
          <w:ilvl w:val="0"/>
          <w:numId w:val="100"/>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On the exterior, aerate mulch by raking, don’t overwater plants, clean up debris around the facility, and fix water leaks.  </w:t>
      </w:r>
    </w:p>
    <w:p w14:paraId="412FED78"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6B5F446" w14:textId="77777777" w:rsidR="00763411" w:rsidRPr="000D2506" w:rsidRDefault="00763411" w:rsidP="00763411">
      <w:pPr>
        <w:numPr>
          <w:ilvl w:val="0"/>
          <w:numId w:val="10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Individuals that do make their way inside can be swept up and removed.</w:t>
      </w:r>
    </w:p>
    <w:p w14:paraId="6D691FE8"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4F9F87F"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34BF0BA9"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02F1F0C"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AC6E23B"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AE1C73A"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2A4D51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88F7EBE"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3FDF904"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146FEEB"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BAE6FDD"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E0639BD"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FE1FA4D"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B4C325E"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5350430"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DEE5637"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B6E5F57"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744C3A89"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B6E80DF"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952C274"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6FAB502"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8BC5BF8"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0B431D96" w14:textId="77777777" w:rsidR="00763411" w:rsidRPr="000D2506" w:rsidRDefault="00763411" w:rsidP="003A01EF">
      <w:pPr>
        <w:pStyle w:val="Style2"/>
      </w:pPr>
      <w:bookmarkStart w:id="66" w:name="_Toc451498163"/>
      <w:r w:rsidRPr="000D2506">
        <w:lastRenderedPageBreak/>
        <w:t>Crickets</w:t>
      </w:r>
      <w:bookmarkEnd w:id="66"/>
    </w:p>
    <w:p w14:paraId="28D2ADD4" w14:textId="1575F09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Crickets are a common household invader.  They spend most of their life outside where they</w:t>
      </w:r>
      <w:r w:rsidR="009C10E0" w:rsidRPr="000D2506">
        <w:rPr>
          <w:rFonts w:ascii="Times New Roman" w:eastAsia="Times New Roman" w:hAnsi="Times New Roman" w:cs="Times New Roman"/>
          <w:color w:val="000000"/>
          <w:sz w:val="24"/>
          <w:szCs w:val="24"/>
        </w:rPr>
        <w:t xml:space="preserve"> feed, reproduce, and develop.  T</w:t>
      </w:r>
      <w:r w:rsidRPr="000D2506">
        <w:rPr>
          <w:rFonts w:ascii="Times New Roman" w:eastAsia="Times New Roman" w:hAnsi="Times New Roman" w:cs="Times New Roman"/>
          <w:color w:val="000000"/>
          <w:sz w:val="24"/>
          <w:szCs w:val="24"/>
        </w:rPr>
        <w:t>hey can wander indoors and become a nuisance</w:t>
      </w:r>
      <w:r w:rsidR="009C10E0" w:rsidRPr="000D2506">
        <w:rPr>
          <w:rFonts w:ascii="Times New Roman" w:hAnsi="Times New Roman" w:cs="Times New Roman"/>
          <w:sz w:val="24"/>
          <w:szCs w:val="24"/>
        </w:rPr>
        <w:t xml:space="preserve"> </w:t>
      </w:r>
      <w:r w:rsidR="009C10E0" w:rsidRPr="000D2506">
        <w:rPr>
          <w:rFonts w:ascii="Times New Roman" w:eastAsia="Times New Roman" w:hAnsi="Times New Roman" w:cs="Times New Roman"/>
          <w:color w:val="000000"/>
          <w:sz w:val="24"/>
          <w:szCs w:val="24"/>
        </w:rPr>
        <w:t>during certain portions of the year, typically late summer and early fall</w:t>
      </w:r>
      <w:r w:rsidRPr="000D2506">
        <w:rPr>
          <w:rFonts w:ascii="Times New Roman" w:eastAsia="Times New Roman" w:hAnsi="Times New Roman" w:cs="Times New Roman"/>
          <w:color w:val="000000"/>
          <w:sz w:val="24"/>
          <w:szCs w:val="24"/>
        </w:rPr>
        <w:t>.  Crickets have a characteristic chirping sound that most males make to attract a female mate.  Chirping sounds are created by stridulation.  A file-like structure is located on the edge of the large vein that runs down the center of the forewing, and a scraper is located on the end of the forewing.  The cricket rasps the two structures together rhythmically, and the sound is resonated and amplified by a ‘harp,’ which is the heavily sclerotized, center part of the forewing</w:t>
      </w:r>
      <w:r w:rsidR="000F1D06">
        <w:rPr>
          <w:rFonts w:ascii="Times New Roman" w:eastAsia="Times New Roman" w:hAnsi="Times New Roman" w:cs="Times New Roman"/>
          <w:color w:val="000000"/>
          <w:sz w:val="24"/>
          <w:szCs w:val="24"/>
          <w:vertAlign w:val="superscript"/>
        </w:rPr>
        <w:t>42</w:t>
      </w:r>
      <w:r w:rsidRPr="000D2506">
        <w:rPr>
          <w:rFonts w:ascii="Times New Roman" w:eastAsia="Times New Roman" w:hAnsi="Times New Roman" w:cs="Times New Roman"/>
          <w:color w:val="000000"/>
          <w:sz w:val="24"/>
          <w:szCs w:val="24"/>
        </w:rPr>
        <w:t>.  The sound is fairly loud, and attracts fem</w:t>
      </w:r>
      <w:r w:rsidR="00B75E30" w:rsidRPr="000D2506">
        <w:rPr>
          <w:rFonts w:ascii="Times New Roman" w:eastAsia="Times New Roman" w:hAnsi="Times New Roman" w:cs="Times New Roman"/>
          <w:color w:val="000000"/>
          <w:sz w:val="24"/>
          <w:szCs w:val="24"/>
        </w:rPr>
        <w:t>ales</w:t>
      </w:r>
      <w:r w:rsidRPr="000D2506">
        <w:rPr>
          <w:rFonts w:ascii="Times New Roman" w:eastAsia="Times New Roman" w:hAnsi="Times New Roman" w:cs="Times New Roman"/>
          <w:color w:val="000000"/>
          <w:sz w:val="24"/>
          <w:szCs w:val="24"/>
        </w:rPr>
        <w:t>.  Several different songs are used in some species of crickets to deter other males, call, mate, and celebrate mating</w:t>
      </w:r>
      <w:r w:rsidR="00D51470" w:rsidRPr="000D2506">
        <w:rPr>
          <w:rFonts w:ascii="Times New Roman" w:eastAsia="Times New Roman" w:hAnsi="Times New Roman" w:cs="Times New Roman"/>
          <w:color w:val="000000"/>
          <w:sz w:val="24"/>
          <w:szCs w:val="24"/>
        </w:rPr>
        <w:t>.  C</w:t>
      </w:r>
      <w:r w:rsidRPr="000D2506">
        <w:rPr>
          <w:rFonts w:ascii="Times New Roman" w:eastAsia="Times New Roman" w:hAnsi="Times New Roman" w:cs="Times New Roman"/>
          <w:color w:val="000000"/>
          <w:sz w:val="24"/>
          <w:szCs w:val="24"/>
        </w:rPr>
        <w:t>ricket chirping can also be used as a tool to determine what temperature it is.  The rate of chirping can increase at higher temperatures, and decrease at lower temperatures</w:t>
      </w:r>
      <w:r w:rsidR="000F1D06">
        <w:rPr>
          <w:rFonts w:ascii="Times New Roman" w:eastAsia="Times New Roman" w:hAnsi="Times New Roman" w:cs="Times New Roman"/>
          <w:color w:val="000000"/>
          <w:sz w:val="24"/>
          <w:szCs w:val="24"/>
          <w:vertAlign w:val="superscript"/>
        </w:rPr>
        <w:t>42</w:t>
      </w:r>
      <w:r w:rsidRPr="000D2506">
        <w:rPr>
          <w:rFonts w:ascii="Times New Roman" w:eastAsia="Times New Roman" w:hAnsi="Times New Roman" w:cs="Times New Roman"/>
          <w:color w:val="000000"/>
          <w:sz w:val="24"/>
          <w:szCs w:val="24"/>
        </w:rPr>
        <w:t>.  </w:t>
      </w:r>
    </w:p>
    <w:p w14:paraId="3563698B"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1D4D6EF"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Cricket bodies are cylindrically shaped, have long antennae, and large, powerful hind legs that are used for jumping.  They range in color from white, green, brown, tan, and black.  They can be found in many habitats, and are usually nocturnal.  Most crickets can </w:t>
      </w:r>
      <w:r w:rsidR="009C10E0" w:rsidRPr="000D2506">
        <w:rPr>
          <w:rFonts w:ascii="Times New Roman" w:eastAsia="Times New Roman" w:hAnsi="Times New Roman" w:cs="Times New Roman"/>
          <w:color w:val="000000"/>
          <w:sz w:val="24"/>
          <w:szCs w:val="24"/>
        </w:rPr>
        <w:t>fly;</w:t>
      </w:r>
      <w:r w:rsidRPr="000D2506">
        <w:rPr>
          <w:rFonts w:ascii="Times New Roman" w:eastAsia="Times New Roman" w:hAnsi="Times New Roman" w:cs="Times New Roman"/>
          <w:color w:val="000000"/>
          <w:sz w:val="24"/>
          <w:szCs w:val="24"/>
        </w:rPr>
        <w:t xml:space="preserve"> so</w:t>
      </w:r>
      <w:r w:rsidR="009C10E0" w:rsidRPr="000D2506">
        <w:rPr>
          <w:rFonts w:ascii="Times New Roman" w:eastAsia="Times New Roman" w:hAnsi="Times New Roman" w:cs="Times New Roman"/>
          <w:color w:val="000000"/>
          <w:sz w:val="24"/>
          <w:szCs w:val="24"/>
        </w:rPr>
        <w:t>me efficiently, some</w:t>
      </w:r>
      <w:r w:rsidRPr="000D2506">
        <w:rPr>
          <w:rFonts w:ascii="Times New Roman" w:eastAsia="Times New Roman" w:hAnsi="Times New Roman" w:cs="Times New Roman"/>
          <w:color w:val="000000"/>
          <w:sz w:val="24"/>
          <w:szCs w:val="24"/>
        </w:rPr>
        <w:t xml:space="preserve"> clums</w:t>
      </w:r>
      <w:r w:rsidR="009C10E0" w:rsidRPr="000D2506">
        <w:rPr>
          <w:rFonts w:ascii="Times New Roman" w:eastAsia="Times New Roman" w:hAnsi="Times New Roman" w:cs="Times New Roman"/>
          <w:color w:val="000000"/>
          <w:sz w:val="24"/>
          <w:szCs w:val="24"/>
        </w:rPr>
        <w:t>il</w:t>
      </w:r>
      <w:r w:rsidRPr="000D2506">
        <w:rPr>
          <w:rFonts w:ascii="Times New Roman" w:eastAsia="Times New Roman" w:hAnsi="Times New Roman" w:cs="Times New Roman"/>
          <w:color w:val="000000"/>
          <w:sz w:val="24"/>
          <w:szCs w:val="24"/>
        </w:rPr>
        <w:t xml:space="preserve">y.  They are omnivorous, and have strong mouthparts that can chew a wide range of organic food, including flowers, fruit, </w:t>
      </w:r>
      <w:proofErr w:type="gramStart"/>
      <w:r w:rsidRPr="000D2506">
        <w:rPr>
          <w:rFonts w:ascii="Times New Roman" w:eastAsia="Times New Roman" w:hAnsi="Times New Roman" w:cs="Times New Roman"/>
          <w:color w:val="000000"/>
          <w:sz w:val="24"/>
          <w:szCs w:val="24"/>
        </w:rPr>
        <w:t>leaves</w:t>
      </w:r>
      <w:proofErr w:type="gramEnd"/>
      <w:r w:rsidRPr="000D2506">
        <w:rPr>
          <w:rFonts w:ascii="Times New Roman" w:eastAsia="Times New Roman" w:hAnsi="Times New Roman" w:cs="Times New Roman"/>
          <w:color w:val="000000"/>
          <w:sz w:val="24"/>
          <w:szCs w:val="24"/>
        </w:rPr>
        <w:t>, seedlings, grasses, fungi, and other insects. Crickets have not been implicated in carrying diseases.  </w:t>
      </w:r>
    </w:p>
    <w:p w14:paraId="1D4655B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E52D427"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Beyond chirping, crickets can be a nuisance for their gregarious gathering near </w:t>
      </w:r>
      <w:r w:rsidR="009C10E0" w:rsidRPr="000D2506">
        <w:rPr>
          <w:rFonts w:ascii="Times New Roman" w:eastAsia="Times New Roman" w:hAnsi="Times New Roman" w:cs="Times New Roman"/>
          <w:color w:val="000000"/>
          <w:sz w:val="24"/>
          <w:szCs w:val="24"/>
        </w:rPr>
        <w:t xml:space="preserve">building </w:t>
      </w:r>
      <w:r w:rsidRPr="000D2506">
        <w:rPr>
          <w:rFonts w:ascii="Times New Roman" w:eastAsia="Times New Roman" w:hAnsi="Times New Roman" w:cs="Times New Roman"/>
          <w:color w:val="000000"/>
          <w:sz w:val="24"/>
          <w:szCs w:val="24"/>
        </w:rPr>
        <w:t>fou</w:t>
      </w:r>
      <w:r w:rsidR="009C10E0" w:rsidRPr="000D2506">
        <w:rPr>
          <w:rFonts w:ascii="Times New Roman" w:eastAsia="Times New Roman" w:hAnsi="Times New Roman" w:cs="Times New Roman"/>
          <w:color w:val="000000"/>
          <w:sz w:val="24"/>
          <w:szCs w:val="24"/>
        </w:rPr>
        <w:t>ndations and doors</w:t>
      </w:r>
      <w:r w:rsidRPr="000D2506">
        <w:rPr>
          <w:rFonts w:ascii="Times New Roman" w:eastAsia="Times New Roman" w:hAnsi="Times New Roman" w:cs="Times New Roman"/>
          <w:color w:val="000000"/>
          <w:sz w:val="24"/>
          <w:szCs w:val="24"/>
        </w:rPr>
        <w:t>.  They will enter buildings through cracks and crevices, and are typically found in moist, dark areas of a building, such as kitchens, bathrooms, basements, and mechanical rooms.</w:t>
      </w:r>
    </w:p>
    <w:p w14:paraId="3AA1960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404D39E" w14:textId="5BA45BE0" w:rsidR="00763411" w:rsidRPr="000D2506" w:rsidRDefault="00F64A37" w:rsidP="0076341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u w:val="single"/>
        </w:rPr>
        <w:t>Inspection, Exclusion</w:t>
      </w:r>
      <w:r w:rsidR="009C10E0" w:rsidRPr="000D2506">
        <w:rPr>
          <w:rFonts w:ascii="Times New Roman" w:eastAsia="Times New Roman" w:hAnsi="Times New Roman" w:cs="Times New Roman"/>
          <w:b/>
          <w:bCs/>
          <w:color w:val="000000"/>
          <w:sz w:val="24"/>
          <w:szCs w:val="24"/>
          <w:u w:val="single"/>
        </w:rPr>
        <w:t>, Sanitation</w:t>
      </w:r>
    </w:p>
    <w:p w14:paraId="28374F22"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Because crickets are a seasonal issue, most control is centered </w:t>
      </w:r>
      <w:r w:rsidR="009C10E0" w:rsidRPr="000D2506">
        <w:rPr>
          <w:rFonts w:ascii="Times New Roman" w:eastAsia="Times New Roman" w:hAnsi="Times New Roman" w:cs="Times New Roman"/>
          <w:color w:val="000000"/>
          <w:sz w:val="24"/>
          <w:szCs w:val="24"/>
        </w:rPr>
        <w:t>on</w:t>
      </w:r>
      <w:r w:rsidRPr="000D2506">
        <w:rPr>
          <w:rFonts w:ascii="Times New Roman" w:eastAsia="Times New Roman" w:hAnsi="Times New Roman" w:cs="Times New Roman"/>
          <w:color w:val="000000"/>
          <w:sz w:val="24"/>
          <w:szCs w:val="24"/>
        </w:rPr>
        <w:t xml:space="preserve"> prevention rather than corrective maintenance.  </w:t>
      </w:r>
    </w:p>
    <w:p w14:paraId="6CE3930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18D79C4" w14:textId="77777777" w:rsidR="00763411" w:rsidRPr="000D2506" w:rsidRDefault="00763411" w:rsidP="00763411">
      <w:pPr>
        <w:numPr>
          <w:ilvl w:val="0"/>
          <w:numId w:val="10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Determine where crickets are entering the building.  Caulk or repair all cracks, crevices, and gaps that could provide entrance into the building.  Concentrate attention around the foundation, windows, and doors.  Install door sweeps to prevent crickets from crawling under doors.</w:t>
      </w:r>
    </w:p>
    <w:p w14:paraId="5B8553C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4ECEC91" w14:textId="77777777" w:rsidR="00763411" w:rsidRPr="000D2506" w:rsidRDefault="00763411" w:rsidP="00763411">
      <w:pPr>
        <w:numPr>
          <w:ilvl w:val="0"/>
          <w:numId w:val="103"/>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Repair leaky plumbing both indoors and outdoors.  Moist environments provide ideal conditions for insect growth and survival success.</w:t>
      </w:r>
    </w:p>
    <w:p w14:paraId="303C2B47"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F5509E7" w14:textId="77777777" w:rsidR="00763411" w:rsidRPr="000D2506" w:rsidRDefault="00763411" w:rsidP="00763411">
      <w:pPr>
        <w:numPr>
          <w:ilvl w:val="0"/>
          <w:numId w:val="10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Address moisture issues by ventilating the areas affected, and using a dehumidifier when necessary.</w:t>
      </w:r>
    </w:p>
    <w:p w14:paraId="4C69A4DB"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BE63968" w14:textId="77777777" w:rsidR="00763411" w:rsidRPr="000D2506" w:rsidRDefault="00763411" w:rsidP="00763411">
      <w:pPr>
        <w:numPr>
          <w:ilvl w:val="0"/>
          <w:numId w:val="105"/>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Reduce clutter indoors by removing unnecessary boxes, paper, and storage material.  This can minimize areas where crickets will hide.</w:t>
      </w:r>
    </w:p>
    <w:p w14:paraId="1A35081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F838AB4" w14:textId="77777777" w:rsidR="00763411" w:rsidRPr="000D2506" w:rsidRDefault="00763411" w:rsidP="00763411">
      <w:pPr>
        <w:numPr>
          <w:ilvl w:val="0"/>
          <w:numId w:val="106"/>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Place sticky traps on the interior around entrances to determine how large the invading population is, in order to determine if a pesticide application is necessary.</w:t>
      </w:r>
    </w:p>
    <w:p w14:paraId="746D185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84CCD74" w14:textId="77777777" w:rsidR="00763411" w:rsidRPr="000D2506" w:rsidRDefault="00763411" w:rsidP="00763411">
      <w:pPr>
        <w:numPr>
          <w:ilvl w:val="0"/>
          <w:numId w:val="107"/>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Keep all doors closed.  Do not prop doors open, especially at night.  </w:t>
      </w:r>
    </w:p>
    <w:p w14:paraId="5572A5F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A56ECB9" w14:textId="77777777" w:rsidR="00763411" w:rsidRPr="000D2506" w:rsidRDefault="00763411" w:rsidP="00763411">
      <w:pPr>
        <w:numPr>
          <w:ilvl w:val="0"/>
          <w:numId w:val="108"/>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Have the area around the facility regularly maintained.  Mow grasses, control weeds, and maintain mulch.  Plants should not be located too near the building.</w:t>
      </w:r>
    </w:p>
    <w:p w14:paraId="63C43AD0"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A1133F2" w14:textId="77777777" w:rsidR="00763411" w:rsidRPr="000D2506" w:rsidRDefault="00763411" w:rsidP="00763411">
      <w:pPr>
        <w:numPr>
          <w:ilvl w:val="0"/>
          <w:numId w:val="10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Remove debris and objects that are located near a facility that the crickets can use as </w:t>
      </w:r>
      <w:r w:rsidR="009C10E0" w:rsidRPr="000D2506">
        <w:rPr>
          <w:rFonts w:ascii="Times New Roman" w:eastAsia="Times New Roman" w:hAnsi="Times New Roman" w:cs="Times New Roman"/>
          <w:color w:val="000000"/>
          <w:sz w:val="24"/>
          <w:szCs w:val="24"/>
        </w:rPr>
        <w:t>a refuge</w:t>
      </w:r>
      <w:r w:rsidRPr="000D2506">
        <w:rPr>
          <w:rFonts w:ascii="Times New Roman" w:eastAsia="Times New Roman" w:hAnsi="Times New Roman" w:cs="Times New Roman"/>
          <w:color w:val="000000"/>
          <w:sz w:val="24"/>
          <w:szCs w:val="24"/>
        </w:rPr>
        <w:t>.  Examples include piles of wood, building materials, and garbage cans.</w:t>
      </w:r>
    </w:p>
    <w:p w14:paraId="0102CAD2"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32B9029" w14:textId="77777777" w:rsidR="00763411" w:rsidRPr="000D2506" w:rsidRDefault="00763411" w:rsidP="00763411">
      <w:pPr>
        <w:numPr>
          <w:ilvl w:val="0"/>
          <w:numId w:val="110"/>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Crickets are strongly attracted to </w:t>
      </w:r>
      <w:r w:rsidR="009C10E0" w:rsidRPr="000D2506">
        <w:rPr>
          <w:rFonts w:ascii="Times New Roman" w:eastAsia="Times New Roman" w:hAnsi="Times New Roman" w:cs="Times New Roman"/>
          <w:color w:val="000000"/>
          <w:sz w:val="24"/>
          <w:szCs w:val="24"/>
        </w:rPr>
        <w:t>light.  Have unnecessary lights</w:t>
      </w:r>
      <w:r w:rsidRPr="000D2506">
        <w:rPr>
          <w:rFonts w:ascii="Times New Roman" w:eastAsia="Times New Roman" w:hAnsi="Times New Roman" w:cs="Times New Roman"/>
          <w:color w:val="000000"/>
          <w:sz w:val="24"/>
          <w:szCs w:val="24"/>
        </w:rPr>
        <w:t xml:space="preserve"> turned off, and switch bulbs to yellow lights, which are less attractive compared to white light.</w:t>
      </w:r>
    </w:p>
    <w:p w14:paraId="194665B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CB9D7BB" w14:textId="77777777" w:rsidR="00763411" w:rsidRPr="000D2506" w:rsidRDefault="00763411" w:rsidP="00763411">
      <w:pPr>
        <w:numPr>
          <w:ilvl w:val="0"/>
          <w:numId w:val="11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Crickets that are found inside can be swept or vacuumed to remove.</w:t>
      </w:r>
    </w:p>
    <w:p w14:paraId="4095F321"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39D1CCB" w14:textId="77777777" w:rsidR="00763411" w:rsidRPr="000D2506" w:rsidRDefault="009C10E0"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Pesticide Control</w:t>
      </w:r>
    </w:p>
    <w:p w14:paraId="4D666F7D" w14:textId="4B5CB629" w:rsidR="00763411" w:rsidRPr="000D2506"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Occasionally preventive maintenance is not sufficient for cricket control.  Weather, habitat modification, and food and water resources can all influence survival.  When chemical means must be used, pesticides labeled to control adults should be used.  Crickets generally do not </w:t>
      </w:r>
      <w:r w:rsidR="008D51EE">
        <w:rPr>
          <w:rFonts w:ascii="Times New Roman" w:eastAsia="Times New Roman" w:hAnsi="Times New Roman" w:cs="Times New Roman"/>
          <w:color w:val="000000"/>
          <w:sz w:val="24"/>
          <w:szCs w:val="24"/>
        </w:rPr>
        <w:t>lay eggs inside</w:t>
      </w:r>
      <w:r w:rsidRPr="000D2506">
        <w:rPr>
          <w:rFonts w:ascii="Times New Roman" w:eastAsia="Times New Roman" w:hAnsi="Times New Roman" w:cs="Times New Roman"/>
          <w:color w:val="000000"/>
          <w:sz w:val="24"/>
          <w:szCs w:val="24"/>
        </w:rPr>
        <w:t xml:space="preserve">, thus adults are the life stage to target.  Interior applications are generally ineffective, and treatments should be limited to the exterior of a facility. </w:t>
      </w:r>
    </w:p>
    <w:p w14:paraId="6DCFDCC8" w14:textId="77777777" w:rsidR="009C10E0" w:rsidRPr="000D2506" w:rsidRDefault="009C10E0" w:rsidP="00763411">
      <w:pPr>
        <w:spacing w:after="0" w:line="240" w:lineRule="auto"/>
        <w:rPr>
          <w:rFonts w:ascii="Times New Roman" w:eastAsia="Times New Roman" w:hAnsi="Times New Roman" w:cs="Times New Roman"/>
          <w:sz w:val="24"/>
          <w:szCs w:val="24"/>
        </w:rPr>
      </w:pPr>
    </w:p>
    <w:p w14:paraId="5A55E4B5" w14:textId="77777777" w:rsidR="00763411" w:rsidRPr="000D2506" w:rsidRDefault="00F25F59" w:rsidP="00F25F59">
      <w:p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color w:val="000000"/>
          <w:sz w:val="24"/>
          <w:szCs w:val="24"/>
          <w:u w:val="single"/>
        </w:rPr>
        <w:t>Dust:</w:t>
      </w:r>
      <w:r w:rsidRPr="000D2506">
        <w:rPr>
          <w:rFonts w:ascii="Times New Roman" w:eastAsia="Times New Roman" w:hAnsi="Times New Roman" w:cs="Times New Roman"/>
          <w:color w:val="000000"/>
          <w:sz w:val="24"/>
          <w:szCs w:val="24"/>
        </w:rPr>
        <w:t xml:space="preserve">  </w:t>
      </w:r>
      <w:r w:rsidR="00763411" w:rsidRPr="000D2506">
        <w:rPr>
          <w:rFonts w:ascii="Times New Roman" w:eastAsia="Times New Roman" w:hAnsi="Times New Roman" w:cs="Times New Roman"/>
          <w:color w:val="000000"/>
          <w:sz w:val="24"/>
          <w:szCs w:val="24"/>
        </w:rPr>
        <w:t>Dust cracks and crevices where you have observed crickets hiding and resting.  </w:t>
      </w:r>
    </w:p>
    <w:p w14:paraId="2C33DDE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CD5B5B2" w14:textId="77777777" w:rsidR="00763411" w:rsidRPr="000D2506" w:rsidRDefault="00F25F59" w:rsidP="00F25F59">
      <w:p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color w:val="000000"/>
          <w:sz w:val="24"/>
          <w:szCs w:val="24"/>
          <w:u w:val="single"/>
        </w:rPr>
        <w:t>Bait:</w:t>
      </w:r>
      <w:r w:rsidRPr="000D2506">
        <w:rPr>
          <w:rFonts w:ascii="Times New Roman" w:eastAsia="Times New Roman" w:hAnsi="Times New Roman" w:cs="Times New Roman"/>
          <w:color w:val="000000"/>
          <w:sz w:val="24"/>
          <w:szCs w:val="24"/>
        </w:rPr>
        <w:t xml:space="preserve">  </w:t>
      </w:r>
      <w:r w:rsidR="00763411" w:rsidRPr="000D2506">
        <w:rPr>
          <w:rFonts w:ascii="Times New Roman" w:eastAsia="Times New Roman" w:hAnsi="Times New Roman" w:cs="Times New Roman"/>
          <w:color w:val="000000"/>
          <w:sz w:val="24"/>
          <w:szCs w:val="24"/>
        </w:rPr>
        <w:t>Granular baits can be used to kill crickets that are present on the exterior of a building.  Baits can be an effective means to control this pest.  Note that if a low population is present, baits should not be used as they can attract crickets from other areas, causing a surge in population at a facility.  Baits used to control crickets are generally spread around the perimeter of a building, and fall into grass, and cracks and crevices, preventing technicians from removing the bait.  Do not bait unless populations are high enough to justify the action, and if there are enough crickets to eat the bait.</w:t>
      </w:r>
    </w:p>
    <w:p w14:paraId="0DA85D6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F134BC6" w14:textId="77777777" w:rsidR="00763411" w:rsidRDefault="00F25F59" w:rsidP="00F25F59">
      <w:p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color w:val="000000"/>
          <w:sz w:val="24"/>
          <w:szCs w:val="24"/>
          <w:u w:val="single"/>
        </w:rPr>
        <w:t>Liquid Pesticide:</w:t>
      </w:r>
      <w:r w:rsidRPr="000D2506">
        <w:rPr>
          <w:rFonts w:ascii="Times New Roman" w:eastAsia="Times New Roman" w:hAnsi="Times New Roman" w:cs="Times New Roman"/>
          <w:color w:val="000000"/>
          <w:sz w:val="24"/>
          <w:szCs w:val="24"/>
        </w:rPr>
        <w:t xml:space="preserve">  </w:t>
      </w:r>
      <w:r w:rsidR="00763411" w:rsidRPr="000D2506">
        <w:rPr>
          <w:rFonts w:ascii="Times New Roman" w:eastAsia="Times New Roman" w:hAnsi="Times New Roman" w:cs="Times New Roman"/>
          <w:color w:val="000000"/>
          <w:sz w:val="24"/>
          <w:szCs w:val="24"/>
        </w:rPr>
        <w:t>Perimeter barriers can be used as a temporary means of control.  The pesticide should be applied on the exterior of a facility, and only when numbers warrant its use.  Always read and follow label directions.</w:t>
      </w:r>
    </w:p>
    <w:p w14:paraId="4D2117BA" w14:textId="77777777" w:rsidR="000A6961" w:rsidRDefault="000A6961" w:rsidP="00F25F59">
      <w:pPr>
        <w:spacing w:after="0" w:line="240" w:lineRule="auto"/>
        <w:textAlignment w:val="baseline"/>
        <w:rPr>
          <w:rFonts w:ascii="Times New Roman" w:eastAsia="Times New Roman" w:hAnsi="Times New Roman" w:cs="Times New Roman"/>
          <w:color w:val="000000"/>
          <w:sz w:val="24"/>
          <w:szCs w:val="24"/>
        </w:rPr>
      </w:pPr>
    </w:p>
    <w:p w14:paraId="09982439" w14:textId="77777777" w:rsidR="000A6961" w:rsidRDefault="000A6961" w:rsidP="00F25F59">
      <w:pPr>
        <w:spacing w:after="0" w:line="240" w:lineRule="auto"/>
        <w:textAlignment w:val="baseline"/>
        <w:rPr>
          <w:rFonts w:ascii="Times New Roman" w:eastAsia="Times New Roman" w:hAnsi="Times New Roman" w:cs="Times New Roman"/>
          <w:color w:val="000000"/>
          <w:sz w:val="24"/>
          <w:szCs w:val="24"/>
        </w:rPr>
      </w:pPr>
    </w:p>
    <w:p w14:paraId="2CB25688" w14:textId="77777777" w:rsidR="000A6961" w:rsidRDefault="000A6961" w:rsidP="00F25F59">
      <w:pPr>
        <w:spacing w:after="0" w:line="240" w:lineRule="auto"/>
        <w:textAlignment w:val="baseline"/>
        <w:rPr>
          <w:rFonts w:ascii="Times New Roman" w:eastAsia="Times New Roman" w:hAnsi="Times New Roman" w:cs="Times New Roman"/>
          <w:color w:val="000000"/>
          <w:sz w:val="24"/>
          <w:szCs w:val="24"/>
        </w:rPr>
      </w:pPr>
    </w:p>
    <w:p w14:paraId="50AE5F3F" w14:textId="77777777" w:rsidR="000A6961" w:rsidRDefault="000A6961" w:rsidP="00F25F59">
      <w:pPr>
        <w:spacing w:after="0" w:line="240" w:lineRule="auto"/>
        <w:textAlignment w:val="baseline"/>
        <w:rPr>
          <w:rFonts w:ascii="Times New Roman" w:eastAsia="Times New Roman" w:hAnsi="Times New Roman" w:cs="Times New Roman"/>
          <w:color w:val="000000"/>
          <w:sz w:val="24"/>
          <w:szCs w:val="24"/>
        </w:rPr>
      </w:pPr>
    </w:p>
    <w:p w14:paraId="4C88C46F" w14:textId="77777777" w:rsidR="000A6961" w:rsidRDefault="000A6961" w:rsidP="00F25F59">
      <w:pPr>
        <w:spacing w:after="0" w:line="240" w:lineRule="auto"/>
        <w:textAlignment w:val="baseline"/>
        <w:rPr>
          <w:rFonts w:ascii="Times New Roman" w:eastAsia="Times New Roman" w:hAnsi="Times New Roman" w:cs="Times New Roman"/>
          <w:color w:val="000000"/>
          <w:sz w:val="24"/>
          <w:szCs w:val="24"/>
        </w:rPr>
      </w:pPr>
    </w:p>
    <w:p w14:paraId="35E4BA48" w14:textId="77777777" w:rsidR="000A6961" w:rsidRDefault="000A6961" w:rsidP="00F25F59">
      <w:pPr>
        <w:spacing w:after="0" w:line="240" w:lineRule="auto"/>
        <w:textAlignment w:val="baseline"/>
        <w:rPr>
          <w:rFonts w:ascii="Times New Roman" w:eastAsia="Times New Roman" w:hAnsi="Times New Roman" w:cs="Times New Roman"/>
          <w:color w:val="000000"/>
          <w:sz w:val="24"/>
          <w:szCs w:val="24"/>
        </w:rPr>
      </w:pPr>
    </w:p>
    <w:p w14:paraId="22CB1B79" w14:textId="77777777" w:rsidR="000A6961" w:rsidRDefault="000A6961" w:rsidP="00F25F59">
      <w:pPr>
        <w:spacing w:after="0" w:line="240" w:lineRule="auto"/>
        <w:textAlignment w:val="baseline"/>
        <w:rPr>
          <w:rFonts w:ascii="Times New Roman" w:eastAsia="Times New Roman" w:hAnsi="Times New Roman" w:cs="Times New Roman"/>
          <w:color w:val="000000"/>
          <w:sz w:val="24"/>
          <w:szCs w:val="24"/>
        </w:rPr>
      </w:pPr>
    </w:p>
    <w:p w14:paraId="64E9B717" w14:textId="77777777" w:rsidR="000A6961" w:rsidRDefault="000A6961" w:rsidP="00F25F59">
      <w:pPr>
        <w:spacing w:after="0" w:line="240" w:lineRule="auto"/>
        <w:textAlignment w:val="baseline"/>
        <w:rPr>
          <w:rFonts w:ascii="Times New Roman" w:eastAsia="Times New Roman" w:hAnsi="Times New Roman" w:cs="Times New Roman"/>
          <w:color w:val="000000"/>
          <w:sz w:val="24"/>
          <w:szCs w:val="24"/>
        </w:rPr>
      </w:pPr>
    </w:p>
    <w:p w14:paraId="7521C7CA" w14:textId="77777777" w:rsidR="000A6961" w:rsidRDefault="000A6961" w:rsidP="00F25F59">
      <w:pPr>
        <w:spacing w:after="0" w:line="240" w:lineRule="auto"/>
        <w:textAlignment w:val="baseline"/>
        <w:rPr>
          <w:rFonts w:ascii="Times New Roman" w:eastAsia="Times New Roman" w:hAnsi="Times New Roman" w:cs="Times New Roman"/>
          <w:color w:val="000000"/>
          <w:sz w:val="24"/>
          <w:szCs w:val="24"/>
        </w:rPr>
      </w:pPr>
    </w:p>
    <w:p w14:paraId="3EC517B7" w14:textId="77777777" w:rsidR="008D51EE" w:rsidRPr="000D2506" w:rsidRDefault="008D51EE" w:rsidP="00F25F59">
      <w:pPr>
        <w:spacing w:after="0" w:line="240" w:lineRule="auto"/>
        <w:textAlignment w:val="baseline"/>
        <w:rPr>
          <w:rFonts w:ascii="Times New Roman" w:eastAsia="Times New Roman" w:hAnsi="Times New Roman" w:cs="Times New Roman"/>
          <w:color w:val="000000"/>
          <w:sz w:val="24"/>
          <w:szCs w:val="24"/>
        </w:rPr>
      </w:pPr>
    </w:p>
    <w:p w14:paraId="724EB63B" w14:textId="77777777" w:rsidR="00763411" w:rsidRPr="000D2506" w:rsidRDefault="00763411" w:rsidP="00763411">
      <w:pPr>
        <w:spacing w:after="0" w:line="240" w:lineRule="auto"/>
        <w:rPr>
          <w:rFonts w:ascii="Times New Roman" w:eastAsia="Times New Roman" w:hAnsi="Times New Roman" w:cs="Times New Roman"/>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4680"/>
        <w:gridCol w:w="4680"/>
      </w:tblGrid>
      <w:tr w:rsidR="00763411" w:rsidRPr="000D2506" w14:paraId="53913DC3" w14:textId="77777777" w:rsidTr="00763411">
        <w:trPr>
          <w:trHeight w:val="405"/>
        </w:trPr>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0B1E454"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rPr>
              <w:lastRenderedPageBreak/>
              <w:t>Cricket Action Threshold</w:t>
            </w:r>
          </w:p>
        </w:tc>
      </w:tr>
      <w:tr w:rsidR="00763411" w:rsidRPr="000D2506" w14:paraId="6E301788"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5FB341D"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Classrooms and Public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10B00F3"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Three (3) per room</w:t>
            </w:r>
          </w:p>
        </w:tc>
      </w:tr>
      <w:tr w:rsidR="00763411" w:rsidRPr="000D2506" w14:paraId="14B4776A"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603B185"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Medical Facility</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6BE1190"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Three (3) per room</w:t>
            </w:r>
          </w:p>
        </w:tc>
      </w:tr>
      <w:tr w:rsidR="00763411" w:rsidRPr="000D2506" w14:paraId="66DE4AA4"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A55D687"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Kitchen</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A13DBA5"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One (1) per room</w:t>
            </w:r>
          </w:p>
        </w:tc>
      </w:tr>
      <w:tr w:rsidR="00763411" w:rsidRPr="000D2506" w14:paraId="37653F6B"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8E25F99"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Maintenance and Storage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F7A719C"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Five (5) per room</w:t>
            </w:r>
          </w:p>
        </w:tc>
      </w:tr>
      <w:tr w:rsidR="00763411" w:rsidRPr="000D2506" w14:paraId="3BCD2343"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23ECC3B"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Grounds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E2DBD89"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N/A unless threatening to enter building when opening doors</w:t>
            </w:r>
          </w:p>
        </w:tc>
      </w:tr>
    </w:tbl>
    <w:p w14:paraId="47CE89CC"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9892363"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7D1F635B"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38338475"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B6D53A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C2EC44D"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92D6BE7"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E916404"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AB6EB42"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366C1BEB"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C77D12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B9F834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17C5153"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948B3C5"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5256581"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6B3F702"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117C5D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BFA99CE"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7EB2C42"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240DB133"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3C53C778"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5182D8B"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3B981D5D"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55AB59F7"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29A74920"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1AD15C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38298C9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2D03957C"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D8A8FF5"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7C1A902"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6B7D8711"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9B3931B"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091F5D4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34A7145"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29E81CF0"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580DB932" w14:textId="77777777" w:rsidR="00763411" w:rsidRPr="000D2506" w:rsidRDefault="00763411" w:rsidP="003A01EF">
      <w:pPr>
        <w:pStyle w:val="Style2"/>
      </w:pPr>
      <w:bookmarkStart w:id="67" w:name="_Toc451498164"/>
      <w:r w:rsidRPr="000D2506">
        <w:t>Ground Beetles</w:t>
      </w:r>
      <w:bookmarkEnd w:id="67"/>
    </w:p>
    <w:p w14:paraId="2186A92E"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Ground beetles are variable in size, shape and color.  They can be found worldwide, and are generally considered beneficial insects due to their predaceous nature.  Beetles undergo complete metamorphosis, with an egg, larva, pupa, and adult stage.  Ground beetles overwinter as larvae or adults.  The eggs are laid in the soil, and the developing larvae and pupae complete development in the soil.  Adults are typically nocturnal, and can be attracted to light.  </w:t>
      </w:r>
    </w:p>
    <w:p w14:paraId="46150069"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EBD868D"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Eggs are small, oval, and lightly colored.  The larvae are long, have large heads, and sickle-shaped mandibles that point forward.  Pupae appear similar to other beetle pupae, and have a wrinkled appearance.  The adults have hard wing covers that have ridges.  </w:t>
      </w:r>
    </w:p>
    <w:p w14:paraId="37DF90DC"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6C52642" w14:textId="24491D87" w:rsidR="00763411" w:rsidRPr="000D2506" w:rsidRDefault="008D51EE" w:rsidP="0076341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u w:val="single"/>
        </w:rPr>
        <w:t>Inspection,</w:t>
      </w:r>
      <w:r w:rsidR="00F25F59" w:rsidRPr="000D2506">
        <w:rPr>
          <w:rFonts w:ascii="Times New Roman" w:eastAsia="Times New Roman" w:hAnsi="Times New Roman" w:cs="Times New Roman"/>
          <w:b/>
          <w:bCs/>
          <w:color w:val="000000"/>
          <w:sz w:val="24"/>
          <w:szCs w:val="24"/>
          <w:u w:val="single"/>
        </w:rPr>
        <w:t xml:space="preserve"> Exclusion</w:t>
      </w:r>
      <w:r>
        <w:rPr>
          <w:rFonts w:ascii="Times New Roman" w:eastAsia="Times New Roman" w:hAnsi="Times New Roman" w:cs="Times New Roman"/>
          <w:b/>
          <w:bCs/>
          <w:color w:val="000000"/>
          <w:sz w:val="24"/>
          <w:szCs w:val="24"/>
          <w:u w:val="single"/>
        </w:rPr>
        <w:t>, Monitoring</w:t>
      </w:r>
    </w:p>
    <w:p w14:paraId="24597FC1"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Control is generally not necessary.  Although large amounts can be present seasonally, they die off on their own, and cause little to no damage.  They are more of a nuisance pest.</w:t>
      </w:r>
    </w:p>
    <w:p w14:paraId="1886D76C"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w:t>
      </w:r>
    </w:p>
    <w:p w14:paraId="08030894" w14:textId="77777777" w:rsidR="00763411" w:rsidRPr="000D2506" w:rsidRDefault="00763411" w:rsidP="00763411">
      <w:pPr>
        <w:numPr>
          <w:ilvl w:val="0"/>
          <w:numId w:val="115"/>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Beetles that are found indoors can be swept up and brought outside.  </w:t>
      </w:r>
    </w:p>
    <w:p w14:paraId="776CCE09"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42918EC" w14:textId="79557677" w:rsidR="00763411" w:rsidRPr="000D2506" w:rsidRDefault="00763411" w:rsidP="00763411">
      <w:pPr>
        <w:numPr>
          <w:ilvl w:val="0"/>
          <w:numId w:val="116"/>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Determine how they are accessing the building, whether it is around pip</w:t>
      </w:r>
      <w:r w:rsidR="008D51EE">
        <w:rPr>
          <w:rFonts w:ascii="Times New Roman" w:eastAsia="Times New Roman" w:hAnsi="Times New Roman" w:cs="Times New Roman"/>
          <w:color w:val="000000"/>
          <w:sz w:val="24"/>
          <w:szCs w:val="24"/>
        </w:rPr>
        <w:t>es, in windows, or under doors</w:t>
      </w:r>
      <w:r w:rsidRPr="000D2506">
        <w:rPr>
          <w:rFonts w:ascii="Times New Roman" w:eastAsia="Times New Roman" w:hAnsi="Times New Roman" w:cs="Times New Roman"/>
          <w:color w:val="000000"/>
          <w:sz w:val="24"/>
          <w:szCs w:val="24"/>
        </w:rPr>
        <w:t xml:space="preserve">. </w:t>
      </w:r>
    </w:p>
    <w:p w14:paraId="57ADCDB4"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1B96688" w14:textId="77777777" w:rsidR="00763411" w:rsidRPr="000D2506" w:rsidRDefault="00763411" w:rsidP="00763411">
      <w:pPr>
        <w:numPr>
          <w:ilvl w:val="0"/>
          <w:numId w:val="117"/>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Determine if the beetles are attracted to a particular food source, such as large populations of armyworms, snails, or slugs.  </w:t>
      </w:r>
    </w:p>
    <w:p w14:paraId="009F37B7"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72925D1" w14:textId="77777777" w:rsidR="00763411" w:rsidRPr="000D2506" w:rsidRDefault="00763411" w:rsidP="00763411">
      <w:pPr>
        <w:numPr>
          <w:ilvl w:val="0"/>
          <w:numId w:val="118"/>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Reduce light, or change the light bulbs from blue LED to yellow lights on the exterior of buildings to reduce attraction.  </w:t>
      </w:r>
    </w:p>
    <w:p w14:paraId="009CC7E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9AE9E00" w14:textId="77777777" w:rsidR="00763411" w:rsidRPr="000D2506" w:rsidRDefault="00763411" w:rsidP="00763411">
      <w:pPr>
        <w:numPr>
          <w:ilvl w:val="0"/>
          <w:numId w:val="11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Monitor beetle movement by using sticky traps around doors, pipes, and windows.  </w:t>
      </w:r>
    </w:p>
    <w:p w14:paraId="5AF023B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99808C7"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89586DE"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B63E4EA"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251BEEC"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5163C60"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1170424"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B06CE0A"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F1B443A"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341542CF"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EB0BB9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D197921"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548C8B1"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3448291C"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F5DE5D9"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047850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32C75D8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55B9A73"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8AAF7DB"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5E99E901" w14:textId="77777777" w:rsidR="00763411" w:rsidRPr="000D2506" w:rsidRDefault="00763411" w:rsidP="003A01EF">
      <w:pPr>
        <w:pStyle w:val="Style2"/>
      </w:pPr>
      <w:bookmarkStart w:id="68" w:name="_Toc451498165"/>
      <w:r w:rsidRPr="000D2506">
        <w:t>Fleas</w:t>
      </w:r>
      <w:bookmarkEnd w:id="68"/>
    </w:p>
    <w:p w14:paraId="518CA979" w14:textId="55DF053B"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Fleas are common pests on both wild and domesticated animals</w:t>
      </w:r>
      <w:r w:rsidR="000F1D06">
        <w:rPr>
          <w:rFonts w:ascii="Times New Roman" w:eastAsia="Times New Roman" w:hAnsi="Times New Roman" w:cs="Times New Roman"/>
          <w:color w:val="000000"/>
          <w:sz w:val="24"/>
          <w:szCs w:val="24"/>
          <w:vertAlign w:val="superscript"/>
        </w:rPr>
        <w:t>43</w:t>
      </w:r>
      <w:r w:rsidRPr="000D2506">
        <w:rPr>
          <w:rFonts w:ascii="Times New Roman" w:eastAsia="Times New Roman" w:hAnsi="Times New Roman" w:cs="Times New Roman"/>
          <w:color w:val="000000"/>
          <w:sz w:val="24"/>
          <w:szCs w:val="24"/>
        </w:rPr>
        <w:t xml:space="preserve">.  They can become a problem on campuses when students or </w:t>
      </w:r>
      <w:r w:rsidR="00F25F59" w:rsidRPr="000D2506">
        <w:rPr>
          <w:rFonts w:ascii="Times New Roman" w:eastAsia="Times New Roman" w:hAnsi="Times New Roman" w:cs="Times New Roman"/>
          <w:color w:val="000000"/>
          <w:sz w:val="24"/>
          <w:szCs w:val="24"/>
        </w:rPr>
        <w:t>staff brings</w:t>
      </w:r>
      <w:r w:rsidRPr="000D2506">
        <w:rPr>
          <w:rFonts w:ascii="Times New Roman" w:eastAsia="Times New Roman" w:hAnsi="Times New Roman" w:cs="Times New Roman"/>
          <w:color w:val="000000"/>
          <w:sz w:val="24"/>
          <w:szCs w:val="24"/>
        </w:rPr>
        <w:t xml:space="preserve"> them into their dorms and offices, on service animals, or when </w:t>
      </w:r>
      <w:r w:rsidR="00F25F59" w:rsidRPr="000D2506">
        <w:rPr>
          <w:rFonts w:ascii="Times New Roman" w:eastAsia="Times New Roman" w:hAnsi="Times New Roman" w:cs="Times New Roman"/>
          <w:color w:val="000000"/>
          <w:sz w:val="24"/>
          <w:szCs w:val="24"/>
        </w:rPr>
        <w:t>a wild population of cats, squirrels, skunks, raccoons, or rodents resides</w:t>
      </w:r>
      <w:r w:rsidRPr="000D2506">
        <w:rPr>
          <w:rFonts w:ascii="Times New Roman" w:eastAsia="Times New Roman" w:hAnsi="Times New Roman" w:cs="Times New Roman"/>
          <w:color w:val="000000"/>
          <w:sz w:val="24"/>
          <w:szCs w:val="24"/>
        </w:rPr>
        <w:t xml:space="preserve"> in, near, or under a building</w:t>
      </w:r>
      <w:r w:rsidR="000F1D06">
        <w:rPr>
          <w:rFonts w:ascii="Times New Roman" w:eastAsia="Times New Roman" w:hAnsi="Times New Roman" w:cs="Times New Roman"/>
          <w:color w:val="000000"/>
          <w:sz w:val="24"/>
          <w:szCs w:val="24"/>
          <w:vertAlign w:val="superscript"/>
        </w:rPr>
        <w:t>44</w:t>
      </w:r>
      <w:r w:rsidRPr="000D2506">
        <w:rPr>
          <w:rFonts w:ascii="Times New Roman" w:eastAsia="Times New Roman" w:hAnsi="Times New Roman" w:cs="Times New Roman"/>
          <w:color w:val="000000"/>
          <w:sz w:val="24"/>
          <w:szCs w:val="24"/>
        </w:rPr>
        <w:t>.  </w:t>
      </w:r>
    </w:p>
    <w:p w14:paraId="1C4E6632"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6B33A79" w14:textId="2427D521"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Most fleas encountered are cat fleas</w:t>
      </w:r>
      <w:r w:rsidR="000F1D06">
        <w:rPr>
          <w:rFonts w:ascii="Times New Roman" w:eastAsia="Times New Roman" w:hAnsi="Times New Roman" w:cs="Times New Roman"/>
          <w:color w:val="000000"/>
          <w:sz w:val="24"/>
          <w:szCs w:val="24"/>
          <w:vertAlign w:val="superscript"/>
        </w:rPr>
        <w:t>43</w:t>
      </w:r>
      <w:r w:rsidRPr="000D2506">
        <w:rPr>
          <w:rFonts w:ascii="Times New Roman" w:eastAsia="Times New Roman" w:hAnsi="Times New Roman" w:cs="Times New Roman"/>
          <w:color w:val="000000"/>
          <w:sz w:val="24"/>
          <w:szCs w:val="24"/>
        </w:rPr>
        <w:t>.  The adult of this insect is small and difficult to see.  They can be reddish-brown to black, are wingless, laterally compressed, and good jumpers</w:t>
      </w:r>
      <w:r w:rsidR="000F1D06">
        <w:rPr>
          <w:rFonts w:ascii="Times New Roman" w:eastAsia="Times New Roman" w:hAnsi="Times New Roman" w:cs="Times New Roman"/>
          <w:color w:val="000000"/>
          <w:sz w:val="24"/>
          <w:szCs w:val="24"/>
          <w:vertAlign w:val="superscript"/>
        </w:rPr>
        <w:t>45</w:t>
      </w:r>
      <w:r w:rsidRPr="000D2506">
        <w:rPr>
          <w:rFonts w:ascii="Times New Roman" w:eastAsia="Times New Roman" w:hAnsi="Times New Roman" w:cs="Times New Roman"/>
          <w:color w:val="000000"/>
          <w:sz w:val="24"/>
          <w:szCs w:val="24"/>
        </w:rPr>
        <w:t xml:space="preserve">.  They are an ectoparasite, and pierce their host to take a blood meal.  Cat fleas stay on or near a host, where feeding, mating, and reproducing occur.  Eggs and </w:t>
      </w:r>
      <w:r w:rsidR="00F25F59" w:rsidRPr="000D2506">
        <w:rPr>
          <w:rFonts w:ascii="Times New Roman" w:eastAsia="Times New Roman" w:hAnsi="Times New Roman" w:cs="Times New Roman"/>
          <w:color w:val="000000"/>
          <w:sz w:val="24"/>
          <w:szCs w:val="24"/>
        </w:rPr>
        <w:t>larvae of this insect are extremely small</w:t>
      </w:r>
      <w:r w:rsidRPr="000D2506">
        <w:rPr>
          <w:rFonts w:ascii="Times New Roman" w:eastAsia="Times New Roman" w:hAnsi="Times New Roman" w:cs="Times New Roman"/>
          <w:color w:val="000000"/>
          <w:sz w:val="24"/>
          <w:szCs w:val="24"/>
        </w:rPr>
        <w:t xml:space="preserve"> and difficult to see.  They need a moist, humid environment to develop, and will reach adulthood more quickly at higher temperatures</w:t>
      </w:r>
      <w:r w:rsidR="000F1D06">
        <w:rPr>
          <w:rFonts w:ascii="Times New Roman" w:eastAsia="Times New Roman" w:hAnsi="Times New Roman" w:cs="Times New Roman"/>
          <w:color w:val="000000"/>
          <w:sz w:val="24"/>
          <w:szCs w:val="24"/>
          <w:vertAlign w:val="superscript"/>
        </w:rPr>
        <w:t>43</w:t>
      </w:r>
      <w:r w:rsidRPr="000D2506">
        <w:rPr>
          <w:rFonts w:ascii="Times New Roman" w:eastAsia="Times New Roman" w:hAnsi="Times New Roman" w:cs="Times New Roman"/>
          <w:color w:val="000000"/>
          <w:sz w:val="24"/>
          <w:szCs w:val="24"/>
        </w:rPr>
        <w:t xml:space="preserve">.  Under cooler temperatures, fleas can enter a </w:t>
      </w:r>
      <w:r w:rsidR="00F25F59" w:rsidRPr="000D2506">
        <w:rPr>
          <w:rFonts w:ascii="Times New Roman" w:eastAsia="Times New Roman" w:hAnsi="Times New Roman" w:cs="Times New Roman"/>
          <w:color w:val="000000"/>
          <w:sz w:val="24"/>
          <w:szCs w:val="24"/>
        </w:rPr>
        <w:t>quasi-dormant</w:t>
      </w:r>
      <w:r w:rsidRPr="000D2506">
        <w:rPr>
          <w:rFonts w:ascii="Times New Roman" w:eastAsia="Times New Roman" w:hAnsi="Times New Roman" w:cs="Times New Roman"/>
          <w:color w:val="000000"/>
          <w:sz w:val="24"/>
          <w:szCs w:val="24"/>
        </w:rPr>
        <w:t xml:space="preserve"> state until temperatures increase, and/or vibrations from the floor being vacuumed</w:t>
      </w:r>
      <w:r w:rsidR="000F1D06">
        <w:rPr>
          <w:rFonts w:ascii="Times New Roman" w:eastAsia="Times New Roman" w:hAnsi="Times New Roman" w:cs="Times New Roman"/>
          <w:color w:val="000000"/>
          <w:sz w:val="24"/>
          <w:szCs w:val="24"/>
          <w:vertAlign w:val="superscript"/>
        </w:rPr>
        <w:t>43, 46</w:t>
      </w:r>
      <w:r w:rsidRPr="000D2506">
        <w:rPr>
          <w:rFonts w:ascii="Times New Roman" w:eastAsia="Times New Roman" w:hAnsi="Times New Roman" w:cs="Times New Roman"/>
          <w:color w:val="000000"/>
          <w:sz w:val="24"/>
          <w:szCs w:val="24"/>
        </w:rPr>
        <w:t xml:space="preserve">, walked on, </w:t>
      </w:r>
      <w:r w:rsidR="00F25F59" w:rsidRPr="000D2506">
        <w:rPr>
          <w:rFonts w:ascii="Times New Roman" w:eastAsia="Times New Roman" w:hAnsi="Times New Roman" w:cs="Times New Roman"/>
          <w:color w:val="000000"/>
          <w:sz w:val="24"/>
          <w:szCs w:val="24"/>
        </w:rPr>
        <w:t>etc.</w:t>
      </w:r>
      <w:r w:rsidRPr="000D2506">
        <w:rPr>
          <w:rFonts w:ascii="Times New Roman" w:eastAsia="Times New Roman" w:hAnsi="Times New Roman" w:cs="Times New Roman"/>
          <w:color w:val="000000"/>
          <w:sz w:val="24"/>
          <w:szCs w:val="24"/>
        </w:rPr>
        <w:t xml:space="preserve"> stimulate the fleas to move.  Flea populations tend to be greatest in spring and summer when climatic conditions favor development.</w:t>
      </w:r>
    </w:p>
    <w:p w14:paraId="24D6F12D"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4EF0E2F" w14:textId="2FF7C16A" w:rsidR="00763411" w:rsidRPr="000D2506" w:rsidRDefault="008D51EE" w:rsidP="0076341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 flea bite</w:t>
      </w:r>
      <w:r w:rsidR="00763411" w:rsidRPr="000D2506">
        <w:rPr>
          <w:rFonts w:ascii="Times New Roman" w:eastAsia="Times New Roman" w:hAnsi="Times New Roman" w:cs="Times New Roman"/>
          <w:color w:val="000000"/>
          <w:sz w:val="24"/>
          <w:szCs w:val="24"/>
        </w:rPr>
        <w:t xml:space="preserve"> typically appear</w:t>
      </w:r>
      <w:r>
        <w:rPr>
          <w:rFonts w:ascii="Times New Roman" w:eastAsia="Times New Roman" w:hAnsi="Times New Roman" w:cs="Times New Roman"/>
          <w:color w:val="000000"/>
          <w:sz w:val="24"/>
          <w:szCs w:val="24"/>
        </w:rPr>
        <w:t>s</w:t>
      </w:r>
      <w:r w:rsidR="00763411" w:rsidRPr="000D2506">
        <w:rPr>
          <w:rFonts w:ascii="Times New Roman" w:eastAsia="Times New Roman" w:hAnsi="Times New Roman" w:cs="Times New Roman"/>
          <w:color w:val="000000"/>
          <w:sz w:val="24"/>
          <w:szCs w:val="24"/>
        </w:rPr>
        <w:t xml:space="preserve"> as a small, red spot, which can be surrounded by a reddish halo.  These spots can range from a minor irritation, to excessively itchy to people with sensitive skin.  Secondary infections can occur in people wit</w:t>
      </w:r>
      <w:r w:rsidR="00F25F59" w:rsidRPr="000D2506">
        <w:rPr>
          <w:rFonts w:ascii="Times New Roman" w:eastAsia="Times New Roman" w:hAnsi="Times New Roman" w:cs="Times New Roman"/>
          <w:color w:val="000000"/>
          <w:sz w:val="24"/>
          <w:szCs w:val="24"/>
        </w:rPr>
        <w:t>h sensitive skin who</w:t>
      </w:r>
      <w:r w:rsidR="00763411" w:rsidRPr="000D2506">
        <w:rPr>
          <w:rFonts w:ascii="Times New Roman" w:eastAsia="Times New Roman" w:hAnsi="Times New Roman" w:cs="Times New Roman"/>
          <w:color w:val="000000"/>
          <w:sz w:val="24"/>
          <w:szCs w:val="24"/>
        </w:rPr>
        <w:t xml:space="preserve"> itch a bite, and allergic reactions can occur.  Fleas have been implicated in transmitting a disease to humans, cat flea rickettsiosis, a bacterial infection that causes fever, rash, headache, confusion, and muscle pain</w:t>
      </w:r>
      <w:r w:rsidR="00100E9C">
        <w:rPr>
          <w:rFonts w:ascii="Times New Roman" w:eastAsia="Times New Roman" w:hAnsi="Times New Roman" w:cs="Times New Roman"/>
          <w:color w:val="000000"/>
          <w:sz w:val="24"/>
          <w:szCs w:val="24"/>
          <w:vertAlign w:val="superscript"/>
        </w:rPr>
        <w:t>43</w:t>
      </w:r>
      <w:r w:rsidR="00763411" w:rsidRPr="000D2506">
        <w:rPr>
          <w:rFonts w:ascii="Times New Roman" w:eastAsia="Times New Roman" w:hAnsi="Times New Roman" w:cs="Times New Roman"/>
          <w:color w:val="000000"/>
          <w:sz w:val="24"/>
          <w:szCs w:val="24"/>
        </w:rPr>
        <w:t>.</w:t>
      </w:r>
    </w:p>
    <w:p w14:paraId="41FFFBD0"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46C3321" w14:textId="77777777" w:rsidR="00763411" w:rsidRPr="000D2506" w:rsidRDefault="00F25F59"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Inspection</w:t>
      </w:r>
    </w:p>
    <w:p w14:paraId="15F2474B" w14:textId="77777777" w:rsidR="00763411" w:rsidRPr="000D2506" w:rsidRDefault="00763411" w:rsidP="00763411">
      <w:pPr>
        <w:numPr>
          <w:ilvl w:val="0"/>
          <w:numId w:val="120"/>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Fleas are not typically difficult to detect.  Simply walking into an area, pausing, and looking down at light colored clothing, while shining a flashlight, can be enough to detect a flea presence.  </w:t>
      </w:r>
    </w:p>
    <w:p w14:paraId="0AA5B49B"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20E662B" w14:textId="77777777" w:rsidR="00763411" w:rsidRPr="000D2506" w:rsidRDefault="00763411" w:rsidP="00763411">
      <w:pPr>
        <w:numPr>
          <w:ilvl w:val="0"/>
          <w:numId w:val="12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Determine why the fleas are present.  Ask students/staff if animals are present, or if someone has fleas at home.  Check to see if an animal ha</w:t>
      </w:r>
      <w:r w:rsidR="00F25F59" w:rsidRPr="000D2506">
        <w:rPr>
          <w:rFonts w:ascii="Times New Roman" w:eastAsia="Times New Roman" w:hAnsi="Times New Roman" w:cs="Times New Roman"/>
          <w:color w:val="000000"/>
          <w:sz w:val="24"/>
          <w:szCs w:val="24"/>
        </w:rPr>
        <w:t>s burrowed under a building and</w:t>
      </w:r>
      <w:r w:rsidRPr="000D2506">
        <w:rPr>
          <w:rFonts w:ascii="Times New Roman" w:eastAsia="Times New Roman" w:hAnsi="Times New Roman" w:cs="Times New Roman"/>
          <w:color w:val="000000"/>
          <w:sz w:val="24"/>
          <w:szCs w:val="24"/>
        </w:rPr>
        <w:t xml:space="preserve"> may be introducing fleas.  Ask students and staff if they have pets at home, or if their backyards have fleas.  </w:t>
      </w:r>
    </w:p>
    <w:p w14:paraId="4D723A84"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23BAAF4" w14:textId="66B6AE97" w:rsidR="00763411" w:rsidRPr="000D2506" w:rsidRDefault="00763411" w:rsidP="00763411">
      <w:pPr>
        <w:numPr>
          <w:ilvl w:val="0"/>
          <w:numId w:val="12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After determining the source of the fleas, and recommending how students/staff rid their personal, off-campus area of fleas, determine if there are enough fleas to warrant a pesticide application.</w:t>
      </w:r>
      <w:r w:rsidR="00F25F59" w:rsidRPr="000D2506">
        <w:rPr>
          <w:rFonts w:ascii="Times New Roman" w:eastAsia="Times New Roman" w:hAnsi="Times New Roman" w:cs="Times New Roman"/>
          <w:color w:val="000000"/>
          <w:sz w:val="24"/>
          <w:szCs w:val="24"/>
        </w:rPr>
        <w:t xml:space="preserve">  Cat fleas do not prefer</w:t>
      </w:r>
      <w:r w:rsidRPr="000D2506">
        <w:rPr>
          <w:rFonts w:ascii="Times New Roman" w:eastAsia="Times New Roman" w:hAnsi="Times New Roman" w:cs="Times New Roman"/>
          <w:color w:val="000000"/>
          <w:sz w:val="24"/>
          <w:szCs w:val="24"/>
        </w:rPr>
        <w:t xml:space="preserve"> humans</w:t>
      </w:r>
      <w:r w:rsidR="00F25F59" w:rsidRPr="000D2506">
        <w:rPr>
          <w:rFonts w:ascii="Times New Roman" w:eastAsia="Times New Roman" w:hAnsi="Times New Roman" w:cs="Times New Roman"/>
          <w:color w:val="000000"/>
          <w:sz w:val="24"/>
          <w:szCs w:val="24"/>
        </w:rPr>
        <w:t xml:space="preserve"> as a host</w:t>
      </w:r>
      <w:r w:rsidRPr="000D2506">
        <w:rPr>
          <w:rFonts w:ascii="Times New Roman" w:eastAsia="Times New Roman" w:hAnsi="Times New Roman" w:cs="Times New Roman"/>
          <w:color w:val="000000"/>
          <w:sz w:val="24"/>
          <w:szCs w:val="24"/>
        </w:rPr>
        <w:t>.  If populations are low enough, they may die before building up the existing population</w:t>
      </w:r>
      <w:r w:rsidR="008D51EE">
        <w:rPr>
          <w:rFonts w:ascii="Times New Roman" w:eastAsia="Times New Roman" w:hAnsi="Times New Roman" w:cs="Times New Roman"/>
          <w:color w:val="000000"/>
          <w:sz w:val="24"/>
          <w:szCs w:val="24"/>
        </w:rPr>
        <w:t>, or can be controlled via regular vacuuming</w:t>
      </w:r>
      <w:r w:rsidRPr="000D2506">
        <w:rPr>
          <w:rFonts w:ascii="Times New Roman" w:eastAsia="Times New Roman" w:hAnsi="Times New Roman" w:cs="Times New Roman"/>
          <w:color w:val="000000"/>
          <w:sz w:val="24"/>
          <w:szCs w:val="24"/>
        </w:rPr>
        <w:t>.  </w:t>
      </w:r>
    </w:p>
    <w:p w14:paraId="361A13A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A2CE6C2" w14:textId="77777777" w:rsidR="00621299" w:rsidRDefault="00621299" w:rsidP="00763411">
      <w:pPr>
        <w:spacing w:after="0" w:line="240" w:lineRule="auto"/>
        <w:rPr>
          <w:rFonts w:ascii="Times New Roman" w:eastAsia="Times New Roman" w:hAnsi="Times New Roman" w:cs="Times New Roman"/>
          <w:b/>
          <w:sz w:val="24"/>
          <w:szCs w:val="24"/>
          <w:u w:val="single"/>
        </w:rPr>
      </w:pPr>
    </w:p>
    <w:p w14:paraId="679D64BC" w14:textId="77777777" w:rsidR="00621299" w:rsidRDefault="00621299" w:rsidP="00763411">
      <w:pPr>
        <w:spacing w:after="0" w:line="240" w:lineRule="auto"/>
        <w:rPr>
          <w:rFonts w:ascii="Times New Roman" w:eastAsia="Times New Roman" w:hAnsi="Times New Roman" w:cs="Times New Roman"/>
          <w:b/>
          <w:sz w:val="24"/>
          <w:szCs w:val="24"/>
          <w:u w:val="single"/>
        </w:rPr>
      </w:pPr>
    </w:p>
    <w:p w14:paraId="1C2E6C59" w14:textId="77777777" w:rsidR="00621299" w:rsidRDefault="00621299" w:rsidP="00763411">
      <w:pPr>
        <w:spacing w:after="0" w:line="240" w:lineRule="auto"/>
        <w:rPr>
          <w:rFonts w:ascii="Times New Roman" w:eastAsia="Times New Roman" w:hAnsi="Times New Roman" w:cs="Times New Roman"/>
          <w:b/>
          <w:sz w:val="24"/>
          <w:szCs w:val="24"/>
          <w:u w:val="single"/>
        </w:rPr>
      </w:pPr>
    </w:p>
    <w:p w14:paraId="3BFF42F6" w14:textId="77777777" w:rsidR="00621299" w:rsidRDefault="00621299" w:rsidP="00763411">
      <w:pPr>
        <w:spacing w:after="0" w:line="240" w:lineRule="auto"/>
        <w:rPr>
          <w:rFonts w:ascii="Times New Roman" w:eastAsia="Times New Roman" w:hAnsi="Times New Roman" w:cs="Times New Roman"/>
          <w:b/>
          <w:sz w:val="24"/>
          <w:szCs w:val="24"/>
          <w:u w:val="single"/>
        </w:rPr>
      </w:pPr>
    </w:p>
    <w:p w14:paraId="4AB8ACC9" w14:textId="77777777" w:rsidR="00621299" w:rsidRDefault="00621299" w:rsidP="00763411">
      <w:pPr>
        <w:spacing w:after="0" w:line="240" w:lineRule="auto"/>
        <w:rPr>
          <w:rFonts w:ascii="Times New Roman" w:eastAsia="Times New Roman" w:hAnsi="Times New Roman" w:cs="Times New Roman"/>
          <w:b/>
          <w:sz w:val="24"/>
          <w:szCs w:val="24"/>
          <w:u w:val="single"/>
        </w:rPr>
      </w:pPr>
    </w:p>
    <w:p w14:paraId="29C9778F" w14:textId="77777777" w:rsidR="00621299" w:rsidRDefault="00621299" w:rsidP="00763411">
      <w:pPr>
        <w:spacing w:after="0" w:line="240" w:lineRule="auto"/>
        <w:rPr>
          <w:rFonts w:ascii="Times New Roman" w:eastAsia="Times New Roman" w:hAnsi="Times New Roman" w:cs="Times New Roman"/>
          <w:b/>
          <w:sz w:val="24"/>
          <w:szCs w:val="24"/>
          <w:u w:val="single"/>
        </w:rPr>
      </w:pPr>
    </w:p>
    <w:p w14:paraId="5E529DAC" w14:textId="77777777" w:rsidR="00621299" w:rsidRDefault="00621299" w:rsidP="00763411">
      <w:pPr>
        <w:spacing w:after="0" w:line="240" w:lineRule="auto"/>
        <w:rPr>
          <w:rFonts w:ascii="Times New Roman" w:eastAsia="Times New Roman" w:hAnsi="Times New Roman" w:cs="Times New Roman"/>
          <w:b/>
          <w:sz w:val="24"/>
          <w:szCs w:val="24"/>
          <w:u w:val="single"/>
        </w:rPr>
      </w:pPr>
    </w:p>
    <w:p w14:paraId="2171C72A" w14:textId="77777777" w:rsidR="00F25F59" w:rsidRPr="000D2506" w:rsidRDefault="00F25F59" w:rsidP="00763411">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lastRenderedPageBreak/>
        <w:t>Exterior Prevention/Control</w:t>
      </w:r>
    </w:p>
    <w:p w14:paraId="24F25EA4" w14:textId="77777777" w:rsidR="00763411" w:rsidRPr="000D2506" w:rsidRDefault="00763411" w:rsidP="00763411">
      <w:pPr>
        <w:numPr>
          <w:ilvl w:val="0"/>
          <w:numId w:val="123"/>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If fleas are present because there is an animal presence in the area, trap/remove the animal to remove the source.  A localized flea treatment may be needed for where the animal was located.  </w:t>
      </w:r>
    </w:p>
    <w:p w14:paraId="01257EE4"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681A4FB" w14:textId="70D4EDF6" w:rsidR="00763411" w:rsidRPr="000D2506" w:rsidRDefault="00763411" w:rsidP="00763411">
      <w:pPr>
        <w:numPr>
          <w:ilvl w:val="0"/>
          <w:numId w:val="12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Occasionally an animal may die under a building, in an attic, or behind a wall.  Foaming agents mixed with pesticides that control fleas may be needed to control fleas that leave their localized areas (a nest or burrow) to search for their next blood meal (do</w:t>
      </w:r>
      <w:r w:rsidR="006D43D6">
        <w:rPr>
          <w:rFonts w:ascii="Times New Roman" w:eastAsia="Times New Roman" w:hAnsi="Times New Roman" w:cs="Times New Roman"/>
          <w:color w:val="000000"/>
          <w:sz w:val="24"/>
          <w:szCs w:val="24"/>
        </w:rPr>
        <w:t>rms, offices, classrooms, labs</w:t>
      </w:r>
      <w:r w:rsidRPr="000D2506">
        <w:rPr>
          <w:rFonts w:ascii="Times New Roman" w:eastAsia="Times New Roman" w:hAnsi="Times New Roman" w:cs="Times New Roman"/>
          <w:color w:val="000000"/>
          <w:sz w:val="24"/>
          <w:szCs w:val="24"/>
        </w:rPr>
        <w:t>).</w:t>
      </w:r>
    </w:p>
    <w:p w14:paraId="06A2F4D9"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497E8A2" w14:textId="77777777" w:rsidR="00763411" w:rsidRPr="000D2506" w:rsidRDefault="00F25F59"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Pesticide Preparation and Control</w:t>
      </w:r>
    </w:p>
    <w:p w14:paraId="42C46F19" w14:textId="77777777" w:rsidR="00763411" w:rsidRPr="000D2506" w:rsidRDefault="00763411" w:rsidP="00F25F59">
      <w:p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Once it is determined that the flea population must be controlled, the area must be prepared for a treatment, and a 48 hour notification must be given to all persons in the area who could be affected by the pesticide.  </w:t>
      </w:r>
    </w:p>
    <w:p w14:paraId="04E6E4EB"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8E8CA76" w14:textId="77777777" w:rsidR="00763411" w:rsidRPr="000D2506" w:rsidRDefault="00763411" w:rsidP="00763411">
      <w:pPr>
        <w:numPr>
          <w:ilvl w:val="0"/>
          <w:numId w:val="126"/>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Prepare the area by vacuuming the area thoroughly.  Lift/move furniture, vacuum all floors, baseboards, and furniture.  Immediately dispose of the vacuum contents by either throwing the bag, or emptying the canister and tying the trash bag shut, then washing the canister.  Failure to do so could introduce fleas back into the area, or into a new area.  </w:t>
      </w:r>
    </w:p>
    <w:p w14:paraId="05ABE876"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F01B74F" w14:textId="77777777" w:rsidR="00763411" w:rsidRPr="000D2506" w:rsidRDefault="00763411" w:rsidP="00763411">
      <w:pPr>
        <w:numPr>
          <w:ilvl w:val="0"/>
          <w:numId w:val="127"/>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If pets are in the area, wash all bedding in hot water, and dry on a high setting to kill all life stages of the insect.</w:t>
      </w:r>
    </w:p>
    <w:p w14:paraId="6FE20D44"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E23D30D" w14:textId="77777777" w:rsidR="00763411" w:rsidRPr="000D2506" w:rsidRDefault="00763411" w:rsidP="00763411">
      <w:pPr>
        <w:numPr>
          <w:ilvl w:val="0"/>
          <w:numId w:val="128"/>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Remove all contents off of the floor in the area to be treated.  If children are in the area, wash all toys/playthings that they will come in contact with after the treatment has been performed. </w:t>
      </w:r>
    </w:p>
    <w:p w14:paraId="4F64828C"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DF1131E" w14:textId="77777777" w:rsidR="00763411" w:rsidRPr="000D2506" w:rsidRDefault="00763411" w:rsidP="00763411">
      <w:pPr>
        <w:numPr>
          <w:ilvl w:val="0"/>
          <w:numId w:val="12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If pets are in the area, remove all food and water sources and dishes.  If no pets are present, check that no food or water is in the area that humans will use.</w:t>
      </w:r>
    </w:p>
    <w:p w14:paraId="0477531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0BAA5F7" w14:textId="77777777" w:rsidR="00763411" w:rsidRPr="000D2506" w:rsidRDefault="00763411" w:rsidP="00763411">
      <w:pPr>
        <w:numPr>
          <w:ilvl w:val="0"/>
          <w:numId w:val="130"/>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If there are fish in the area, immediately prior to the scheduled treatment unplug the fish tank and cover it with a damp cloth, or remove the fish.  All people and pets must stay away from the area as well.</w:t>
      </w:r>
    </w:p>
    <w:p w14:paraId="437DD90F"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DFCF6AE" w14:textId="77777777" w:rsidR="00763411" w:rsidRPr="000D2506" w:rsidRDefault="00763411" w:rsidP="00763411">
      <w:pPr>
        <w:numPr>
          <w:ilvl w:val="0"/>
          <w:numId w:val="13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The pest control technician will likely spray all floor surfaces with a combination of chemicals, a pesticide to provide a quick kill to existing adult fleas in the area, and a pesticide that contains an insect growth regulator, which will prevent developing fleas from becoming adults and perpetuating the life cycle.  These chemicals will leave a residual that will continue to work post application.</w:t>
      </w:r>
    </w:p>
    <w:p w14:paraId="7C905011"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75C9ABB" w14:textId="77777777" w:rsidR="00763411" w:rsidRPr="000D2506" w:rsidRDefault="00763411" w:rsidP="00763411">
      <w:pPr>
        <w:numPr>
          <w:ilvl w:val="0"/>
          <w:numId w:val="13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The area must be allowed to dry completely before allowing anyone back into the area.</w:t>
      </w:r>
    </w:p>
    <w:p w14:paraId="46A8C9D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453B84F" w14:textId="77777777" w:rsidR="00763411" w:rsidRPr="000D2506" w:rsidRDefault="00763411" w:rsidP="00763411">
      <w:pPr>
        <w:numPr>
          <w:ilvl w:val="0"/>
          <w:numId w:val="133"/>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If the affected area is in a wall void, or under a building, a dust application may be used to control the fleas.</w:t>
      </w:r>
    </w:p>
    <w:p w14:paraId="2AD296ED"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B527C48" w14:textId="61E61360" w:rsidR="000A6961" w:rsidRPr="00621299" w:rsidRDefault="00763411" w:rsidP="00763411">
      <w:pPr>
        <w:numPr>
          <w:ilvl w:val="0"/>
          <w:numId w:val="13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Continue to vacuum regularly to remove any emerging fleas.</w:t>
      </w:r>
    </w:p>
    <w:tbl>
      <w:tblPr>
        <w:tblW w:w="9360" w:type="dxa"/>
        <w:tblCellMar>
          <w:top w:w="15" w:type="dxa"/>
          <w:left w:w="15" w:type="dxa"/>
          <w:bottom w:w="15" w:type="dxa"/>
          <w:right w:w="15" w:type="dxa"/>
        </w:tblCellMar>
        <w:tblLook w:val="04A0" w:firstRow="1" w:lastRow="0" w:firstColumn="1" w:lastColumn="0" w:noHBand="0" w:noVBand="1"/>
      </w:tblPr>
      <w:tblGrid>
        <w:gridCol w:w="4680"/>
        <w:gridCol w:w="4680"/>
      </w:tblGrid>
      <w:tr w:rsidR="00763411" w:rsidRPr="000D2506" w14:paraId="0A09B415" w14:textId="77777777" w:rsidTr="00763411">
        <w:trPr>
          <w:trHeight w:val="405"/>
        </w:trPr>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1EFDD4E" w14:textId="77777777" w:rsidR="00763411" w:rsidRPr="004744AF" w:rsidRDefault="00763411" w:rsidP="00763411">
            <w:pPr>
              <w:spacing w:after="0" w:line="240" w:lineRule="auto"/>
              <w:jc w:val="center"/>
              <w:rPr>
                <w:rFonts w:ascii="Times New Roman" w:eastAsia="Times New Roman" w:hAnsi="Times New Roman" w:cs="Times New Roman"/>
                <w:sz w:val="24"/>
                <w:szCs w:val="24"/>
              </w:rPr>
            </w:pPr>
            <w:r w:rsidRPr="004744AF">
              <w:rPr>
                <w:rFonts w:ascii="Times New Roman" w:eastAsia="Times New Roman" w:hAnsi="Times New Roman" w:cs="Times New Roman"/>
                <w:b/>
                <w:bCs/>
                <w:color w:val="000000"/>
                <w:sz w:val="24"/>
                <w:szCs w:val="24"/>
              </w:rPr>
              <w:lastRenderedPageBreak/>
              <w:t>Flea Action Threshold</w:t>
            </w:r>
          </w:p>
        </w:tc>
      </w:tr>
      <w:tr w:rsidR="00763411" w:rsidRPr="000D2506" w14:paraId="06BA7F56"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14E4CB1" w14:textId="77777777" w:rsidR="00763411" w:rsidRPr="004744AF" w:rsidRDefault="00763411" w:rsidP="00763411">
            <w:pPr>
              <w:spacing w:after="0" w:line="0" w:lineRule="atLeast"/>
              <w:jc w:val="center"/>
              <w:rPr>
                <w:rFonts w:ascii="Times New Roman" w:eastAsia="Times New Roman" w:hAnsi="Times New Roman" w:cs="Times New Roman"/>
                <w:sz w:val="24"/>
                <w:szCs w:val="24"/>
              </w:rPr>
            </w:pPr>
            <w:r w:rsidRPr="004744AF">
              <w:rPr>
                <w:rFonts w:ascii="Times New Roman" w:eastAsia="Times New Roman" w:hAnsi="Times New Roman" w:cs="Times New Roman"/>
                <w:color w:val="000000"/>
                <w:sz w:val="24"/>
                <w:szCs w:val="24"/>
              </w:rPr>
              <w:t>Classrooms and Public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3E0EB95" w14:textId="7C9A5A39" w:rsidR="00763411" w:rsidRPr="004744AF" w:rsidRDefault="006D43D6" w:rsidP="004744A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Three (</w:t>
            </w:r>
            <w:r w:rsidR="004744AF" w:rsidRPr="004744AF">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r w:rsidR="004744AF" w:rsidRPr="004744AF">
              <w:rPr>
                <w:rFonts w:ascii="Times New Roman" w:eastAsia="Times New Roman" w:hAnsi="Times New Roman" w:cs="Times New Roman"/>
                <w:sz w:val="24"/>
                <w:szCs w:val="24"/>
              </w:rPr>
              <w:t xml:space="preserve"> per room</w:t>
            </w:r>
          </w:p>
        </w:tc>
      </w:tr>
      <w:tr w:rsidR="00763411" w:rsidRPr="000D2506" w14:paraId="2E1AB78B"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BB3AF4E" w14:textId="77777777" w:rsidR="00763411" w:rsidRPr="004744AF" w:rsidRDefault="00763411" w:rsidP="00763411">
            <w:pPr>
              <w:spacing w:after="0" w:line="0" w:lineRule="atLeast"/>
              <w:jc w:val="center"/>
              <w:rPr>
                <w:rFonts w:ascii="Times New Roman" w:eastAsia="Times New Roman" w:hAnsi="Times New Roman" w:cs="Times New Roman"/>
                <w:sz w:val="24"/>
                <w:szCs w:val="24"/>
              </w:rPr>
            </w:pPr>
            <w:r w:rsidRPr="004744AF">
              <w:rPr>
                <w:rFonts w:ascii="Times New Roman" w:eastAsia="Times New Roman" w:hAnsi="Times New Roman" w:cs="Times New Roman"/>
                <w:color w:val="000000"/>
                <w:sz w:val="24"/>
                <w:szCs w:val="24"/>
              </w:rPr>
              <w:t>Medical Facility</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7590B7D" w14:textId="11168B5E" w:rsidR="00763411" w:rsidRPr="004744AF" w:rsidRDefault="006D43D6" w:rsidP="004744A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One (</w:t>
            </w:r>
            <w:r w:rsidR="004744AF" w:rsidRPr="004744AF">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004744AF" w:rsidRPr="004744AF">
              <w:rPr>
                <w:rFonts w:ascii="Times New Roman" w:eastAsia="Times New Roman" w:hAnsi="Times New Roman" w:cs="Times New Roman"/>
                <w:sz w:val="24"/>
                <w:szCs w:val="24"/>
              </w:rPr>
              <w:t xml:space="preserve"> per room</w:t>
            </w:r>
          </w:p>
        </w:tc>
      </w:tr>
      <w:tr w:rsidR="00763411" w:rsidRPr="000D2506" w14:paraId="1F388423"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2001029" w14:textId="77777777" w:rsidR="00763411" w:rsidRPr="004744AF" w:rsidRDefault="00763411" w:rsidP="00763411">
            <w:pPr>
              <w:spacing w:after="0" w:line="0" w:lineRule="atLeast"/>
              <w:jc w:val="center"/>
              <w:rPr>
                <w:rFonts w:ascii="Times New Roman" w:eastAsia="Times New Roman" w:hAnsi="Times New Roman" w:cs="Times New Roman"/>
                <w:sz w:val="24"/>
                <w:szCs w:val="24"/>
              </w:rPr>
            </w:pPr>
            <w:r w:rsidRPr="004744AF">
              <w:rPr>
                <w:rFonts w:ascii="Times New Roman" w:eastAsia="Times New Roman" w:hAnsi="Times New Roman" w:cs="Times New Roman"/>
                <w:color w:val="000000"/>
                <w:sz w:val="24"/>
                <w:szCs w:val="24"/>
              </w:rPr>
              <w:t>Kitchen</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778C55E" w14:textId="329A8D34" w:rsidR="00763411" w:rsidRPr="004744AF" w:rsidRDefault="006D43D6" w:rsidP="004744A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One (</w:t>
            </w:r>
            <w:r w:rsidR="004744AF" w:rsidRPr="004744AF">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004744AF" w:rsidRPr="004744AF">
              <w:rPr>
                <w:rFonts w:ascii="Times New Roman" w:eastAsia="Times New Roman" w:hAnsi="Times New Roman" w:cs="Times New Roman"/>
                <w:sz w:val="24"/>
                <w:szCs w:val="24"/>
              </w:rPr>
              <w:t xml:space="preserve"> per room</w:t>
            </w:r>
          </w:p>
        </w:tc>
      </w:tr>
      <w:tr w:rsidR="00763411" w:rsidRPr="000D2506" w14:paraId="4E19910F"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631F626" w14:textId="77777777" w:rsidR="00763411" w:rsidRPr="004744AF" w:rsidRDefault="00763411" w:rsidP="00763411">
            <w:pPr>
              <w:spacing w:after="0" w:line="0" w:lineRule="atLeast"/>
              <w:jc w:val="center"/>
              <w:rPr>
                <w:rFonts w:ascii="Times New Roman" w:eastAsia="Times New Roman" w:hAnsi="Times New Roman" w:cs="Times New Roman"/>
                <w:sz w:val="24"/>
                <w:szCs w:val="24"/>
              </w:rPr>
            </w:pPr>
            <w:r w:rsidRPr="004744AF">
              <w:rPr>
                <w:rFonts w:ascii="Times New Roman" w:eastAsia="Times New Roman" w:hAnsi="Times New Roman" w:cs="Times New Roman"/>
                <w:color w:val="000000"/>
                <w:sz w:val="24"/>
                <w:szCs w:val="24"/>
              </w:rPr>
              <w:t>Maintenance and Storage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5BCFBED" w14:textId="07A0A112" w:rsidR="00763411" w:rsidRPr="004744AF" w:rsidRDefault="006D43D6" w:rsidP="004744A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Three (</w:t>
            </w:r>
            <w:r w:rsidR="004744AF" w:rsidRPr="004744AF">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r w:rsidR="004744AF" w:rsidRPr="004744AF">
              <w:rPr>
                <w:rFonts w:ascii="Times New Roman" w:eastAsia="Times New Roman" w:hAnsi="Times New Roman" w:cs="Times New Roman"/>
                <w:sz w:val="24"/>
                <w:szCs w:val="24"/>
              </w:rPr>
              <w:t xml:space="preserve"> per room</w:t>
            </w:r>
          </w:p>
        </w:tc>
      </w:tr>
      <w:tr w:rsidR="00763411" w:rsidRPr="000D2506" w14:paraId="71FDB770"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5DEBDBF" w14:textId="77777777" w:rsidR="00763411" w:rsidRPr="004744AF" w:rsidRDefault="00763411" w:rsidP="00763411">
            <w:pPr>
              <w:spacing w:after="0" w:line="0" w:lineRule="atLeast"/>
              <w:jc w:val="center"/>
              <w:rPr>
                <w:rFonts w:ascii="Times New Roman" w:eastAsia="Times New Roman" w:hAnsi="Times New Roman" w:cs="Times New Roman"/>
                <w:sz w:val="24"/>
                <w:szCs w:val="24"/>
              </w:rPr>
            </w:pPr>
            <w:r w:rsidRPr="004744AF">
              <w:rPr>
                <w:rFonts w:ascii="Times New Roman" w:eastAsia="Times New Roman" w:hAnsi="Times New Roman" w:cs="Times New Roman"/>
                <w:color w:val="000000"/>
                <w:sz w:val="24"/>
                <w:szCs w:val="24"/>
              </w:rPr>
              <w:t>Grounds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D22254D" w14:textId="384FE138" w:rsidR="00763411" w:rsidRPr="004744AF" w:rsidRDefault="004744AF" w:rsidP="004744AF">
            <w:pPr>
              <w:spacing w:after="0" w:line="240" w:lineRule="auto"/>
              <w:jc w:val="center"/>
              <w:rPr>
                <w:rFonts w:ascii="Times New Roman" w:eastAsia="Times New Roman" w:hAnsi="Times New Roman" w:cs="Times New Roman"/>
                <w:sz w:val="24"/>
                <w:szCs w:val="24"/>
              </w:rPr>
            </w:pPr>
            <w:r w:rsidRPr="004744AF">
              <w:rPr>
                <w:rFonts w:ascii="Times New Roman" w:eastAsia="Times New Roman" w:hAnsi="Times New Roman" w:cs="Times New Roman"/>
                <w:sz w:val="24"/>
                <w:szCs w:val="24"/>
              </w:rPr>
              <w:t>N/A</w:t>
            </w:r>
            <w:r w:rsidR="006D43D6">
              <w:rPr>
                <w:rFonts w:ascii="Times New Roman" w:eastAsia="Times New Roman" w:hAnsi="Times New Roman" w:cs="Times New Roman"/>
                <w:sz w:val="24"/>
                <w:szCs w:val="24"/>
              </w:rPr>
              <w:t xml:space="preserve"> Determined on a case by case account depending on where fleas are located in relation to a building</w:t>
            </w:r>
          </w:p>
        </w:tc>
      </w:tr>
    </w:tbl>
    <w:p w14:paraId="2D7333EE" w14:textId="77777777" w:rsidR="00763411" w:rsidRPr="000D2506" w:rsidRDefault="00763411" w:rsidP="00763411">
      <w:pPr>
        <w:spacing w:after="240" w:line="240" w:lineRule="auto"/>
        <w:rPr>
          <w:rFonts w:ascii="Times New Roman" w:eastAsia="Times New Roman" w:hAnsi="Times New Roman" w:cs="Times New Roman"/>
          <w:sz w:val="24"/>
          <w:szCs w:val="24"/>
        </w:rPr>
      </w:pPr>
    </w:p>
    <w:p w14:paraId="379C0F32"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78FFD3EB"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971C7A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D04E6B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7014229E"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F80F851"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1C30B14"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28CB4F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7B073222"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E1B2A5A"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3349D07"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47909AF"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27546E1"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676DDC7"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3926EC4B"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2543BA4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324E4F7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014B9D58"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CDFD7EA"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26B0686"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EE611CE"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B45DE7B"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274FBEF"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CF1E534"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06F2CC84"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2B9CA884"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33F98B26"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075BF751"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6E2B8EFA"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81901A3"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2608496"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BCB3514"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5DBFF7C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82D0A70" w14:textId="77777777" w:rsidR="00763411" w:rsidRPr="000D2506" w:rsidRDefault="00763411" w:rsidP="003A01EF">
      <w:pPr>
        <w:pStyle w:val="Style2"/>
      </w:pPr>
      <w:bookmarkStart w:id="69" w:name="_Toc451498166"/>
      <w:r w:rsidRPr="000D2506">
        <w:t>Rove Beetles</w:t>
      </w:r>
      <w:bookmarkEnd w:id="69"/>
    </w:p>
    <w:p w14:paraId="0E838842" w14:textId="77777777" w:rsidR="006D43D6"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Rove beetles ar</w:t>
      </w:r>
      <w:r w:rsidR="00F25F59" w:rsidRPr="000D2506">
        <w:rPr>
          <w:rFonts w:ascii="Times New Roman" w:eastAsia="Times New Roman" w:hAnsi="Times New Roman" w:cs="Times New Roman"/>
          <w:color w:val="000000"/>
          <w:sz w:val="24"/>
          <w:szCs w:val="24"/>
        </w:rPr>
        <w:t>e rarely a pest in buildings; however, u</w:t>
      </w:r>
      <w:r w:rsidRPr="000D2506">
        <w:rPr>
          <w:rFonts w:ascii="Times New Roman" w:eastAsia="Times New Roman" w:hAnsi="Times New Roman" w:cs="Times New Roman"/>
          <w:color w:val="000000"/>
          <w:sz w:val="24"/>
          <w:szCs w:val="24"/>
        </w:rPr>
        <w:t>nique circumstances came together in 2015-2016 in new residence halls that were built on campus</w:t>
      </w:r>
      <w:r w:rsidR="006D43D6">
        <w:rPr>
          <w:rFonts w:ascii="Times New Roman" w:eastAsia="Times New Roman" w:hAnsi="Times New Roman" w:cs="Times New Roman"/>
          <w:color w:val="000000"/>
          <w:sz w:val="24"/>
          <w:szCs w:val="24"/>
        </w:rPr>
        <w:t xml:space="preserve"> where they became</w:t>
      </w:r>
      <w:r w:rsidR="00F25F59" w:rsidRPr="000D2506">
        <w:rPr>
          <w:rFonts w:ascii="Times New Roman" w:eastAsia="Times New Roman" w:hAnsi="Times New Roman" w:cs="Times New Roman"/>
          <w:color w:val="000000"/>
          <w:sz w:val="24"/>
          <w:szCs w:val="24"/>
        </w:rPr>
        <w:t xml:space="preserve"> a profound pest</w:t>
      </w:r>
      <w:r w:rsidRPr="000D2506">
        <w:rPr>
          <w:rFonts w:ascii="Times New Roman" w:eastAsia="Times New Roman" w:hAnsi="Times New Roman" w:cs="Times New Roman"/>
          <w:color w:val="000000"/>
          <w:sz w:val="24"/>
          <w:szCs w:val="24"/>
        </w:rPr>
        <w:t>.   Physical characteristics of this pest include slender, flexible bodies with short elytra, which allow the insect to enter narrow crevices.  These attributes renders the insect prone to desiccation and are therefore largely dependent on humid habitats.  </w:t>
      </w:r>
    </w:p>
    <w:p w14:paraId="43DE28A9" w14:textId="77777777" w:rsidR="006D43D6" w:rsidRDefault="006D43D6" w:rsidP="00763411">
      <w:pPr>
        <w:spacing w:after="0" w:line="240" w:lineRule="auto"/>
        <w:rPr>
          <w:rFonts w:ascii="Times New Roman" w:eastAsia="Times New Roman" w:hAnsi="Times New Roman" w:cs="Times New Roman"/>
          <w:color w:val="000000"/>
          <w:sz w:val="24"/>
          <w:szCs w:val="24"/>
        </w:rPr>
      </w:pPr>
    </w:p>
    <w:p w14:paraId="3CCAAE0A" w14:textId="77777777" w:rsidR="006D43D6"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These residence halls, which were opened in 2015, were built using carton form construction.  Construction at this site was hampered due to heavy spring and early summer rains.  The first floor of all buildings flooded, resulting in sheetrock and walls needing to be cut out half way up the wall and replaced.  It is possible that the beetles began breeding and exploiting the carton form, which is made out of corrugated paper, and were unnoticed during early construction.  </w:t>
      </w:r>
    </w:p>
    <w:p w14:paraId="42266F7B" w14:textId="77777777" w:rsidR="006D43D6" w:rsidRDefault="006D43D6" w:rsidP="00763411">
      <w:pPr>
        <w:spacing w:after="0" w:line="240" w:lineRule="auto"/>
        <w:rPr>
          <w:rFonts w:ascii="Times New Roman" w:eastAsia="Times New Roman" w:hAnsi="Times New Roman" w:cs="Times New Roman"/>
          <w:color w:val="000000"/>
          <w:sz w:val="24"/>
          <w:szCs w:val="24"/>
        </w:rPr>
      </w:pPr>
    </w:p>
    <w:p w14:paraId="578F924E" w14:textId="77777777" w:rsidR="006D43D6" w:rsidRDefault="00763411" w:rsidP="00763411">
      <w:pPr>
        <w:spacing w:after="0" w:line="240" w:lineRule="auto"/>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Pipes for plumbing penetrate the substrate allowing access to the void below the slab where the carton forms are located, before running into the base substrate and switching to lateral movement.  Although concrete is poured on top of the carton forms, a void area exists around the pipes that are running perpendicular to the slab.  It is likely that if the rove beetles were breeding in the carton form, they then had access to buildings via plumbing.  The beetles were concentrated in bathrooms where drains and pipes run up through the floor for the shower, toilet, and sink, supporting this hypothesis.  </w:t>
      </w:r>
    </w:p>
    <w:p w14:paraId="468CB688" w14:textId="77777777" w:rsidR="006D43D6" w:rsidRDefault="006D43D6" w:rsidP="00763411">
      <w:pPr>
        <w:spacing w:after="0" w:line="240" w:lineRule="auto"/>
        <w:rPr>
          <w:rFonts w:ascii="Times New Roman" w:eastAsia="Times New Roman" w:hAnsi="Times New Roman" w:cs="Times New Roman"/>
          <w:color w:val="000000"/>
          <w:sz w:val="24"/>
          <w:szCs w:val="24"/>
        </w:rPr>
      </w:pPr>
    </w:p>
    <w:p w14:paraId="72F66FAF" w14:textId="39ECA542"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Due to the excessive amounts of beetles present, chemicals were immediately used in attempts to rid these buildings of pests.  After three separate chemical applications, which were spread out over three months, and included all bathrooms and kitchens on the first floor of all three facilities, a modicum of control was achieved.  The entire process is documented for the monitoring and pesticide applications, and the literature is available for review.  Contact the IPM coordinator to be directed to the articles.</w:t>
      </w:r>
    </w:p>
    <w:p w14:paraId="7327764C"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BF226D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3C8C8DE"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8CEC06B"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EB8A58E"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CB42CDF"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72A639E"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03C80F0"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7C2B372C"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0F097D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8FDA22A"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54312A7"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392F7200"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C3541F7"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2308402"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7FFCB96" w14:textId="77777777" w:rsidR="006D43D6" w:rsidRDefault="006D43D6" w:rsidP="003A01EF">
      <w:pPr>
        <w:pStyle w:val="Style2"/>
      </w:pPr>
      <w:bookmarkStart w:id="70" w:name="_Toc451498167"/>
    </w:p>
    <w:p w14:paraId="09656CBB" w14:textId="77777777" w:rsidR="00763411" w:rsidRPr="000D2506" w:rsidRDefault="00763411" w:rsidP="003A01EF">
      <w:pPr>
        <w:pStyle w:val="Style2"/>
      </w:pPr>
      <w:r w:rsidRPr="000D2506">
        <w:lastRenderedPageBreak/>
        <w:t>Spiders</w:t>
      </w:r>
      <w:bookmarkEnd w:id="70"/>
    </w:p>
    <w:p w14:paraId="1308E4C7" w14:textId="01A1EE3F"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Spiders are a common nuisance in and around buildings, and often elicit pest control requests.  Although there are many different kinds of spiders that can be found in Texas, it is important to note for pest control purposes that all spiders are predatory</w:t>
      </w:r>
      <w:r w:rsidR="00100E9C">
        <w:rPr>
          <w:rFonts w:ascii="Times New Roman" w:eastAsia="Times New Roman" w:hAnsi="Times New Roman" w:cs="Times New Roman"/>
          <w:color w:val="000000"/>
          <w:sz w:val="24"/>
          <w:szCs w:val="24"/>
          <w:vertAlign w:val="superscript"/>
        </w:rPr>
        <w:t>47</w:t>
      </w:r>
      <w:r w:rsidRPr="000D2506">
        <w:rPr>
          <w:rFonts w:ascii="Times New Roman" w:eastAsia="Times New Roman" w:hAnsi="Times New Roman" w:cs="Times New Roman"/>
          <w:color w:val="000000"/>
          <w:sz w:val="24"/>
          <w:szCs w:val="24"/>
        </w:rPr>
        <w:t>, and either passively hun</w:t>
      </w:r>
      <w:r w:rsidR="00135F0F" w:rsidRPr="000D2506">
        <w:rPr>
          <w:rFonts w:ascii="Times New Roman" w:eastAsia="Times New Roman" w:hAnsi="Times New Roman" w:cs="Times New Roman"/>
          <w:color w:val="000000"/>
          <w:sz w:val="24"/>
          <w:szCs w:val="24"/>
        </w:rPr>
        <w:t>t by</w:t>
      </w:r>
      <w:r w:rsidRPr="000D2506">
        <w:rPr>
          <w:rFonts w:ascii="Times New Roman" w:eastAsia="Times New Roman" w:hAnsi="Times New Roman" w:cs="Times New Roman"/>
          <w:color w:val="000000"/>
          <w:sz w:val="24"/>
          <w:szCs w:val="24"/>
        </w:rPr>
        <w:t xml:space="preserve"> catch</w:t>
      </w:r>
      <w:r w:rsidR="00135F0F" w:rsidRPr="000D2506">
        <w:rPr>
          <w:rFonts w:ascii="Times New Roman" w:eastAsia="Times New Roman" w:hAnsi="Times New Roman" w:cs="Times New Roman"/>
          <w:color w:val="000000"/>
          <w:sz w:val="24"/>
          <w:szCs w:val="24"/>
        </w:rPr>
        <w:t>ing</w:t>
      </w:r>
      <w:r w:rsidRPr="000D2506">
        <w:rPr>
          <w:rFonts w:ascii="Times New Roman" w:eastAsia="Times New Roman" w:hAnsi="Times New Roman" w:cs="Times New Roman"/>
          <w:color w:val="000000"/>
          <w:sz w:val="24"/>
          <w:szCs w:val="24"/>
        </w:rPr>
        <w:t xml:space="preserve"> food within their webs, or hunt and stalk their pr</w:t>
      </w:r>
      <w:r w:rsidR="00135F0F" w:rsidRPr="000D2506">
        <w:rPr>
          <w:rFonts w:ascii="Times New Roman" w:eastAsia="Times New Roman" w:hAnsi="Times New Roman" w:cs="Times New Roman"/>
          <w:color w:val="000000"/>
          <w:sz w:val="24"/>
          <w:szCs w:val="24"/>
        </w:rPr>
        <w:t>ey.  T</w:t>
      </w:r>
      <w:r w:rsidRPr="000D2506">
        <w:rPr>
          <w:rFonts w:ascii="Times New Roman" w:eastAsia="Times New Roman" w:hAnsi="Times New Roman" w:cs="Times New Roman"/>
          <w:color w:val="000000"/>
          <w:sz w:val="24"/>
          <w:szCs w:val="24"/>
        </w:rPr>
        <w:t xml:space="preserve">he majority of spiders </w:t>
      </w:r>
      <w:r w:rsidR="00135F0F" w:rsidRPr="000D2506">
        <w:rPr>
          <w:rFonts w:ascii="Times New Roman" w:eastAsia="Times New Roman" w:hAnsi="Times New Roman" w:cs="Times New Roman"/>
          <w:color w:val="000000"/>
          <w:sz w:val="24"/>
          <w:szCs w:val="24"/>
        </w:rPr>
        <w:t xml:space="preserve">are considered </w:t>
      </w:r>
      <w:r w:rsidRPr="000D2506">
        <w:rPr>
          <w:rFonts w:ascii="Times New Roman" w:eastAsia="Times New Roman" w:hAnsi="Times New Roman" w:cs="Times New Roman"/>
          <w:color w:val="000000"/>
          <w:sz w:val="24"/>
          <w:szCs w:val="24"/>
        </w:rPr>
        <w:t>beneficial due to their assistance in controlling insect pests.  Typically, the more insects that are present in an area, the higher the chances that spiders are present</w:t>
      </w:r>
      <w:r w:rsidR="00100E9C">
        <w:rPr>
          <w:rFonts w:ascii="Times New Roman" w:eastAsia="Times New Roman" w:hAnsi="Times New Roman" w:cs="Times New Roman"/>
          <w:color w:val="000000"/>
          <w:sz w:val="24"/>
          <w:szCs w:val="24"/>
          <w:vertAlign w:val="superscript"/>
        </w:rPr>
        <w:t>47</w:t>
      </w:r>
      <w:r w:rsidRPr="000D2506">
        <w:rPr>
          <w:rFonts w:ascii="Times New Roman" w:eastAsia="Times New Roman" w:hAnsi="Times New Roman" w:cs="Times New Roman"/>
          <w:color w:val="000000"/>
          <w:sz w:val="24"/>
          <w:szCs w:val="24"/>
        </w:rPr>
        <w:t>.  Spiders are also mor</w:t>
      </w:r>
      <w:r w:rsidR="00D97AEF" w:rsidRPr="000D2506">
        <w:rPr>
          <w:rFonts w:ascii="Times New Roman" w:eastAsia="Times New Roman" w:hAnsi="Times New Roman" w:cs="Times New Roman"/>
          <w:color w:val="000000"/>
          <w:sz w:val="24"/>
          <w:szCs w:val="24"/>
        </w:rPr>
        <w:t>e likely to be found after rain</w:t>
      </w:r>
      <w:r w:rsidR="00100E9C">
        <w:rPr>
          <w:rFonts w:ascii="Times New Roman" w:eastAsia="Times New Roman" w:hAnsi="Times New Roman" w:cs="Times New Roman"/>
          <w:color w:val="000000"/>
          <w:sz w:val="24"/>
          <w:szCs w:val="24"/>
          <w:vertAlign w:val="superscript"/>
        </w:rPr>
        <w:t>48</w:t>
      </w:r>
      <w:r w:rsidRPr="000D2506">
        <w:rPr>
          <w:rFonts w:ascii="Times New Roman" w:eastAsia="Times New Roman" w:hAnsi="Times New Roman" w:cs="Times New Roman"/>
          <w:color w:val="000000"/>
          <w:sz w:val="24"/>
          <w:szCs w:val="24"/>
        </w:rPr>
        <w:t>.</w:t>
      </w:r>
    </w:p>
    <w:p w14:paraId="573D6B87"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A52ED96" w14:textId="5D762FD8"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Spiders resemble insects, but have only two body segments, and eight legs rather than the six legs that characterize an insect.  Spiders do not have wings or antenna.  Their colors and size can vary dramatically, and they can be hairy or smooth bodied</w:t>
      </w:r>
      <w:r w:rsidR="00100E9C">
        <w:rPr>
          <w:rFonts w:ascii="Times New Roman" w:eastAsia="Times New Roman" w:hAnsi="Times New Roman" w:cs="Times New Roman"/>
          <w:color w:val="000000"/>
          <w:sz w:val="24"/>
          <w:szCs w:val="24"/>
          <w:vertAlign w:val="superscript"/>
        </w:rPr>
        <w:t>49</w:t>
      </w:r>
      <w:r w:rsidRPr="000D2506">
        <w:rPr>
          <w:rFonts w:ascii="Times New Roman" w:eastAsia="Times New Roman" w:hAnsi="Times New Roman" w:cs="Times New Roman"/>
          <w:color w:val="000000"/>
          <w:sz w:val="24"/>
          <w:szCs w:val="24"/>
        </w:rPr>
        <w:t xml:space="preserve">.  Many spiders have venom, which is used to subdue and kill their </w:t>
      </w:r>
      <w:r w:rsidR="00135F0F" w:rsidRPr="000D2506">
        <w:rPr>
          <w:rFonts w:ascii="Times New Roman" w:eastAsia="Times New Roman" w:hAnsi="Times New Roman" w:cs="Times New Roman"/>
          <w:color w:val="000000"/>
          <w:sz w:val="24"/>
          <w:szCs w:val="24"/>
        </w:rPr>
        <w:t>prey;</w:t>
      </w:r>
      <w:r w:rsidRPr="000D2506">
        <w:rPr>
          <w:rFonts w:ascii="Times New Roman" w:eastAsia="Times New Roman" w:hAnsi="Times New Roman" w:cs="Times New Roman"/>
          <w:color w:val="000000"/>
          <w:sz w:val="24"/>
          <w:szCs w:val="24"/>
        </w:rPr>
        <w:t xml:space="preserve"> however, </w:t>
      </w:r>
      <w:r w:rsidR="00A744C3" w:rsidRPr="000D2506">
        <w:rPr>
          <w:rFonts w:ascii="Times New Roman" w:eastAsia="Times New Roman" w:hAnsi="Times New Roman" w:cs="Times New Roman"/>
          <w:color w:val="000000"/>
          <w:sz w:val="24"/>
          <w:szCs w:val="24"/>
        </w:rPr>
        <w:t>most spiders prey on arthropods</w:t>
      </w:r>
      <w:r w:rsidR="00100E9C">
        <w:rPr>
          <w:rFonts w:ascii="Times New Roman" w:eastAsia="Times New Roman" w:hAnsi="Times New Roman" w:cs="Times New Roman"/>
          <w:color w:val="000000"/>
          <w:sz w:val="24"/>
          <w:szCs w:val="24"/>
          <w:vertAlign w:val="superscript"/>
        </w:rPr>
        <w:t>49</w:t>
      </w:r>
      <w:r w:rsidR="00A744C3" w:rsidRPr="000D2506">
        <w:rPr>
          <w:rFonts w:ascii="Times New Roman" w:eastAsia="Times New Roman" w:hAnsi="Times New Roman" w:cs="Times New Roman"/>
          <w:color w:val="000000"/>
          <w:sz w:val="24"/>
          <w:szCs w:val="24"/>
        </w:rPr>
        <w:t xml:space="preserve"> and will not bite humans unless disturbed</w:t>
      </w:r>
      <w:r w:rsidRPr="000D2506">
        <w:rPr>
          <w:rFonts w:ascii="Times New Roman" w:eastAsia="Times New Roman" w:hAnsi="Times New Roman" w:cs="Times New Roman"/>
          <w:color w:val="000000"/>
          <w:sz w:val="24"/>
          <w:szCs w:val="24"/>
        </w:rPr>
        <w:t>.  Spiders most commonly cited for their toxic venom are the black widow and the brown recluse.</w:t>
      </w:r>
    </w:p>
    <w:p w14:paraId="0A7181A4"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F872481" w14:textId="77777777" w:rsidR="00763411" w:rsidRPr="000D2506" w:rsidRDefault="00135F0F"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Inspection, Exclusion, Sanitation, Monitoring</w:t>
      </w:r>
    </w:p>
    <w:p w14:paraId="3E903DFB"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As previously mentioned, most spiders are beneficial, and thus spiders that are located outside a building which are not harming or disturbing people should be left alone.  </w:t>
      </w:r>
    </w:p>
    <w:p w14:paraId="3EA6AD36"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B4FC118" w14:textId="77777777" w:rsidR="00763411" w:rsidRPr="000D2506" w:rsidRDefault="00763411" w:rsidP="00763411">
      <w:pPr>
        <w:numPr>
          <w:ilvl w:val="0"/>
          <w:numId w:val="135"/>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Scout the area for ways that spiders can gain access to a building.  They can hitch a ride on boxes, wood, and plants, crawl through cracks and crevices, enter through unsealed windows, or walk under doors that lack proper door sweeps.  Seal all access points.  Preventing spiders from accessing buildings will also prevent many other insects from entering.  Without a potential food source, spiders will be less attracted to an area.  </w:t>
      </w:r>
    </w:p>
    <w:p w14:paraId="5DAF6C57"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DDC2F68" w14:textId="77777777" w:rsidR="00763411" w:rsidRPr="000D2506" w:rsidRDefault="00763411" w:rsidP="00763411">
      <w:pPr>
        <w:numPr>
          <w:ilvl w:val="0"/>
          <w:numId w:val="136"/>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If items must be stored, seal boxes properly with tape, or place items in pest proof containers.  Remove unnecessary clutter.</w:t>
      </w:r>
    </w:p>
    <w:p w14:paraId="73136E89"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B848218" w14:textId="1B31EFBE" w:rsidR="00763411" w:rsidRPr="000D2506" w:rsidRDefault="00763411" w:rsidP="00763411">
      <w:pPr>
        <w:numPr>
          <w:ilvl w:val="0"/>
          <w:numId w:val="137"/>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Identify areas that spiders are attracted to, such as dark corners and undisturbed debris.  Vacuum and sweep corners of rooms, vacant areas, storage places, accessible wall voids, attics, and basements. Knock webs down with a broom, or vacuum </w:t>
      </w:r>
      <w:r w:rsidR="006D43D6">
        <w:rPr>
          <w:rFonts w:ascii="Times New Roman" w:eastAsia="Times New Roman" w:hAnsi="Times New Roman" w:cs="Times New Roman"/>
          <w:color w:val="000000"/>
          <w:sz w:val="24"/>
          <w:szCs w:val="24"/>
        </w:rPr>
        <w:t xml:space="preserve">webs </w:t>
      </w:r>
      <w:r w:rsidRPr="000D2506">
        <w:rPr>
          <w:rFonts w:ascii="Times New Roman" w:eastAsia="Times New Roman" w:hAnsi="Times New Roman" w:cs="Times New Roman"/>
          <w:color w:val="000000"/>
          <w:sz w:val="24"/>
          <w:szCs w:val="24"/>
        </w:rPr>
        <w:t>with a vacuum hose attachment.  Kill spiders that are knocked down with a shoe, broom, or by vacuuming, or remove them using a glass and piece of stiff paper.</w:t>
      </w:r>
    </w:p>
    <w:p w14:paraId="357FA42B"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CC9CA1A" w14:textId="77777777" w:rsidR="00763411" w:rsidRPr="000D2506" w:rsidRDefault="00763411" w:rsidP="00763411">
      <w:pPr>
        <w:numPr>
          <w:ilvl w:val="0"/>
          <w:numId w:val="138"/>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Place sticky traps near access points, such as windows and doors.  This can help determine if spiders are accessing the building via potential entry points, and can help determine if additional exclusion and chemical treatment is needed.</w:t>
      </w:r>
    </w:p>
    <w:p w14:paraId="645B486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CF53BC3" w14:textId="77777777" w:rsidR="00763411" w:rsidRPr="000D2506" w:rsidRDefault="00763411" w:rsidP="00763411">
      <w:pPr>
        <w:numPr>
          <w:ilvl w:val="0"/>
          <w:numId w:val="13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Exterior lights are typically positioned near entrances/exits to buildings.  Although this can help people feel safer and reduce accidents, it allows for more insects to be attracted to areas where they can access the interior of a building.  On the exterior of buildings, manage lighting by replacing bulbs with yellow lighting rather than blue or white lighting.  Insects have a harder time seeing this range of light, and if </w:t>
      </w:r>
      <w:r w:rsidR="00135F0F" w:rsidRPr="000D2506">
        <w:rPr>
          <w:rFonts w:ascii="Times New Roman" w:eastAsia="Times New Roman" w:hAnsi="Times New Roman" w:cs="Times New Roman"/>
          <w:color w:val="000000"/>
          <w:sz w:val="24"/>
          <w:szCs w:val="24"/>
        </w:rPr>
        <w:t>fewer</w:t>
      </w:r>
      <w:r w:rsidRPr="000D2506">
        <w:rPr>
          <w:rFonts w:ascii="Times New Roman" w:eastAsia="Times New Roman" w:hAnsi="Times New Roman" w:cs="Times New Roman"/>
          <w:color w:val="000000"/>
          <w:sz w:val="24"/>
          <w:szCs w:val="24"/>
        </w:rPr>
        <w:t xml:space="preserve"> insects are attracted to the area at night, fewer spiders will be attracted as well.  </w:t>
      </w:r>
    </w:p>
    <w:p w14:paraId="07025EF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102DDC4" w14:textId="77777777" w:rsidR="00763411" w:rsidRPr="000D2506" w:rsidRDefault="00763411" w:rsidP="00763411">
      <w:pPr>
        <w:numPr>
          <w:ilvl w:val="0"/>
          <w:numId w:val="140"/>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lastRenderedPageBreak/>
        <w:t xml:space="preserve">On the exterior of buildings, </w:t>
      </w:r>
      <w:r w:rsidR="00135F0F" w:rsidRPr="000D2506">
        <w:rPr>
          <w:rFonts w:ascii="Times New Roman" w:eastAsia="Times New Roman" w:hAnsi="Times New Roman" w:cs="Times New Roman"/>
          <w:color w:val="000000"/>
          <w:sz w:val="24"/>
          <w:szCs w:val="24"/>
        </w:rPr>
        <w:t>keep the areas</w:t>
      </w:r>
      <w:r w:rsidRPr="000D2506">
        <w:rPr>
          <w:rFonts w:ascii="Times New Roman" w:eastAsia="Times New Roman" w:hAnsi="Times New Roman" w:cs="Times New Roman"/>
          <w:color w:val="000000"/>
          <w:sz w:val="24"/>
          <w:szCs w:val="24"/>
        </w:rPr>
        <w:t xml:space="preserve"> surrounding a building free from debris and clutter.  Remove trash, organic build-up such as leaves and grass, and regularly knock down spider webs. </w:t>
      </w:r>
    </w:p>
    <w:p w14:paraId="40153A59" w14:textId="77777777" w:rsidR="00642E7C" w:rsidRPr="000D2506" w:rsidRDefault="00642E7C" w:rsidP="00763411">
      <w:pPr>
        <w:spacing w:after="0" w:line="240" w:lineRule="auto"/>
        <w:rPr>
          <w:rFonts w:ascii="Times New Roman" w:eastAsia="Times New Roman" w:hAnsi="Times New Roman" w:cs="Times New Roman"/>
          <w:b/>
          <w:bCs/>
          <w:color w:val="000000"/>
          <w:sz w:val="24"/>
          <w:szCs w:val="24"/>
          <w:u w:val="single"/>
        </w:rPr>
      </w:pPr>
    </w:p>
    <w:p w14:paraId="096C5176" w14:textId="77777777" w:rsidR="00763411" w:rsidRPr="000D2506" w:rsidRDefault="00135F0F"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Pesticide Control</w:t>
      </w:r>
    </w:p>
    <w:p w14:paraId="1B7DC947"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Pesticide control is rarely effective or accurate for spiders.  Efforts for control should be concentrated on sanitation, prevention, and exclusion.  However, in sensitive areas, or under rare circumstances, pesticides can be used to control spiders.</w:t>
      </w:r>
    </w:p>
    <w:p w14:paraId="439F5F1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410CFD3" w14:textId="77777777" w:rsidR="00763411" w:rsidRPr="000D2506" w:rsidRDefault="00135F0F" w:rsidP="00135F0F">
      <w:p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color w:val="000000"/>
          <w:sz w:val="24"/>
          <w:szCs w:val="24"/>
          <w:u w:val="single"/>
        </w:rPr>
        <w:t>Dust:</w:t>
      </w:r>
      <w:r w:rsidRPr="000D2506">
        <w:rPr>
          <w:rFonts w:ascii="Times New Roman" w:eastAsia="Times New Roman" w:hAnsi="Times New Roman" w:cs="Times New Roman"/>
          <w:color w:val="000000"/>
          <w:sz w:val="24"/>
          <w:szCs w:val="24"/>
        </w:rPr>
        <w:t xml:space="preserve">  </w:t>
      </w:r>
      <w:r w:rsidR="00763411" w:rsidRPr="000D2506">
        <w:rPr>
          <w:rFonts w:ascii="Times New Roman" w:eastAsia="Times New Roman" w:hAnsi="Times New Roman" w:cs="Times New Roman"/>
          <w:color w:val="000000"/>
          <w:sz w:val="24"/>
          <w:szCs w:val="24"/>
        </w:rPr>
        <w:t>Dust cracks, crevices, under baseboards, and in wall voids.  Dusts can dry spiders out, and remain viable for months after application.</w:t>
      </w:r>
    </w:p>
    <w:p w14:paraId="2401A7E6"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E92D8A7" w14:textId="77777777" w:rsidR="00763411" w:rsidRPr="000D2506" w:rsidRDefault="00135F0F" w:rsidP="00135F0F">
      <w:p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b/>
          <w:color w:val="000000"/>
          <w:sz w:val="24"/>
          <w:szCs w:val="24"/>
          <w:u w:val="single"/>
        </w:rPr>
        <w:t>Liquid and Aerosol Control:</w:t>
      </w:r>
      <w:r w:rsidRPr="000D2506">
        <w:rPr>
          <w:rFonts w:ascii="Times New Roman" w:eastAsia="Times New Roman" w:hAnsi="Times New Roman" w:cs="Times New Roman"/>
          <w:color w:val="000000"/>
          <w:sz w:val="24"/>
          <w:szCs w:val="24"/>
        </w:rPr>
        <w:t xml:space="preserve">  </w:t>
      </w:r>
      <w:r w:rsidR="00763411" w:rsidRPr="000D2506">
        <w:rPr>
          <w:rFonts w:ascii="Times New Roman" w:eastAsia="Times New Roman" w:hAnsi="Times New Roman" w:cs="Times New Roman"/>
          <w:color w:val="000000"/>
          <w:sz w:val="24"/>
          <w:szCs w:val="24"/>
        </w:rPr>
        <w:t>Selective liquid and aerosol pesticide applications in areas where spiders are readily present, and there is a potential for egg sacs to hatch, can be an effective means of controlling spiders.  Always read and follow the pesticide label.</w:t>
      </w:r>
    </w:p>
    <w:p w14:paraId="128E5E0E" w14:textId="77777777" w:rsidR="00763411" w:rsidRPr="000D2506" w:rsidRDefault="00763411" w:rsidP="00763411">
      <w:pPr>
        <w:spacing w:after="240" w:line="240" w:lineRule="auto"/>
        <w:rPr>
          <w:rFonts w:ascii="Times New Roman" w:eastAsia="Times New Roman" w:hAnsi="Times New Roman" w:cs="Times New Roman"/>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4680"/>
        <w:gridCol w:w="4680"/>
      </w:tblGrid>
      <w:tr w:rsidR="00763411" w:rsidRPr="000D2506" w14:paraId="724B80B9" w14:textId="77777777" w:rsidTr="00763411">
        <w:trPr>
          <w:trHeight w:val="405"/>
        </w:trPr>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ABAFB66" w14:textId="77777777" w:rsidR="00763411" w:rsidRPr="004744AF" w:rsidRDefault="00763411" w:rsidP="00763411">
            <w:pPr>
              <w:spacing w:after="0" w:line="240" w:lineRule="auto"/>
              <w:jc w:val="center"/>
              <w:rPr>
                <w:rFonts w:ascii="Times New Roman" w:eastAsia="Times New Roman" w:hAnsi="Times New Roman" w:cs="Times New Roman"/>
                <w:b/>
                <w:sz w:val="24"/>
                <w:szCs w:val="24"/>
              </w:rPr>
            </w:pPr>
            <w:r w:rsidRPr="004744AF">
              <w:rPr>
                <w:rFonts w:ascii="Times New Roman" w:eastAsia="Times New Roman" w:hAnsi="Times New Roman" w:cs="Times New Roman"/>
                <w:b/>
                <w:bCs/>
                <w:sz w:val="24"/>
                <w:szCs w:val="24"/>
              </w:rPr>
              <w:t>Spider Action Threshold</w:t>
            </w:r>
          </w:p>
        </w:tc>
      </w:tr>
      <w:tr w:rsidR="00763411" w:rsidRPr="000D2506" w14:paraId="32B26BAC"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5961F09" w14:textId="77777777" w:rsidR="00763411" w:rsidRPr="004744AF" w:rsidRDefault="00763411" w:rsidP="00763411">
            <w:pPr>
              <w:spacing w:after="0" w:line="0" w:lineRule="atLeast"/>
              <w:jc w:val="center"/>
              <w:rPr>
                <w:rFonts w:ascii="Times New Roman" w:eastAsia="Times New Roman" w:hAnsi="Times New Roman" w:cs="Times New Roman"/>
                <w:sz w:val="24"/>
                <w:szCs w:val="24"/>
              </w:rPr>
            </w:pPr>
            <w:r w:rsidRPr="004744AF">
              <w:rPr>
                <w:rFonts w:ascii="Times New Roman" w:eastAsia="Times New Roman" w:hAnsi="Times New Roman" w:cs="Times New Roman"/>
                <w:sz w:val="24"/>
                <w:szCs w:val="24"/>
              </w:rPr>
              <w:t>Classrooms and Public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B317069" w14:textId="2130018D" w:rsidR="00763411" w:rsidRPr="004744AF" w:rsidRDefault="006D43D6" w:rsidP="004744A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One (</w:t>
            </w:r>
            <w:r w:rsidR="004744AF" w:rsidRPr="004744AF">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004744AF" w:rsidRPr="004744AF">
              <w:rPr>
                <w:rFonts w:ascii="Times New Roman" w:eastAsia="Times New Roman" w:hAnsi="Times New Roman" w:cs="Times New Roman"/>
                <w:sz w:val="24"/>
                <w:szCs w:val="24"/>
              </w:rPr>
              <w:t xml:space="preserve"> spider per room</w:t>
            </w:r>
          </w:p>
        </w:tc>
      </w:tr>
      <w:tr w:rsidR="00763411" w:rsidRPr="000D2506" w14:paraId="7087E34B"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1D98552" w14:textId="77777777" w:rsidR="00763411" w:rsidRPr="004744AF" w:rsidRDefault="00763411" w:rsidP="00763411">
            <w:pPr>
              <w:spacing w:after="0" w:line="0" w:lineRule="atLeast"/>
              <w:jc w:val="center"/>
              <w:rPr>
                <w:rFonts w:ascii="Times New Roman" w:eastAsia="Times New Roman" w:hAnsi="Times New Roman" w:cs="Times New Roman"/>
                <w:sz w:val="24"/>
                <w:szCs w:val="24"/>
              </w:rPr>
            </w:pPr>
            <w:r w:rsidRPr="004744AF">
              <w:rPr>
                <w:rFonts w:ascii="Times New Roman" w:eastAsia="Times New Roman" w:hAnsi="Times New Roman" w:cs="Times New Roman"/>
                <w:sz w:val="24"/>
                <w:szCs w:val="24"/>
              </w:rPr>
              <w:t>Medical Facility</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0DC5A7B" w14:textId="3AADADD2" w:rsidR="00763411" w:rsidRPr="004744AF" w:rsidRDefault="006D43D6" w:rsidP="004744A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One (</w:t>
            </w:r>
            <w:r w:rsidR="004744AF" w:rsidRPr="004744AF">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004744AF" w:rsidRPr="004744AF">
              <w:rPr>
                <w:rFonts w:ascii="Times New Roman" w:eastAsia="Times New Roman" w:hAnsi="Times New Roman" w:cs="Times New Roman"/>
                <w:sz w:val="24"/>
                <w:szCs w:val="24"/>
              </w:rPr>
              <w:t xml:space="preserve"> spider per room</w:t>
            </w:r>
          </w:p>
        </w:tc>
      </w:tr>
      <w:tr w:rsidR="00763411" w:rsidRPr="000D2506" w14:paraId="490A8DAA"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827B773" w14:textId="77777777" w:rsidR="00763411" w:rsidRPr="004744AF" w:rsidRDefault="00763411" w:rsidP="00763411">
            <w:pPr>
              <w:spacing w:after="0" w:line="0" w:lineRule="atLeast"/>
              <w:jc w:val="center"/>
              <w:rPr>
                <w:rFonts w:ascii="Times New Roman" w:eastAsia="Times New Roman" w:hAnsi="Times New Roman" w:cs="Times New Roman"/>
                <w:sz w:val="24"/>
                <w:szCs w:val="24"/>
              </w:rPr>
            </w:pPr>
            <w:r w:rsidRPr="004744AF">
              <w:rPr>
                <w:rFonts w:ascii="Times New Roman" w:eastAsia="Times New Roman" w:hAnsi="Times New Roman" w:cs="Times New Roman"/>
                <w:sz w:val="24"/>
                <w:szCs w:val="24"/>
              </w:rPr>
              <w:t>Kitchen</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6B56C5B" w14:textId="6B14722D" w:rsidR="00763411" w:rsidRPr="004744AF" w:rsidRDefault="006D43D6" w:rsidP="004744A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One (</w:t>
            </w:r>
            <w:r w:rsidR="004744AF" w:rsidRPr="004744AF">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004744AF" w:rsidRPr="004744AF">
              <w:rPr>
                <w:rFonts w:ascii="Times New Roman" w:eastAsia="Times New Roman" w:hAnsi="Times New Roman" w:cs="Times New Roman"/>
                <w:sz w:val="24"/>
                <w:szCs w:val="24"/>
              </w:rPr>
              <w:t xml:space="preserve"> spider per room</w:t>
            </w:r>
          </w:p>
        </w:tc>
      </w:tr>
      <w:tr w:rsidR="00763411" w:rsidRPr="000D2506" w14:paraId="6267C318"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4E98BD9" w14:textId="77777777" w:rsidR="00763411" w:rsidRPr="004744AF" w:rsidRDefault="00763411" w:rsidP="00763411">
            <w:pPr>
              <w:spacing w:after="0" w:line="0" w:lineRule="atLeast"/>
              <w:jc w:val="center"/>
              <w:rPr>
                <w:rFonts w:ascii="Times New Roman" w:eastAsia="Times New Roman" w:hAnsi="Times New Roman" w:cs="Times New Roman"/>
                <w:sz w:val="24"/>
                <w:szCs w:val="24"/>
              </w:rPr>
            </w:pPr>
            <w:r w:rsidRPr="004744AF">
              <w:rPr>
                <w:rFonts w:ascii="Times New Roman" w:eastAsia="Times New Roman" w:hAnsi="Times New Roman" w:cs="Times New Roman"/>
                <w:sz w:val="24"/>
                <w:szCs w:val="24"/>
              </w:rPr>
              <w:t>Maintenance and Storage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EA6DC8B" w14:textId="180742FE" w:rsidR="00763411" w:rsidRPr="004744AF" w:rsidRDefault="006D43D6" w:rsidP="004744A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Three (</w:t>
            </w:r>
            <w:r w:rsidR="004744AF" w:rsidRPr="004744AF">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r w:rsidR="004744AF" w:rsidRPr="004744AF">
              <w:rPr>
                <w:rFonts w:ascii="Times New Roman" w:eastAsia="Times New Roman" w:hAnsi="Times New Roman" w:cs="Times New Roman"/>
                <w:sz w:val="24"/>
                <w:szCs w:val="24"/>
              </w:rPr>
              <w:t xml:space="preserve"> spiders per room</w:t>
            </w:r>
          </w:p>
        </w:tc>
      </w:tr>
      <w:tr w:rsidR="00763411" w:rsidRPr="000D2506" w14:paraId="60194779"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1B460A3" w14:textId="77777777" w:rsidR="00763411" w:rsidRPr="004744AF" w:rsidRDefault="00763411" w:rsidP="00763411">
            <w:pPr>
              <w:spacing w:after="0" w:line="0" w:lineRule="atLeast"/>
              <w:jc w:val="center"/>
              <w:rPr>
                <w:rFonts w:ascii="Times New Roman" w:eastAsia="Times New Roman" w:hAnsi="Times New Roman" w:cs="Times New Roman"/>
                <w:sz w:val="24"/>
                <w:szCs w:val="24"/>
              </w:rPr>
            </w:pPr>
            <w:r w:rsidRPr="004744AF">
              <w:rPr>
                <w:rFonts w:ascii="Times New Roman" w:eastAsia="Times New Roman" w:hAnsi="Times New Roman" w:cs="Times New Roman"/>
                <w:sz w:val="24"/>
                <w:szCs w:val="24"/>
              </w:rPr>
              <w:t>Grounds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FEC1CCA" w14:textId="6B2F9488" w:rsidR="00763411" w:rsidRPr="004744AF" w:rsidRDefault="004744AF" w:rsidP="004744AF">
            <w:pPr>
              <w:spacing w:after="0" w:line="240" w:lineRule="auto"/>
              <w:jc w:val="center"/>
              <w:rPr>
                <w:rFonts w:ascii="Times New Roman" w:eastAsia="Times New Roman" w:hAnsi="Times New Roman" w:cs="Times New Roman"/>
                <w:sz w:val="24"/>
                <w:szCs w:val="24"/>
              </w:rPr>
            </w:pPr>
            <w:r w:rsidRPr="004744AF">
              <w:rPr>
                <w:rFonts w:ascii="Times New Roman" w:eastAsia="Times New Roman" w:hAnsi="Times New Roman" w:cs="Times New Roman"/>
                <w:sz w:val="24"/>
                <w:szCs w:val="24"/>
              </w:rPr>
              <w:t>N/A</w:t>
            </w:r>
          </w:p>
        </w:tc>
      </w:tr>
    </w:tbl>
    <w:p w14:paraId="44D7E1D8"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9000319"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0839194"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27496C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DC96374"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1F9348E" w14:textId="77777777" w:rsidR="00373053" w:rsidRPr="004744AF" w:rsidRDefault="00373053" w:rsidP="00763411">
      <w:pPr>
        <w:spacing w:after="0" w:line="240" w:lineRule="auto"/>
        <w:rPr>
          <w:rFonts w:ascii="Times New Roman" w:eastAsia="Times New Roman" w:hAnsi="Times New Roman" w:cs="Times New Roman"/>
          <w:bCs/>
          <w:color w:val="000000"/>
          <w:sz w:val="24"/>
          <w:szCs w:val="24"/>
          <w:u w:val="single"/>
        </w:rPr>
      </w:pPr>
    </w:p>
    <w:p w14:paraId="2061F624" w14:textId="77777777" w:rsidR="00373053" w:rsidRPr="004744AF" w:rsidRDefault="00373053" w:rsidP="00763411">
      <w:pPr>
        <w:spacing w:after="0" w:line="240" w:lineRule="auto"/>
        <w:rPr>
          <w:rFonts w:ascii="Times New Roman" w:eastAsia="Times New Roman" w:hAnsi="Times New Roman" w:cs="Times New Roman"/>
          <w:bCs/>
          <w:color w:val="000000"/>
          <w:sz w:val="24"/>
          <w:szCs w:val="24"/>
          <w:u w:val="single"/>
        </w:rPr>
      </w:pPr>
    </w:p>
    <w:p w14:paraId="692C92A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E02E6C2"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05B955E"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47DF869"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7FAFB600"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2E60EC5"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ED15D4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0F4521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7FE52BD"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2B8E55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7C1A8925"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50B49531" w14:textId="77777777" w:rsidR="00763411" w:rsidRPr="000D2506" w:rsidRDefault="00763411" w:rsidP="003A01EF">
      <w:pPr>
        <w:pStyle w:val="Style2"/>
      </w:pPr>
      <w:bookmarkStart w:id="71" w:name="_Toc451498168"/>
      <w:r w:rsidRPr="000D2506">
        <w:lastRenderedPageBreak/>
        <w:t>Mosquitoes</w:t>
      </w:r>
      <w:bookmarkEnd w:id="71"/>
    </w:p>
    <w:p w14:paraId="3ACC6898" w14:textId="0B8ECDDE" w:rsidR="00763411" w:rsidRPr="000D2506" w:rsidRDefault="00135F0F"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Of the </w:t>
      </w:r>
      <w:r w:rsidR="00763411" w:rsidRPr="000D2506">
        <w:rPr>
          <w:rFonts w:ascii="Times New Roman" w:eastAsia="Times New Roman" w:hAnsi="Times New Roman" w:cs="Times New Roman"/>
          <w:color w:val="000000"/>
          <w:sz w:val="24"/>
          <w:szCs w:val="24"/>
        </w:rPr>
        <w:t>a</w:t>
      </w:r>
      <w:r w:rsidR="00932B7E" w:rsidRPr="000D2506">
        <w:rPr>
          <w:rFonts w:ascii="Times New Roman" w:eastAsia="Times New Roman" w:hAnsi="Times New Roman" w:cs="Times New Roman"/>
          <w:color w:val="000000"/>
          <w:sz w:val="24"/>
          <w:szCs w:val="24"/>
        </w:rPr>
        <w:t xml:space="preserve">pproximately </w:t>
      </w:r>
      <w:r w:rsidR="00BE363B" w:rsidRPr="000D2506">
        <w:rPr>
          <w:rFonts w:ascii="Times New Roman" w:eastAsia="Times New Roman" w:hAnsi="Times New Roman" w:cs="Times New Roman"/>
          <w:color w:val="000000"/>
          <w:sz w:val="24"/>
          <w:szCs w:val="24"/>
        </w:rPr>
        <w:t>167</w:t>
      </w:r>
      <w:r w:rsidR="00100E9C">
        <w:rPr>
          <w:rFonts w:ascii="Times New Roman" w:eastAsia="Times New Roman" w:hAnsi="Times New Roman" w:cs="Times New Roman"/>
          <w:color w:val="000000"/>
          <w:sz w:val="24"/>
          <w:szCs w:val="24"/>
          <w:vertAlign w:val="superscript"/>
        </w:rPr>
        <w:t>50</w:t>
      </w:r>
      <w:r w:rsidR="00BE363B" w:rsidRPr="000D2506">
        <w:rPr>
          <w:rFonts w:ascii="Times New Roman" w:eastAsia="Times New Roman" w:hAnsi="Times New Roman" w:cs="Times New Roman"/>
          <w:color w:val="000000"/>
          <w:sz w:val="24"/>
          <w:szCs w:val="24"/>
        </w:rPr>
        <w:t>-</w:t>
      </w:r>
      <w:r w:rsidR="00932B7E" w:rsidRPr="000D2506">
        <w:rPr>
          <w:rFonts w:ascii="Times New Roman" w:eastAsia="Times New Roman" w:hAnsi="Times New Roman" w:cs="Times New Roman"/>
          <w:color w:val="000000"/>
          <w:sz w:val="24"/>
          <w:szCs w:val="24"/>
        </w:rPr>
        <w:t>176</w:t>
      </w:r>
      <w:r w:rsidR="00763411" w:rsidRPr="000D2506">
        <w:rPr>
          <w:rFonts w:ascii="Times New Roman" w:eastAsia="Times New Roman" w:hAnsi="Times New Roman" w:cs="Times New Roman"/>
          <w:color w:val="000000"/>
          <w:sz w:val="24"/>
          <w:szCs w:val="24"/>
        </w:rPr>
        <w:t xml:space="preserve"> species of mosquitoes that exist in the United States</w:t>
      </w:r>
      <w:r w:rsidR="00100E9C">
        <w:rPr>
          <w:rFonts w:ascii="Times New Roman" w:eastAsia="Times New Roman" w:hAnsi="Times New Roman" w:cs="Times New Roman"/>
          <w:color w:val="000000"/>
          <w:sz w:val="24"/>
          <w:szCs w:val="24"/>
          <w:vertAlign w:val="superscript"/>
        </w:rPr>
        <w:t>51</w:t>
      </w:r>
      <w:r w:rsidR="00763411" w:rsidRPr="000D2506">
        <w:rPr>
          <w:rFonts w:ascii="Times New Roman" w:eastAsia="Times New Roman" w:hAnsi="Times New Roman" w:cs="Times New Roman"/>
          <w:color w:val="000000"/>
          <w:sz w:val="24"/>
          <w:szCs w:val="24"/>
        </w:rPr>
        <w:t xml:space="preserve">, </w:t>
      </w:r>
      <w:r w:rsidR="00932B7E" w:rsidRPr="000D2506">
        <w:rPr>
          <w:rFonts w:ascii="Times New Roman" w:eastAsia="Times New Roman" w:hAnsi="Times New Roman" w:cs="Times New Roman"/>
          <w:color w:val="000000"/>
          <w:sz w:val="24"/>
          <w:szCs w:val="24"/>
        </w:rPr>
        <w:t>three genera that can be found within the United States</w:t>
      </w:r>
      <w:r w:rsidR="00763411" w:rsidRPr="000D2506">
        <w:rPr>
          <w:rFonts w:ascii="Times New Roman" w:eastAsia="Times New Roman" w:hAnsi="Times New Roman" w:cs="Times New Roman"/>
          <w:color w:val="000000"/>
          <w:sz w:val="24"/>
          <w:szCs w:val="24"/>
        </w:rPr>
        <w:t xml:space="preserve">, </w:t>
      </w:r>
      <w:proofErr w:type="spellStart"/>
      <w:r w:rsidR="00763411" w:rsidRPr="000D2506">
        <w:rPr>
          <w:rFonts w:ascii="Times New Roman" w:eastAsia="Times New Roman" w:hAnsi="Times New Roman" w:cs="Times New Roman"/>
          <w:i/>
          <w:iCs/>
          <w:color w:val="000000"/>
          <w:sz w:val="24"/>
          <w:szCs w:val="24"/>
        </w:rPr>
        <w:t>Aedes</w:t>
      </w:r>
      <w:proofErr w:type="spellEnd"/>
      <w:r w:rsidR="00763411" w:rsidRPr="000D2506">
        <w:rPr>
          <w:rFonts w:ascii="Times New Roman" w:eastAsia="Times New Roman" w:hAnsi="Times New Roman" w:cs="Times New Roman"/>
          <w:color w:val="000000"/>
          <w:sz w:val="24"/>
          <w:szCs w:val="24"/>
        </w:rPr>
        <w:t xml:space="preserve">, </w:t>
      </w:r>
      <w:proofErr w:type="spellStart"/>
      <w:r w:rsidR="00763411" w:rsidRPr="000D2506">
        <w:rPr>
          <w:rFonts w:ascii="Times New Roman" w:eastAsia="Times New Roman" w:hAnsi="Times New Roman" w:cs="Times New Roman"/>
          <w:i/>
          <w:iCs/>
          <w:color w:val="000000"/>
          <w:sz w:val="24"/>
          <w:szCs w:val="24"/>
        </w:rPr>
        <w:t>Culex</w:t>
      </w:r>
      <w:proofErr w:type="spellEnd"/>
      <w:r w:rsidR="00763411" w:rsidRPr="000D2506">
        <w:rPr>
          <w:rFonts w:ascii="Times New Roman" w:eastAsia="Times New Roman" w:hAnsi="Times New Roman" w:cs="Times New Roman"/>
          <w:color w:val="000000"/>
          <w:sz w:val="24"/>
          <w:szCs w:val="24"/>
        </w:rPr>
        <w:t xml:space="preserve">, and </w:t>
      </w:r>
      <w:r w:rsidR="00763411" w:rsidRPr="000D2506">
        <w:rPr>
          <w:rFonts w:ascii="Times New Roman" w:eastAsia="Times New Roman" w:hAnsi="Times New Roman" w:cs="Times New Roman"/>
          <w:i/>
          <w:iCs/>
          <w:color w:val="000000"/>
          <w:sz w:val="24"/>
          <w:szCs w:val="24"/>
        </w:rPr>
        <w:t>Anopheles</w:t>
      </w:r>
      <w:r w:rsidR="00763411" w:rsidRPr="000D2506">
        <w:rPr>
          <w:rFonts w:ascii="Times New Roman" w:eastAsia="Times New Roman" w:hAnsi="Times New Roman" w:cs="Times New Roman"/>
          <w:color w:val="000000"/>
          <w:sz w:val="24"/>
          <w:szCs w:val="24"/>
        </w:rPr>
        <w:t>, are medically important. These pests can be divided into two categories; nuisance species and vector species.  Most mosquitoes are simply nuisance species.  They may bite voraciously or be present in large numbers, but carry a low risk of transmitting a disease.  Species that fall under the vector category, however, should be taken more seriously for their ability to transmit diseases to humans and animals.  </w:t>
      </w:r>
    </w:p>
    <w:p w14:paraId="4ED5695B"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C37B59A" w14:textId="5707A690"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Adults are the most commonly encountered life stage of a mosquito.  They are delicate, have two wings that are covered in small scales, long legs, and long mouthparts. Females differ from m</w:t>
      </w:r>
      <w:r w:rsidR="00A9734D" w:rsidRPr="000D2506">
        <w:rPr>
          <w:rFonts w:ascii="Times New Roman" w:eastAsia="Times New Roman" w:hAnsi="Times New Roman" w:cs="Times New Roman"/>
          <w:color w:val="000000"/>
          <w:sz w:val="24"/>
          <w:szCs w:val="24"/>
        </w:rPr>
        <w:t>ales in that their mouthparts are</w:t>
      </w:r>
      <w:r w:rsidRPr="000D2506">
        <w:rPr>
          <w:rFonts w:ascii="Times New Roman" w:eastAsia="Times New Roman" w:hAnsi="Times New Roman" w:cs="Times New Roman"/>
          <w:color w:val="000000"/>
          <w:sz w:val="24"/>
          <w:szCs w:val="24"/>
        </w:rPr>
        <w:t xml:space="preserve"> adapted for piercing the skin for a blood meal, while male's mouthparts are evolved for sucking plant juices.  Almost all female mosquitoes require a blood meal for added nutrients, which allows them to reproduce.  Males do not require a blood meal, and do not bite</w:t>
      </w:r>
      <w:r w:rsidR="00100E9C">
        <w:rPr>
          <w:rFonts w:ascii="Times New Roman" w:eastAsia="Times New Roman" w:hAnsi="Times New Roman" w:cs="Times New Roman"/>
          <w:color w:val="000000"/>
          <w:sz w:val="24"/>
          <w:szCs w:val="24"/>
          <w:vertAlign w:val="superscript"/>
        </w:rPr>
        <w:t>52</w:t>
      </w:r>
      <w:r w:rsidRPr="000D2506">
        <w:rPr>
          <w:rFonts w:ascii="Times New Roman" w:eastAsia="Times New Roman" w:hAnsi="Times New Roman" w:cs="Times New Roman"/>
          <w:color w:val="000000"/>
          <w:sz w:val="24"/>
          <w:szCs w:val="24"/>
        </w:rPr>
        <w:t>.  </w:t>
      </w:r>
    </w:p>
    <w:p w14:paraId="303EC437"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2FA41C7" w14:textId="158900ED"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Depending on the species, females may lay single eggs, or batches of eggs called rafts.  Mosquitoes undergo complete metamorphosis.  The egg develops </w:t>
      </w:r>
      <w:r w:rsidR="00A9734D" w:rsidRPr="000D2506">
        <w:rPr>
          <w:rFonts w:ascii="Times New Roman" w:eastAsia="Times New Roman" w:hAnsi="Times New Roman" w:cs="Times New Roman"/>
          <w:color w:val="000000"/>
          <w:sz w:val="24"/>
          <w:szCs w:val="24"/>
        </w:rPr>
        <w:t>into larvae</w:t>
      </w:r>
      <w:r w:rsidRPr="000D2506">
        <w:rPr>
          <w:rFonts w:ascii="Times New Roman" w:eastAsia="Times New Roman" w:hAnsi="Times New Roman" w:cs="Times New Roman"/>
          <w:color w:val="000000"/>
          <w:sz w:val="24"/>
          <w:szCs w:val="24"/>
        </w:rPr>
        <w:t xml:space="preserve">, also known as </w:t>
      </w:r>
      <w:r w:rsidR="00A9734D" w:rsidRPr="000D2506">
        <w:rPr>
          <w:rFonts w:ascii="Times New Roman" w:eastAsia="Times New Roman" w:hAnsi="Times New Roman" w:cs="Times New Roman"/>
          <w:color w:val="000000"/>
          <w:sz w:val="24"/>
          <w:szCs w:val="24"/>
        </w:rPr>
        <w:t>a w</w:t>
      </w:r>
      <w:r w:rsidR="00716BFD" w:rsidRPr="000D2506">
        <w:rPr>
          <w:rFonts w:ascii="Times New Roman" w:eastAsia="Times New Roman" w:hAnsi="Times New Roman" w:cs="Times New Roman"/>
          <w:color w:val="000000"/>
          <w:sz w:val="24"/>
          <w:szCs w:val="24"/>
        </w:rPr>
        <w:t>r</w:t>
      </w:r>
      <w:r w:rsidR="00A9734D" w:rsidRPr="000D2506">
        <w:rPr>
          <w:rFonts w:ascii="Times New Roman" w:eastAsia="Times New Roman" w:hAnsi="Times New Roman" w:cs="Times New Roman"/>
          <w:color w:val="000000"/>
          <w:sz w:val="24"/>
          <w:szCs w:val="24"/>
        </w:rPr>
        <w:t>iggler</w:t>
      </w:r>
      <w:r w:rsidR="00100E9C">
        <w:rPr>
          <w:rFonts w:ascii="Times New Roman" w:eastAsia="Times New Roman" w:hAnsi="Times New Roman" w:cs="Times New Roman"/>
          <w:color w:val="000000"/>
          <w:sz w:val="24"/>
          <w:szCs w:val="24"/>
          <w:vertAlign w:val="superscript"/>
        </w:rPr>
        <w:t>53</w:t>
      </w:r>
      <w:r w:rsidR="00A9734D" w:rsidRPr="000D2506">
        <w:rPr>
          <w:rFonts w:ascii="Times New Roman" w:eastAsia="Times New Roman" w:hAnsi="Times New Roman" w:cs="Times New Roman"/>
          <w:color w:val="000000"/>
          <w:sz w:val="24"/>
          <w:szCs w:val="24"/>
        </w:rPr>
        <w:t>, which is</w:t>
      </w:r>
      <w:r w:rsidRPr="000D2506">
        <w:rPr>
          <w:rFonts w:ascii="Times New Roman" w:eastAsia="Times New Roman" w:hAnsi="Times New Roman" w:cs="Times New Roman"/>
          <w:color w:val="000000"/>
          <w:sz w:val="24"/>
          <w:szCs w:val="24"/>
        </w:rPr>
        <w:t xml:space="preserve"> characterized by their worm-like appearance.  Most larvae feed on organic material, but a few are predaceous.  They have special brush-like features around their </w:t>
      </w:r>
      <w:r w:rsidR="0003021D" w:rsidRPr="000D2506">
        <w:rPr>
          <w:rFonts w:ascii="Times New Roman" w:eastAsia="Times New Roman" w:hAnsi="Times New Roman" w:cs="Times New Roman"/>
          <w:color w:val="000000"/>
          <w:sz w:val="24"/>
          <w:szCs w:val="24"/>
        </w:rPr>
        <w:t>mouths that</w:t>
      </w:r>
      <w:r w:rsidRPr="000D2506">
        <w:rPr>
          <w:rFonts w:ascii="Times New Roman" w:eastAsia="Times New Roman" w:hAnsi="Times New Roman" w:cs="Times New Roman"/>
          <w:color w:val="000000"/>
          <w:sz w:val="24"/>
          <w:szCs w:val="24"/>
        </w:rPr>
        <w:t xml:space="preserve"> they use to strain and filter out small particles of plant and animal material</w:t>
      </w:r>
      <w:r w:rsidR="00100E9C">
        <w:rPr>
          <w:rFonts w:ascii="Times New Roman" w:eastAsia="Times New Roman" w:hAnsi="Times New Roman" w:cs="Times New Roman"/>
          <w:color w:val="000000"/>
          <w:sz w:val="24"/>
          <w:szCs w:val="24"/>
          <w:vertAlign w:val="superscript"/>
        </w:rPr>
        <w:t>54</w:t>
      </w:r>
      <w:r w:rsidRPr="000D2506">
        <w:rPr>
          <w:rFonts w:ascii="Times New Roman" w:eastAsia="Times New Roman" w:hAnsi="Times New Roman" w:cs="Times New Roman"/>
          <w:color w:val="000000"/>
          <w:sz w:val="24"/>
          <w:szCs w:val="24"/>
        </w:rPr>
        <w:t xml:space="preserve">.  After several molts, </w:t>
      </w:r>
      <w:r w:rsidR="00A9734D" w:rsidRPr="000D2506">
        <w:rPr>
          <w:rFonts w:ascii="Times New Roman" w:eastAsia="Times New Roman" w:hAnsi="Times New Roman" w:cs="Times New Roman"/>
          <w:color w:val="000000"/>
          <w:sz w:val="24"/>
          <w:szCs w:val="24"/>
        </w:rPr>
        <w:t xml:space="preserve">larvae become </w:t>
      </w:r>
      <w:r w:rsidRPr="000D2506">
        <w:rPr>
          <w:rFonts w:ascii="Times New Roman" w:eastAsia="Times New Roman" w:hAnsi="Times New Roman" w:cs="Times New Roman"/>
          <w:color w:val="000000"/>
          <w:sz w:val="24"/>
          <w:szCs w:val="24"/>
        </w:rPr>
        <w:t>pupae</w:t>
      </w:r>
      <w:r w:rsidR="00A9734D" w:rsidRPr="000D2506">
        <w:rPr>
          <w:rFonts w:ascii="Times New Roman" w:eastAsia="Times New Roman" w:hAnsi="Times New Roman" w:cs="Times New Roman"/>
          <w:color w:val="000000"/>
          <w:sz w:val="24"/>
          <w:szCs w:val="24"/>
        </w:rPr>
        <w:t>, also known as</w:t>
      </w:r>
      <w:r w:rsidRPr="000D2506">
        <w:rPr>
          <w:rFonts w:ascii="Times New Roman" w:eastAsia="Times New Roman" w:hAnsi="Times New Roman" w:cs="Times New Roman"/>
          <w:color w:val="000000"/>
          <w:sz w:val="24"/>
          <w:szCs w:val="24"/>
        </w:rPr>
        <w:t xml:space="preserve"> tumbler</w:t>
      </w:r>
      <w:r w:rsidR="00A9734D" w:rsidRPr="000D2506">
        <w:rPr>
          <w:rFonts w:ascii="Times New Roman" w:eastAsia="Times New Roman" w:hAnsi="Times New Roman" w:cs="Times New Roman"/>
          <w:color w:val="000000"/>
          <w:sz w:val="24"/>
          <w:szCs w:val="24"/>
        </w:rPr>
        <w:t>s</w:t>
      </w:r>
      <w:r w:rsidR="00100E9C">
        <w:rPr>
          <w:rFonts w:ascii="Times New Roman" w:eastAsia="Times New Roman" w:hAnsi="Times New Roman" w:cs="Times New Roman"/>
          <w:color w:val="000000"/>
          <w:sz w:val="24"/>
          <w:szCs w:val="24"/>
          <w:vertAlign w:val="superscript"/>
        </w:rPr>
        <w:t>55</w:t>
      </w:r>
      <w:r w:rsidRPr="000D2506">
        <w:rPr>
          <w:rFonts w:ascii="Times New Roman" w:eastAsia="Times New Roman" w:hAnsi="Times New Roman" w:cs="Times New Roman"/>
          <w:color w:val="000000"/>
          <w:sz w:val="24"/>
          <w:szCs w:val="24"/>
        </w:rPr>
        <w:t>, which are characterized by their comma-shaped body. Pupa</w:t>
      </w:r>
      <w:r w:rsidR="00A9734D" w:rsidRPr="000D2506">
        <w:rPr>
          <w:rFonts w:ascii="Times New Roman" w:eastAsia="Times New Roman" w:hAnsi="Times New Roman" w:cs="Times New Roman"/>
          <w:color w:val="000000"/>
          <w:sz w:val="24"/>
          <w:szCs w:val="24"/>
        </w:rPr>
        <w:t>e</w:t>
      </w:r>
      <w:r w:rsidRPr="000D2506">
        <w:rPr>
          <w:rFonts w:ascii="Times New Roman" w:eastAsia="Times New Roman" w:hAnsi="Times New Roman" w:cs="Times New Roman"/>
          <w:color w:val="000000"/>
          <w:sz w:val="24"/>
          <w:szCs w:val="24"/>
        </w:rPr>
        <w:t xml:space="preserve"> do not feed, but are active and are present at the water surface. It is important to distinguish between the life stages in order to determine the best means of control.</w:t>
      </w:r>
    </w:p>
    <w:p w14:paraId="05BA5A4B"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926B168" w14:textId="15223BF5"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Male mosq</w:t>
      </w:r>
      <w:r w:rsidR="00601282" w:rsidRPr="000D2506">
        <w:rPr>
          <w:rFonts w:ascii="Times New Roman" w:eastAsia="Times New Roman" w:hAnsi="Times New Roman" w:cs="Times New Roman"/>
          <w:color w:val="000000"/>
          <w:sz w:val="24"/>
          <w:szCs w:val="24"/>
        </w:rPr>
        <w:t>uitoes typically begin to fly over a swarming arena</w:t>
      </w:r>
      <w:r w:rsidRPr="000D2506">
        <w:rPr>
          <w:rFonts w:ascii="Times New Roman" w:eastAsia="Times New Roman" w:hAnsi="Times New Roman" w:cs="Times New Roman"/>
          <w:color w:val="000000"/>
          <w:sz w:val="24"/>
          <w:szCs w:val="24"/>
        </w:rPr>
        <w:t xml:space="preserve"> prior to females</w:t>
      </w:r>
      <w:r w:rsidR="00601282" w:rsidRPr="000D2506">
        <w:rPr>
          <w:rFonts w:ascii="Times New Roman" w:eastAsia="Times New Roman" w:hAnsi="Times New Roman" w:cs="Times New Roman"/>
          <w:color w:val="000000"/>
          <w:sz w:val="24"/>
          <w:szCs w:val="24"/>
        </w:rPr>
        <w:t xml:space="preserve"> joining them</w:t>
      </w:r>
      <w:r w:rsidR="00100E9C">
        <w:rPr>
          <w:rFonts w:ascii="Times New Roman" w:eastAsia="Times New Roman" w:hAnsi="Times New Roman" w:cs="Times New Roman"/>
          <w:color w:val="000000"/>
          <w:sz w:val="24"/>
          <w:szCs w:val="24"/>
          <w:vertAlign w:val="superscript"/>
        </w:rPr>
        <w:t>56</w:t>
      </w:r>
      <w:r w:rsidRPr="000D2506">
        <w:rPr>
          <w:rFonts w:ascii="Times New Roman" w:eastAsia="Times New Roman" w:hAnsi="Times New Roman" w:cs="Times New Roman"/>
          <w:color w:val="000000"/>
          <w:sz w:val="24"/>
          <w:szCs w:val="24"/>
        </w:rPr>
        <w:t>.  When the females emerge, the a</w:t>
      </w:r>
      <w:r w:rsidR="00DF3D47">
        <w:rPr>
          <w:rFonts w:ascii="Times New Roman" w:eastAsia="Times New Roman" w:hAnsi="Times New Roman" w:cs="Times New Roman"/>
          <w:color w:val="000000"/>
          <w:sz w:val="24"/>
          <w:szCs w:val="24"/>
        </w:rPr>
        <w:t xml:space="preserve">dults will quickly mate, after which the </w:t>
      </w:r>
      <w:r w:rsidR="00BC18F1" w:rsidRPr="000D2506">
        <w:rPr>
          <w:rFonts w:ascii="Times New Roman" w:eastAsia="Times New Roman" w:hAnsi="Times New Roman" w:cs="Times New Roman"/>
          <w:color w:val="000000"/>
          <w:sz w:val="24"/>
          <w:szCs w:val="24"/>
        </w:rPr>
        <w:t>female appears to be unresponsive to males and mating</w:t>
      </w:r>
      <w:r w:rsidR="00100E9C">
        <w:rPr>
          <w:rFonts w:ascii="Times New Roman" w:eastAsia="Times New Roman" w:hAnsi="Times New Roman" w:cs="Times New Roman"/>
          <w:color w:val="000000"/>
          <w:sz w:val="24"/>
          <w:szCs w:val="24"/>
          <w:vertAlign w:val="superscript"/>
        </w:rPr>
        <w:t>56</w:t>
      </w:r>
      <w:r w:rsidRPr="000D2506">
        <w:rPr>
          <w:rFonts w:ascii="Times New Roman" w:eastAsia="Times New Roman" w:hAnsi="Times New Roman" w:cs="Times New Roman"/>
          <w:color w:val="000000"/>
          <w:sz w:val="24"/>
          <w:szCs w:val="24"/>
        </w:rPr>
        <w:t>.  Most mosquitoes feed at dawn and dusk, and spe</w:t>
      </w:r>
      <w:r w:rsidR="00BC18F1" w:rsidRPr="000D2506">
        <w:rPr>
          <w:rFonts w:ascii="Times New Roman" w:eastAsia="Times New Roman" w:hAnsi="Times New Roman" w:cs="Times New Roman"/>
          <w:color w:val="000000"/>
          <w:sz w:val="24"/>
          <w:szCs w:val="24"/>
        </w:rPr>
        <w:t xml:space="preserve">nd daylight </w:t>
      </w:r>
      <w:proofErr w:type="gramStart"/>
      <w:r w:rsidR="00BC18F1" w:rsidRPr="000D2506">
        <w:rPr>
          <w:rFonts w:ascii="Times New Roman" w:eastAsia="Times New Roman" w:hAnsi="Times New Roman" w:cs="Times New Roman"/>
          <w:color w:val="000000"/>
          <w:sz w:val="24"/>
          <w:szCs w:val="24"/>
        </w:rPr>
        <w:t>hours</w:t>
      </w:r>
      <w:proofErr w:type="gramEnd"/>
      <w:r w:rsidR="00BC18F1" w:rsidRPr="000D2506">
        <w:rPr>
          <w:rFonts w:ascii="Times New Roman" w:eastAsia="Times New Roman" w:hAnsi="Times New Roman" w:cs="Times New Roman"/>
          <w:color w:val="000000"/>
          <w:sz w:val="24"/>
          <w:szCs w:val="24"/>
        </w:rPr>
        <w:t xml:space="preserve"> resting</w:t>
      </w:r>
      <w:r w:rsidR="00100E9C">
        <w:rPr>
          <w:rFonts w:ascii="Times New Roman" w:eastAsia="Times New Roman" w:hAnsi="Times New Roman" w:cs="Times New Roman"/>
          <w:color w:val="000000"/>
          <w:sz w:val="24"/>
          <w:szCs w:val="24"/>
          <w:vertAlign w:val="superscript"/>
        </w:rPr>
        <w:t>57</w:t>
      </w:r>
      <w:r w:rsidR="00BC18F1" w:rsidRPr="000D2506">
        <w:rPr>
          <w:rFonts w:ascii="Times New Roman" w:eastAsia="Times New Roman" w:hAnsi="Times New Roman" w:cs="Times New Roman"/>
          <w:color w:val="000000"/>
          <w:sz w:val="24"/>
          <w:szCs w:val="24"/>
        </w:rPr>
        <w:t>.  The</w:t>
      </w:r>
      <w:r w:rsidRPr="000D2506">
        <w:rPr>
          <w:rFonts w:ascii="Times New Roman" w:eastAsia="Times New Roman" w:hAnsi="Times New Roman" w:cs="Times New Roman"/>
          <w:color w:val="000000"/>
          <w:sz w:val="24"/>
          <w:szCs w:val="24"/>
        </w:rPr>
        <w:t xml:space="preserve"> blood meal </w:t>
      </w:r>
      <w:r w:rsidR="00BC18F1" w:rsidRPr="000D2506">
        <w:rPr>
          <w:rFonts w:ascii="Times New Roman" w:eastAsia="Times New Roman" w:hAnsi="Times New Roman" w:cs="Times New Roman"/>
          <w:color w:val="000000"/>
          <w:sz w:val="24"/>
          <w:szCs w:val="24"/>
        </w:rPr>
        <w:t xml:space="preserve">females seek </w:t>
      </w:r>
      <w:r w:rsidRPr="000D2506">
        <w:rPr>
          <w:rFonts w:ascii="Times New Roman" w:eastAsia="Times New Roman" w:hAnsi="Times New Roman" w:cs="Times New Roman"/>
          <w:color w:val="000000"/>
          <w:sz w:val="24"/>
          <w:szCs w:val="24"/>
        </w:rPr>
        <w:t>is integral because it is in this time that she can acquire and transmit microorganisms to her host.  Most viruses that people become infected with do not drastically affect their health.  However, e</w:t>
      </w:r>
      <w:r w:rsidR="00A9734D" w:rsidRPr="000D2506">
        <w:rPr>
          <w:rFonts w:ascii="Times New Roman" w:eastAsia="Times New Roman" w:hAnsi="Times New Roman" w:cs="Times New Roman"/>
          <w:color w:val="000000"/>
          <w:sz w:val="24"/>
          <w:szCs w:val="24"/>
        </w:rPr>
        <w:t xml:space="preserve">ven when symptoms do not exist </w:t>
      </w:r>
      <w:r w:rsidRPr="000D2506">
        <w:rPr>
          <w:rFonts w:ascii="Times New Roman" w:eastAsia="Times New Roman" w:hAnsi="Times New Roman" w:cs="Times New Roman"/>
          <w:color w:val="000000"/>
          <w:sz w:val="24"/>
          <w:szCs w:val="24"/>
        </w:rPr>
        <w:t xml:space="preserve">or are mild, secondary infections, allergic reactions, pain, irritation, redness, and itching may occur.  Mosquitoes can breed and develop any time from spring to fall, with populations being highest in summer and early fall.  Depending on the species, temperature, and rainfall, there can be </w:t>
      </w:r>
      <w:r w:rsidR="00DE7E19" w:rsidRPr="000D2506">
        <w:rPr>
          <w:rFonts w:ascii="Times New Roman" w:eastAsia="Times New Roman" w:hAnsi="Times New Roman" w:cs="Times New Roman"/>
          <w:color w:val="000000"/>
          <w:sz w:val="24"/>
          <w:szCs w:val="24"/>
        </w:rPr>
        <w:t>multiple generations per year.</w:t>
      </w:r>
      <w:r w:rsidRPr="000D2506">
        <w:rPr>
          <w:rFonts w:ascii="Times New Roman" w:eastAsia="Times New Roman" w:hAnsi="Times New Roman" w:cs="Times New Roman"/>
          <w:color w:val="000000"/>
          <w:sz w:val="24"/>
          <w:szCs w:val="24"/>
        </w:rPr>
        <w:t> </w:t>
      </w:r>
    </w:p>
    <w:p w14:paraId="3C70CB88"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E3CF7B2"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Integrated pest management in mosquitoes is driven by surveillance, source reduction, control, and public education. All normal means of exclusion (light reduction, screens over windows, air curtains) apply to this insect.  Prevent the insect from entering a building, and prevent part of the problem.  Individuals should also be encouraged to wear pants and long sleeve, and wear insect repellents to deter mosquitoes from biting.  </w:t>
      </w:r>
    </w:p>
    <w:p w14:paraId="13F758F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10C5943"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1C92CBD"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DC640DA"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9B2BE24"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31C7B0F" w14:textId="77777777" w:rsidR="00763411" w:rsidRPr="000D2506" w:rsidRDefault="00A9734D"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lastRenderedPageBreak/>
        <w:t>Sampling</w:t>
      </w:r>
    </w:p>
    <w:p w14:paraId="46A9AFF0" w14:textId="20FCB256" w:rsidR="00763411" w:rsidRPr="000D2506" w:rsidRDefault="00763411" w:rsidP="00763411">
      <w:pPr>
        <w:numPr>
          <w:ilvl w:val="0"/>
          <w:numId w:val="143"/>
        </w:numPr>
        <w:spacing w:after="0" w:line="240" w:lineRule="auto"/>
        <w:textAlignment w:val="baseline"/>
        <w:rPr>
          <w:rFonts w:ascii="Times New Roman" w:eastAsia="Times New Roman" w:hAnsi="Times New Roman" w:cs="Times New Roman"/>
          <w:b/>
          <w:bCs/>
          <w:color w:val="000000"/>
          <w:sz w:val="24"/>
          <w:szCs w:val="24"/>
        </w:rPr>
      </w:pPr>
      <w:r w:rsidRPr="000D2506">
        <w:rPr>
          <w:rFonts w:ascii="Times New Roman" w:eastAsia="Times New Roman" w:hAnsi="Times New Roman" w:cs="Times New Roman"/>
          <w:b/>
          <w:bCs/>
          <w:color w:val="000000"/>
          <w:sz w:val="24"/>
          <w:szCs w:val="24"/>
          <w:u w:val="single"/>
        </w:rPr>
        <w:t>Surveillance:</w:t>
      </w:r>
      <w:r w:rsidRPr="000D2506">
        <w:rPr>
          <w:rFonts w:ascii="Times New Roman" w:eastAsia="Times New Roman" w:hAnsi="Times New Roman" w:cs="Times New Roman"/>
          <w:color w:val="000000"/>
          <w:sz w:val="24"/>
          <w:szCs w:val="24"/>
        </w:rPr>
        <w:t xml:space="preserve">  Surveillance is an integral portion of mosquito management; without it, you cannot determine whether control is justified.  Surveillance is accomplished by sampling for both immature and mature mosquitoes.  It can elucidate which mosquito species are present, which can </w:t>
      </w:r>
      <w:r w:rsidR="00DF3D47">
        <w:rPr>
          <w:rFonts w:ascii="Times New Roman" w:eastAsia="Times New Roman" w:hAnsi="Times New Roman" w:cs="Times New Roman"/>
          <w:color w:val="000000"/>
          <w:sz w:val="24"/>
          <w:szCs w:val="24"/>
        </w:rPr>
        <w:t>determine which diseases have the</w:t>
      </w:r>
      <w:r w:rsidRPr="000D2506">
        <w:rPr>
          <w:rFonts w:ascii="Times New Roman" w:eastAsia="Times New Roman" w:hAnsi="Times New Roman" w:cs="Times New Roman"/>
          <w:color w:val="000000"/>
          <w:sz w:val="24"/>
          <w:szCs w:val="24"/>
        </w:rPr>
        <w:t xml:space="preserve"> potential to be passed to the populace.  If it is determined that control must be enacted, continued surveillance can gauge the effectiveness of the treatment.</w:t>
      </w:r>
    </w:p>
    <w:p w14:paraId="76CF5A95"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    </w:t>
      </w:r>
    </w:p>
    <w:p w14:paraId="0BD30283" w14:textId="77777777" w:rsidR="00763411" w:rsidRPr="000D2506" w:rsidRDefault="00763411" w:rsidP="00763411">
      <w:pPr>
        <w:spacing w:after="0" w:line="240" w:lineRule="auto"/>
        <w:ind w:left="720"/>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Sampling should take place at least once a week, and always on the same day, at the same sites, and at the same time.  Counts of species, sex, and life stage should be recorded.</w:t>
      </w:r>
    </w:p>
    <w:p w14:paraId="39142326"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4952E30" w14:textId="77777777" w:rsidR="00763411" w:rsidRPr="000D2506" w:rsidRDefault="00763411" w:rsidP="00763411">
      <w:pPr>
        <w:numPr>
          <w:ilvl w:val="0"/>
          <w:numId w:val="144"/>
        </w:numPr>
        <w:spacing w:after="0" w:line="240" w:lineRule="auto"/>
        <w:textAlignment w:val="baseline"/>
        <w:rPr>
          <w:rFonts w:ascii="Times New Roman" w:eastAsia="Times New Roman" w:hAnsi="Times New Roman" w:cs="Times New Roman"/>
          <w:b/>
          <w:bCs/>
          <w:color w:val="000000"/>
          <w:sz w:val="24"/>
          <w:szCs w:val="24"/>
        </w:rPr>
      </w:pPr>
      <w:r w:rsidRPr="000D2506">
        <w:rPr>
          <w:rFonts w:ascii="Times New Roman" w:eastAsia="Times New Roman" w:hAnsi="Times New Roman" w:cs="Times New Roman"/>
          <w:b/>
          <w:bCs/>
          <w:color w:val="000000"/>
          <w:sz w:val="24"/>
          <w:szCs w:val="24"/>
          <w:u w:val="single"/>
        </w:rPr>
        <w:t>Larval Dipping:</w:t>
      </w:r>
      <w:r w:rsidRPr="000D2506">
        <w:rPr>
          <w:rFonts w:ascii="Times New Roman" w:eastAsia="Times New Roman" w:hAnsi="Times New Roman" w:cs="Times New Roman"/>
          <w:color w:val="000000"/>
          <w:sz w:val="24"/>
          <w:szCs w:val="24"/>
        </w:rPr>
        <w:t xml:space="preserve">  Dippers can be purchased or made.  A dipper is a cup attached to a long handle.  Quickly and smoothly scoop up larvae and pupae.  Do not cast a shadow over the area you are dipping in, or they will dive to the bottom.  Dips are typically taken in multiples of ten: five from open water, five from the water’s edge. When taken near vegetation, dips are more likely to contain specimens.  </w:t>
      </w:r>
    </w:p>
    <w:p w14:paraId="7A19C8EA"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A3DC546" w14:textId="77777777" w:rsidR="00763411" w:rsidRPr="000D2506" w:rsidRDefault="00763411" w:rsidP="00763411">
      <w:pPr>
        <w:numPr>
          <w:ilvl w:val="0"/>
          <w:numId w:val="145"/>
        </w:numPr>
        <w:spacing w:after="0" w:line="240" w:lineRule="auto"/>
        <w:textAlignment w:val="baseline"/>
        <w:rPr>
          <w:rFonts w:ascii="Times New Roman" w:eastAsia="Times New Roman" w:hAnsi="Times New Roman" w:cs="Times New Roman"/>
          <w:b/>
          <w:bCs/>
          <w:color w:val="000000"/>
          <w:sz w:val="24"/>
          <w:szCs w:val="24"/>
        </w:rPr>
      </w:pPr>
      <w:r w:rsidRPr="000D2506">
        <w:rPr>
          <w:rFonts w:ascii="Times New Roman" w:eastAsia="Times New Roman" w:hAnsi="Times New Roman" w:cs="Times New Roman"/>
          <w:b/>
          <w:bCs/>
          <w:color w:val="000000"/>
          <w:sz w:val="24"/>
          <w:szCs w:val="24"/>
          <w:u w:val="single"/>
        </w:rPr>
        <w:t>Adult Trapping:</w:t>
      </w:r>
      <w:r w:rsidRPr="000D2506">
        <w:rPr>
          <w:rFonts w:ascii="Times New Roman" w:eastAsia="Times New Roman" w:hAnsi="Times New Roman" w:cs="Times New Roman"/>
          <w:color w:val="000000"/>
          <w:sz w:val="24"/>
          <w:szCs w:val="24"/>
        </w:rPr>
        <w:t xml:space="preserve">  Light traps and carbon dioxide traps are the most common types.  Light traps run from dusk to dawn, and need a power source.  They can be supplemented with dry ice, which provides carbon dioxide.  Traps contain either a fan or a funnel that leads the mosquitoes to a kill jar.  Traps are set in the evening and collected in the morning.  </w:t>
      </w:r>
    </w:p>
    <w:p w14:paraId="3EC5E978"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99A6EAB" w14:textId="77777777" w:rsidR="00763411" w:rsidRPr="000D2506" w:rsidRDefault="00A9734D"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Prevention, Exclusion, Sanitation</w:t>
      </w:r>
    </w:p>
    <w:p w14:paraId="44947A4D" w14:textId="77777777" w:rsidR="00763411" w:rsidRPr="000D2506" w:rsidRDefault="00763411" w:rsidP="00763411">
      <w:pPr>
        <w:numPr>
          <w:ilvl w:val="0"/>
          <w:numId w:val="146"/>
        </w:numPr>
        <w:spacing w:after="0" w:line="240" w:lineRule="auto"/>
        <w:textAlignment w:val="baseline"/>
        <w:rPr>
          <w:rFonts w:ascii="Times New Roman" w:eastAsia="Times New Roman" w:hAnsi="Times New Roman" w:cs="Times New Roman"/>
          <w:b/>
          <w:bCs/>
          <w:color w:val="000000"/>
          <w:sz w:val="24"/>
          <w:szCs w:val="24"/>
        </w:rPr>
      </w:pPr>
      <w:r w:rsidRPr="000D2506">
        <w:rPr>
          <w:rFonts w:ascii="Times New Roman" w:eastAsia="Times New Roman" w:hAnsi="Times New Roman" w:cs="Times New Roman"/>
          <w:b/>
          <w:bCs/>
          <w:color w:val="000000"/>
          <w:sz w:val="24"/>
          <w:szCs w:val="24"/>
          <w:u w:val="single"/>
        </w:rPr>
        <w:t>Source Reduction:</w:t>
      </w:r>
      <w:r w:rsidRPr="000D2506">
        <w:rPr>
          <w:rFonts w:ascii="Times New Roman" w:eastAsia="Times New Roman" w:hAnsi="Times New Roman" w:cs="Times New Roman"/>
          <w:color w:val="000000"/>
          <w:sz w:val="24"/>
          <w:szCs w:val="24"/>
        </w:rPr>
        <w:t xml:space="preserve">  Source reduction is the first stage of control.  If it is not possible to execute, or does not control populations, more tactics can be employed.  All mosquitoes require water for development.  The first components of reduction is to fill low spots of ground where water can collect, drain pots or artificial containers where mosquitoes can breed, fix leaky pipes, etc.  Source reduction controls all life stages of mosquitoes by eliminating breeding sites.  If storage ponds or drainage ditches are located near a building, control may be necessary.</w:t>
      </w:r>
    </w:p>
    <w:p w14:paraId="0F24B032"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D8827F0" w14:textId="77777777" w:rsidR="00763411" w:rsidRPr="000D2506" w:rsidRDefault="00A9734D"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Control Mechanisms</w:t>
      </w:r>
    </w:p>
    <w:p w14:paraId="3B70D763" w14:textId="77777777" w:rsidR="00763411" w:rsidRPr="000D2506" w:rsidRDefault="00763411" w:rsidP="002B4216">
      <w:pPr>
        <w:spacing w:after="0" w:line="240" w:lineRule="auto"/>
        <w:textAlignment w:val="baseline"/>
        <w:rPr>
          <w:rFonts w:ascii="Times New Roman" w:eastAsia="Times New Roman" w:hAnsi="Times New Roman" w:cs="Times New Roman"/>
          <w:b/>
          <w:bCs/>
          <w:color w:val="000000"/>
          <w:sz w:val="24"/>
          <w:szCs w:val="24"/>
        </w:rPr>
      </w:pPr>
      <w:r w:rsidRPr="000D2506">
        <w:rPr>
          <w:rFonts w:ascii="Times New Roman" w:eastAsia="Times New Roman" w:hAnsi="Times New Roman" w:cs="Times New Roman"/>
          <w:color w:val="000000"/>
          <w:sz w:val="24"/>
          <w:szCs w:val="24"/>
        </w:rPr>
        <w:t>Biological control via mosquito eating fish,</w:t>
      </w:r>
      <w:r w:rsidRPr="000D2506">
        <w:rPr>
          <w:rFonts w:ascii="Times New Roman" w:eastAsia="Times New Roman" w:hAnsi="Times New Roman" w:cs="Times New Roman"/>
          <w:i/>
          <w:iCs/>
          <w:color w:val="000000"/>
          <w:sz w:val="24"/>
          <w:szCs w:val="24"/>
        </w:rPr>
        <w:t xml:space="preserve"> </w:t>
      </w:r>
      <w:proofErr w:type="spellStart"/>
      <w:r w:rsidRPr="000D2506">
        <w:rPr>
          <w:rFonts w:ascii="Times New Roman" w:eastAsia="Times New Roman" w:hAnsi="Times New Roman" w:cs="Times New Roman"/>
          <w:i/>
          <w:iCs/>
          <w:color w:val="000000"/>
          <w:sz w:val="24"/>
          <w:szCs w:val="24"/>
        </w:rPr>
        <w:t>Gambusia</w:t>
      </w:r>
      <w:proofErr w:type="spellEnd"/>
      <w:r w:rsidRPr="000D2506">
        <w:rPr>
          <w:rFonts w:ascii="Times New Roman" w:eastAsia="Times New Roman" w:hAnsi="Times New Roman" w:cs="Times New Roman"/>
          <w:i/>
          <w:iCs/>
          <w:color w:val="000000"/>
          <w:sz w:val="24"/>
          <w:szCs w:val="24"/>
        </w:rPr>
        <w:t xml:space="preserve"> </w:t>
      </w:r>
      <w:proofErr w:type="spellStart"/>
      <w:r w:rsidRPr="000D2506">
        <w:rPr>
          <w:rFonts w:ascii="Times New Roman" w:eastAsia="Times New Roman" w:hAnsi="Times New Roman" w:cs="Times New Roman"/>
          <w:i/>
          <w:iCs/>
          <w:color w:val="000000"/>
          <w:sz w:val="24"/>
          <w:szCs w:val="24"/>
        </w:rPr>
        <w:t>affinis</w:t>
      </w:r>
      <w:proofErr w:type="spellEnd"/>
      <w:r w:rsidRPr="000D2506">
        <w:rPr>
          <w:rFonts w:ascii="Times New Roman" w:eastAsia="Times New Roman" w:hAnsi="Times New Roman" w:cs="Times New Roman"/>
          <w:color w:val="000000"/>
          <w:sz w:val="24"/>
          <w:szCs w:val="24"/>
        </w:rPr>
        <w:t>, is an option for standing water.  The water must be deep enough</w:t>
      </w:r>
      <w:r w:rsidR="00A9734D" w:rsidRPr="000D2506">
        <w:rPr>
          <w:rFonts w:ascii="Times New Roman" w:eastAsia="Times New Roman" w:hAnsi="Times New Roman" w:cs="Times New Roman"/>
          <w:color w:val="000000"/>
          <w:sz w:val="24"/>
          <w:szCs w:val="24"/>
        </w:rPr>
        <w:t xml:space="preserve"> to</w:t>
      </w:r>
      <w:r w:rsidRPr="000D2506">
        <w:rPr>
          <w:rFonts w:ascii="Times New Roman" w:eastAsia="Times New Roman" w:hAnsi="Times New Roman" w:cs="Times New Roman"/>
          <w:color w:val="000000"/>
          <w:sz w:val="24"/>
          <w:szCs w:val="24"/>
        </w:rPr>
        <w:t xml:space="preserve"> be able to sustain a fish population.  These fish should be introduced only when they can be properly managed and will not displace or outcompete native fish.</w:t>
      </w:r>
    </w:p>
    <w:p w14:paraId="7303C974"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35454D5" w14:textId="77777777" w:rsidR="00763411" w:rsidRPr="000D2506" w:rsidRDefault="00763411" w:rsidP="002B4216">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i/>
          <w:iCs/>
          <w:color w:val="000000"/>
          <w:sz w:val="24"/>
          <w:szCs w:val="24"/>
        </w:rPr>
        <w:t xml:space="preserve">Bacillus thuringiensis </w:t>
      </w:r>
      <w:proofErr w:type="spellStart"/>
      <w:r w:rsidRPr="000D2506">
        <w:rPr>
          <w:rFonts w:ascii="Times New Roman" w:eastAsia="Times New Roman" w:hAnsi="Times New Roman" w:cs="Times New Roman"/>
          <w:i/>
          <w:iCs/>
          <w:color w:val="000000"/>
          <w:sz w:val="24"/>
          <w:szCs w:val="24"/>
        </w:rPr>
        <w:t>israelensis</w:t>
      </w:r>
      <w:proofErr w:type="spellEnd"/>
      <w:r w:rsidRPr="000D2506">
        <w:rPr>
          <w:rFonts w:ascii="Times New Roman" w:eastAsia="Times New Roman" w:hAnsi="Times New Roman" w:cs="Times New Roman"/>
          <w:color w:val="000000"/>
          <w:sz w:val="24"/>
          <w:szCs w:val="24"/>
        </w:rPr>
        <w:t xml:space="preserve"> is a </w:t>
      </w:r>
      <w:r w:rsidR="00A9734D" w:rsidRPr="000D2506">
        <w:rPr>
          <w:rFonts w:ascii="Times New Roman" w:eastAsia="Times New Roman" w:hAnsi="Times New Roman" w:cs="Times New Roman"/>
          <w:color w:val="000000"/>
          <w:sz w:val="24"/>
          <w:szCs w:val="24"/>
        </w:rPr>
        <w:t>bacterium</w:t>
      </w:r>
      <w:r w:rsidRPr="000D2506">
        <w:rPr>
          <w:rFonts w:ascii="Times New Roman" w:eastAsia="Times New Roman" w:hAnsi="Times New Roman" w:cs="Times New Roman"/>
          <w:color w:val="000000"/>
          <w:sz w:val="24"/>
          <w:szCs w:val="24"/>
        </w:rPr>
        <w:t xml:space="preserve"> that is known to kill mosquitoes and several fly species.  It is available in granules, briquettes, or powder form, and is not hazardous to humans, animals, fish, and most other insects.  This product is consumed by larvae, and not effective against late stage larvae and pupae which do not eat.   </w:t>
      </w:r>
    </w:p>
    <w:p w14:paraId="05476C97"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01D7E0D" w14:textId="77777777" w:rsidR="00763411" w:rsidRPr="000D2506" w:rsidRDefault="00763411" w:rsidP="002B4216">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Predators, such as birds, bats, amphibians, and other arthropods, naturally help control mosquito populations, but will not eliminate them.  Encourage predator survival in areas where mosquitoes are known to breed.</w:t>
      </w:r>
    </w:p>
    <w:p w14:paraId="1DE7B34B" w14:textId="77777777" w:rsidR="00763411" w:rsidRPr="000D2506" w:rsidRDefault="00763411" w:rsidP="002B4216">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lastRenderedPageBreak/>
        <w:t>Petroleum and mineral oils can be used to create a thin film of oil over the surface of a body of water.  Eggs, larvae, and pupae will suffocate if the oil is not broken up by choppy water or rain.  </w:t>
      </w:r>
    </w:p>
    <w:p w14:paraId="5CD603C9"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195C110F" w14:textId="77777777" w:rsidR="00763411" w:rsidRPr="000D2506" w:rsidRDefault="00763411" w:rsidP="002B4216">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When populations of adults explode, and control cannot be exacted, space spraying for adults can provide a quick knockdown in high profile areas.  This control is temporary, and will not kill developing mosquitoes.  This control should only be used as a last resort.  It also will not prevent other adult mosquitoes from entering the area.</w:t>
      </w:r>
    </w:p>
    <w:p w14:paraId="7C073A8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C5D0ADC" w14:textId="77777777" w:rsidR="00763411" w:rsidRPr="000D2506" w:rsidRDefault="002B4216"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Education</w:t>
      </w:r>
    </w:p>
    <w:p w14:paraId="58766E37" w14:textId="77777777" w:rsidR="00763411" w:rsidRPr="000D2506" w:rsidRDefault="00763411" w:rsidP="002B4216">
      <w:p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Public education is </w:t>
      </w:r>
      <w:proofErr w:type="gramStart"/>
      <w:r w:rsidRPr="000D2506">
        <w:rPr>
          <w:rFonts w:ascii="Times New Roman" w:eastAsia="Times New Roman" w:hAnsi="Times New Roman" w:cs="Times New Roman"/>
          <w:color w:val="000000"/>
          <w:sz w:val="24"/>
          <w:szCs w:val="24"/>
        </w:rPr>
        <w:t>key</w:t>
      </w:r>
      <w:proofErr w:type="gramEnd"/>
      <w:r w:rsidRPr="000D2506">
        <w:rPr>
          <w:rFonts w:ascii="Times New Roman" w:eastAsia="Times New Roman" w:hAnsi="Times New Roman" w:cs="Times New Roman"/>
          <w:color w:val="000000"/>
          <w:sz w:val="24"/>
          <w:szCs w:val="24"/>
        </w:rPr>
        <w:t xml:space="preserve"> in mosquito control.  Persons on campus should be aware that mosquitoes exist in the wild, and that it is impossible to completely prevent mosquitoes from existing on campus.  Instead, persons should know to take precautions against being bitten.  Long pants and sleeves deter mosquitoes from biting.  Cleaning up refuse around buildings that can collect water and where adult mosquitoes can rest will prevent their existence around a building.  Wearing bug repellent while outside and reapplying when outside for over four hours can prevent bites, as can </w:t>
      </w:r>
      <w:proofErr w:type="gramStart"/>
      <w:r w:rsidRPr="000D2506">
        <w:rPr>
          <w:rFonts w:ascii="Times New Roman" w:eastAsia="Times New Roman" w:hAnsi="Times New Roman" w:cs="Times New Roman"/>
          <w:color w:val="000000"/>
          <w:sz w:val="24"/>
          <w:szCs w:val="24"/>
        </w:rPr>
        <w:t>sealing</w:t>
      </w:r>
      <w:proofErr w:type="gramEnd"/>
      <w:r w:rsidRPr="000D2506">
        <w:rPr>
          <w:rFonts w:ascii="Times New Roman" w:eastAsia="Times New Roman" w:hAnsi="Times New Roman" w:cs="Times New Roman"/>
          <w:color w:val="000000"/>
          <w:sz w:val="24"/>
          <w:szCs w:val="24"/>
        </w:rPr>
        <w:t xml:space="preserve"> buildings and placing air curtains around building entrances.  </w:t>
      </w:r>
    </w:p>
    <w:p w14:paraId="526F1B1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B6ECC13"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3497A76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38FE049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402FD7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1C23ADD"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358DD1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326AD0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0DC89EB7"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47D9CA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93547D6"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3C11D800"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3984A20"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5460641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0ECEEF3"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6C9787E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0C45F93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376B1AE"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2B8B6656"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DE1A9F7"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5422F76"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0723ADB1"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7ECB2175"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51CF949E"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238548B1"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4B42793B"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5031987C"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1952454B" w14:textId="77777777" w:rsidR="00DF3D47" w:rsidRDefault="00DF3D47" w:rsidP="003A01EF">
      <w:pPr>
        <w:pStyle w:val="Style2"/>
      </w:pPr>
      <w:bookmarkStart w:id="72" w:name="_Toc451498169"/>
    </w:p>
    <w:p w14:paraId="41EFD27D" w14:textId="77777777" w:rsidR="00763411" w:rsidRPr="000D2506" w:rsidRDefault="00763411" w:rsidP="003A01EF">
      <w:pPr>
        <w:pStyle w:val="Style2"/>
      </w:pPr>
      <w:r w:rsidRPr="000D2506">
        <w:lastRenderedPageBreak/>
        <w:t>Scorpions</w:t>
      </w:r>
      <w:bookmarkEnd w:id="72"/>
    </w:p>
    <w:p w14:paraId="286AF01C" w14:textId="61276ABC"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Scorpions are not insects, but Arachnids.  They live in a variety of habitats, but in the United States they are most readily found in southern states.  They are easily recognized for their pincers, eight leg</w:t>
      </w:r>
      <w:r w:rsidR="00906C97" w:rsidRPr="000D2506">
        <w:rPr>
          <w:rFonts w:ascii="Times New Roman" w:eastAsia="Times New Roman" w:hAnsi="Times New Roman" w:cs="Times New Roman"/>
          <w:color w:val="000000"/>
          <w:sz w:val="24"/>
          <w:szCs w:val="24"/>
        </w:rPr>
        <w:t>s, and long tail that</w:t>
      </w:r>
      <w:r w:rsidR="009D4218" w:rsidRPr="000D2506">
        <w:rPr>
          <w:rFonts w:ascii="Times New Roman" w:eastAsia="Times New Roman" w:hAnsi="Times New Roman" w:cs="Times New Roman"/>
          <w:color w:val="000000"/>
          <w:sz w:val="24"/>
          <w:szCs w:val="24"/>
        </w:rPr>
        <w:t xml:space="preserve"> </w:t>
      </w:r>
      <w:r w:rsidR="006711C6" w:rsidRPr="000D2506">
        <w:rPr>
          <w:rFonts w:ascii="Times New Roman" w:eastAsia="Times New Roman" w:hAnsi="Times New Roman" w:cs="Times New Roman"/>
          <w:color w:val="000000"/>
          <w:sz w:val="24"/>
          <w:szCs w:val="24"/>
        </w:rPr>
        <w:t>end</w:t>
      </w:r>
      <w:r w:rsidR="009D4218" w:rsidRPr="000D2506">
        <w:rPr>
          <w:rFonts w:ascii="Times New Roman" w:eastAsia="Times New Roman" w:hAnsi="Times New Roman" w:cs="Times New Roman"/>
          <w:color w:val="000000"/>
          <w:sz w:val="24"/>
          <w:szCs w:val="24"/>
        </w:rPr>
        <w:t xml:space="preserve"> in</w:t>
      </w:r>
      <w:r w:rsidRPr="000D2506">
        <w:rPr>
          <w:rFonts w:ascii="Times New Roman" w:eastAsia="Times New Roman" w:hAnsi="Times New Roman" w:cs="Times New Roman"/>
          <w:color w:val="000000"/>
          <w:sz w:val="24"/>
          <w:szCs w:val="24"/>
        </w:rPr>
        <w:t xml:space="preserve"> a stinger</w:t>
      </w:r>
      <w:r w:rsidR="00100E9C">
        <w:rPr>
          <w:rFonts w:ascii="Times New Roman" w:eastAsia="Times New Roman" w:hAnsi="Times New Roman" w:cs="Times New Roman"/>
          <w:color w:val="000000"/>
          <w:sz w:val="24"/>
          <w:szCs w:val="24"/>
          <w:vertAlign w:val="superscript"/>
        </w:rPr>
        <w:t>58</w:t>
      </w:r>
      <w:r w:rsidRPr="000D2506">
        <w:rPr>
          <w:rFonts w:ascii="Times New Roman" w:eastAsia="Times New Roman" w:hAnsi="Times New Roman" w:cs="Times New Roman"/>
          <w:color w:val="000000"/>
          <w:sz w:val="24"/>
          <w:szCs w:val="24"/>
        </w:rPr>
        <w:t>.  Scorpions cannot see well, and rely on sensations to navigate</w:t>
      </w:r>
      <w:r w:rsidR="00100E9C">
        <w:rPr>
          <w:rFonts w:ascii="Times New Roman" w:eastAsia="Times New Roman" w:hAnsi="Times New Roman" w:cs="Times New Roman"/>
          <w:color w:val="000000"/>
          <w:sz w:val="24"/>
          <w:szCs w:val="24"/>
          <w:vertAlign w:val="superscript"/>
        </w:rPr>
        <w:t>58</w:t>
      </w:r>
      <w:r w:rsidRPr="000D2506">
        <w:rPr>
          <w:rFonts w:ascii="Times New Roman" w:eastAsia="Times New Roman" w:hAnsi="Times New Roman" w:cs="Times New Roman"/>
          <w:color w:val="000000"/>
          <w:sz w:val="24"/>
          <w:szCs w:val="24"/>
        </w:rPr>
        <w:t xml:space="preserve">.  Scorpions can range in size, color, and longevity.  All scorpions are considered beneficial creatures because they prey on, and help control insect and spider populations. Large scorpions are known to feed on </w:t>
      </w:r>
      <w:r w:rsidR="00A017CC" w:rsidRPr="000D2506">
        <w:rPr>
          <w:rFonts w:ascii="Times New Roman" w:eastAsia="Times New Roman" w:hAnsi="Times New Roman" w:cs="Times New Roman"/>
          <w:color w:val="000000"/>
          <w:sz w:val="24"/>
          <w:szCs w:val="24"/>
        </w:rPr>
        <w:t>insects, spiders, and rodents</w:t>
      </w:r>
      <w:r w:rsidR="00100E9C">
        <w:rPr>
          <w:rFonts w:ascii="Times New Roman" w:eastAsia="Times New Roman" w:hAnsi="Times New Roman" w:cs="Times New Roman"/>
          <w:color w:val="000000"/>
          <w:sz w:val="24"/>
          <w:szCs w:val="24"/>
          <w:vertAlign w:val="superscript"/>
        </w:rPr>
        <w:t>59</w:t>
      </w:r>
      <w:r w:rsidRPr="000D2506">
        <w:rPr>
          <w:rFonts w:ascii="Times New Roman" w:eastAsia="Times New Roman" w:hAnsi="Times New Roman" w:cs="Times New Roman"/>
          <w:color w:val="000000"/>
          <w:sz w:val="24"/>
          <w:szCs w:val="24"/>
        </w:rPr>
        <w:t>.  They generally hunt at night, and may use their stinger to paralyze prey</w:t>
      </w:r>
      <w:r w:rsidR="00100E9C">
        <w:rPr>
          <w:rFonts w:ascii="Times New Roman" w:eastAsia="Times New Roman" w:hAnsi="Times New Roman" w:cs="Times New Roman"/>
          <w:color w:val="000000"/>
          <w:sz w:val="24"/>
          <w:szCs w:val="24"/>
          <w:vertAlign w:val="superscript"/>
        </w:rPr>
        <w:t>58</w:t>
      </w:r>
      <w:r w:rsidRPr="000D2506">
        <w:rPr>
          <w:rFonts w:ascii="Times New Roman" w:eastAsia="Times New Roman" w:hAnsi="Times New Roman" w:cs="Times New Roman"/>
          <w:color w:val="000000"/>
          <w:sz w:val="24"/>
          <w:szCs w:val="24"/>
        </w:rPr>
        <w:t>.  Scorpions are mostly nocturnal creatures, and hide during the day in woodpiles, under loose bark on trees, or under rocks and other debris.  Occasionally they may enter homes while searching for water or a place to hide.  When this happens, they can typically be found in cool, dark areas in kitchens, bathrooms, crawl spaces, etc.    </w:t>
      </w:r>
    </w:p>
    <w:p w14:paraId="298A2ED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35332786" w14:textId="77777777" w:rsidR="00763411" w:rsidRPr="000D2506" w:rsidRDefault="00C027E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Of the many</w:t>
      </w:r>
      <w:r w:rsidR="00763411" w:rsidRPr="000D2506">
        <w:rPr>
          <w:rFonts w:ascii="Times New Roman" w:eastAsia="Times New Roman" w:hAnsi="Times New Roman" w:cs="Times New Roman"/>
          <w:color w:val="000000"/>
          <w:sz w:val="24"/>
          <w:szCs w:val="24"/>
        </w:rPr>
        <w:t xml:space="preserve"> spec</w:t>
      </w:r>
      <w:r w:rsidRPr="000D2506">
        <w:rPr>
          <w:rFonts w:ascii="Times New Roman" w:eastAsia="Times New Roman" w:hAnsi="Times New Roman" w:cs="Times New Roman"/>
          <w:color w:val="000000"/>
          <w:sz w:val="24"/>
          <w:szCs w:val="24"/>
        </w:rPr>
        <w:t xml:space="preserve">ies found in North America, </w:t>
      </w:r>
      <w:r w:rsidR="00763411" w:rsidRPr="000D2506">
        <w:rPr>
          <w:rFonts w:ascii="Times New Roman" w:eastAsia="Times New Roman" w:hAnsi="Times New Roman" w:cs="Times New Roman"/>
          <w:color w:val="000000"/>
          <w:sz w:val="24"/>
          <w:szCs w:val="24"/>
        </w:rPr>
        <w:t xml:space="preserve">only one is </w:t>
      </w:r>
      <w:r w:rsidRPr="000D2506">
        <w:rPr>
          <w:rFonts w:ascii="Times New Roman" w:eastAsia="Times New Roman" w:hAnsi="Times New Roman" w:cs="Times New Roman"/>
          <w:color w:val="000000"/>
          <w:sz w:val="24"/>
          <w:szCs w:val="24"/>
        </w:rPr>
        <w:t xml:space="preserve">typically considered </w:t>
      </w:r>
      <w:r w:rsidR="00763411" w:rsidRPr="000D2506">
        <w:rPr>
          <w:rFonts w:ascii="Times New Roman" w:eastAsia="Times New Roman" w:hAnsi="Times New Roman" w:cs="Times New Roman"/>
          <w:color w:val="000000"/>
          <w:sz w:val="24"/>
          <w:szCs w:val="24"/>
        </w:rPr>
        <w:t>medically important for its sting: the bark scorpion.  Antivenin may be necessary in extreme measures where a person reacts violently to a sting.  The bark scorpion is characterized by the way they hold their tail and stinger at rest.  Rather than holding the tail upright over the body, bark scorpions hold their tail curled to the side.  Bark scorpions are also unique in that they can be found in gregarious groups known as a hibernacula, rather than being solitary like most scorpions.</w:t>
      </w:r>
    </w:p>
    <w:p w14:paraId="0680157A"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AC49BF8" w14:textId="77777777" w:rsidR="00763411" w:rsidRPr="000D2506" w:rsidRDefault="009D4218"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Inspection, Exclusion, Sanitation</w:t>
      </w:r>
    </w:p>
    <w:p w14:paraId="63A07134" w14:textId="376D7F59" w:rsidR="00763411" w:rsidRPr="000D2506" w:rsidRDefault="00763411" w:rsidP="00763411">
      <w:pPr>
        <w:numPr>
          <w:ilvl w:val="0"/>
          <w:numId w:val="149"/>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Scorpions can enter buildings via cracks, crevices, and gaps.  Maintain areas around pipes and plumbing, replace door sweeps and door thresholds as their integrity is compromised, adhere windows to frames, seal cracks, crevices, and gaps.  Caulk around eaves of buildings, and check if window screens are torn or unattached to the frame.  Inspections can be supplemented by inspecting the interior and exterior of a building at night while shining a blacklight</w:t>
      </w:r>
      <w:r w:rsidR="00100E9C">
        <w:rPr>
          <w:rFonts w:ascii="Times New Roman" w:eastAsia="Times New Roman" w:hAnsi="Times New Roman" w:cs="Times New Roman"/>
          <w:color w:val="000000"/>
          <w:sz w:val="24"/>
          <w:szCs w:val="24"/>
          <w:vertAlign w:val="superscript"/>
        </w:rPr>
        <w:t>60</w:t>
      </w:r>
      <w:r w:rsidRPr="000D2506">
        <w:rPr>
          <w:rFonts w:ascii="Times New Roman" w:eastAsia="Times New Roman" w:hAnsi="Times New Roman" w:cs="Times New Roman"/>
          <w:color w:val="000000"/>
          <w:sz w:val="24"/>
          <w:szCs w:val="24"/>
        </w:rPr>
        <w:t>.  Scorpions glow under black light, so if they have been fou</w:t>
      </w:r>
      <w:r w:rsidR="00DF3D47">
        <w:rPr>
          <w:rFonts w:ascii="Times New Roman" w:eastAsia="Times New Roman" w:hAnsi="Times New Roman" w:cs="Times New Roman"/>
          <w:color w:val="000000"/>
          <w:sz w:val="24"/>
          <w:szCs w:val="24"/>
        </w:rPr>
        <w:t>nd in a building, but you are unable to determine</w:t>
      </w:r>
      <w:r w:rsidRPr="000D2506">
        <w:rPr>
          <w:rFonts w:ascii="Times New Roman" w:eastAsia="Times New Roman" w:hAnsi="Times New Roman" w:cs="Times New Roman"/>
          <w:color w:val="000000"/>
          <w:sz w:val="24"/>
          <w:szCs w:val="24"/>
        </w:rPr>
        <w:t xml:space="preserve"> entry points, track th</w:t>
      </w:r>
      <w:r w:rsidR="00DF3D47">
        <w:rPr>
          <w:rFonts w:ascii="Times New Roman" w:eastAsia="Times New Roman" w:hAnsi="Times New Roman" w:cs="Times New Roman"/>
          <w:color w:val="000000"/>
          <w:sz w:val="24"/>
          <w:szCs w:val="24"/>
        </w:rPr>
        <w:t>em using this tool, and carry</w:t>
      </w:r>
      <w:r w:rsidRPr="000D2506">
        <w:rPr>
          <w:rFonts w:ascii="Times New Roman" w:eastAsia="Times New Roman" w:hAnsi="Times New Roman" w:cs="Times New Roman"/>
          <w:color w:val="000000"/>
          <w:sz w:val="24"/>
          <w:szCs w:val="24"/>
        </w:rPr>
        <w:t xml:space="preserve"> a caulking gun to seal holes that you find.</w:t>
      </w:r>
    </w:p>
    <w:p w14:paraId="1D23B85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E631939" w14:textId="77777777" w:rsidR="00763411" w:rsidRPr="000D2506" w:rsidRDefault="00763411" w:rsidP="00763411">
      <w:pPr>
        <w:numPr>
          <w:ilvl w:val="0"/>
          <w:numId w:val="150"/>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Seal weep holes with copper mesh, and place screens over ends of pipes.</w:t>
      </w:r>
    </w:p>
    <w:p w14:paraId="3ACB8E14"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E165E2C" w14:textId="77777777" w:rsidR="00763411" w:rsidRPr="000D2506" w:rsidRDefault="00763411" w:rsidP="00763411">
      <w:pPr>
        <w:numPr>
          <w:ilvl w:val="0"/>
          <w:numId w:val="151"/>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Place sticky boards around doorways to track scorpion movement.  </w:t>
      </w:r>
    </w:p>
    <w:p w14:paraId="2B278DB6"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27743CC9" w14:textId="77777777" w:rsidR="00763411" w:rsidRPr="000D2506" w:rsidRDefault="00763411" w:rsidP="00763411">
      <w:pPr>
        <w:numPr>
          <w:ilvl w:val="0"/>
          <w:numId w:val="152"/>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Reduce or replace outdoor lighting that may attract insects to an area.  Outdoor lighting should be yellow bulbs rather than blue or white which can attract insects.  Scorpions are predators, and are more prevalent around food sources.</w:t>
      </w:r>
    </w:p>
    <w:p w14:paraId="314CB14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63ABF59" w14:textId="77777777" w:rsidR="00763411" w:rsidRPr="000D2506" w:rsidRDefault="00763411" w:rsidP="00763411">
      <w:pPr>
        <w:numPr>
          <w:ilvl w:val="0"/>
          <w:numId w:val="153"/>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Remove harborage areas outside of the building.  Clean up trash, piles of wood, building materials, and loose piles of rock.  Prune back branches and bushes from the building; both can provide access to roofs, and can harbor scorpions.  </w:t>
      </w:r>
    </w:p>
    <w:p w14:paraId="76CB9424" w14:textId="77777777" w:rsidR="00763411" w:rsidRDefault="00763411" w:rsidP="00763411">
      <w:pPr>
        <w:spacing w:after="0" w:line="240" w:lineRule="auto"/>
        <w:rPr>
          <w:rFonts w:ascii="Times New Roman" w:eastAsia="Times New Roman" w:hAnsi="Times New Roman" w:cs="Times New Roman"/>
          <w:sz w:val="24"/>
          <w:szCs w:val="24"/>
        </w:rPr>
      </w:pPr>
    </w:p>
    <w:p w14:paraId="19B3B4E6" w14:textId="77777777" w:rsidR="000A6961" w:rsidRDefault="000A6961" w:rsidP="00763411">
      <w:pPr>
        <w:spacing w:after="0" w:line="240" w:lineRule="auto"/>
        <w:rPr>
          <w:rFonts w:ascii="Times New Roman" w:eastAsia="Times New Roman" w:hAnsi="Times New Roman" w:cs="Times New Roman"/>
          <w:sz w:val="24"/>
          <w:szCs w:val="24"/>
        </w:rPr>
      </w:pPr>
    </w:p>
    <w:p w14:paraId="1E2FABF5" w14:textId="77777777" w:rsidR="000A6961" w:rsidRPr="000D2506" w:rsidRDefault="000A6961" w:rsidP="00763411">
      <w:pPr>
        <w:spacing w:after="0" w:line="240" w:lineRule="auto"/>
        <w:rPr>
          <w:rFonts w:ascii="Times New Roman" w:eastAsia="Times New Roman" w:hAnsi="Times New Roman" w:cs="Times New Roman"/>
          <w:sz w:val="24"/>
          <w:szCs w:val="24"/>
        </w:rPr>
      </w:pPr>
    </w:p>
    <w:p w14:paraId="7AFF2EF9" w14:textId="77777777" w:rsidR="00763411" w:rsidRPr="000D2506" w:rsidRDefault="00763411" w:rsidP="00763411">
      <w:pPr>
        <w:numPr>
          <w:ilvl w:val="0"/>
          <w:numId w:val="154"/>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lastRenderedPageBreak/>
        <w:t xml:space="preserve">Use caution when removing a scorpion from a building.  These are beneficial pests, so when possible, the scorpion should be caught and relocated.  Place a jar over the scorpion and slide a piece of paper under the lip of the jar to remove it, or pick it up using leather gloves and tongs.  If a scorpion stings someone, and the specimen must be identified for medical purposes, drop the scorpion in a jar of alcohol or soapy water to kill it. </w:t>
      </w:r>
    </w:p>
    <w:p w14:paraId="2AB9F713"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0FE004F" w14:textId="77777777" w:rsidR="00763411" w:rsidRPr="000D2506" w:rsidRDefault="009D4218"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Pesticide Control</w:t>
      </w:r>
    </w:p>
    <w:p w14:paraId="0B5EC3B9"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Pesticides are an ineffective means of controlling scorpions, and the products used could have off target effects.  Scorpions hide in cracks, crevices, and under brush and debris during the day, making it difficult to determine where to most effectively spray.  Adult scorpions have a thicker cuticle, and may not be affected as drastically as a young scorpion.  If they must be used, they should be applied to the exterior walls as a perimeter barrier, or around potential entry points such as window eaves.</w:t>
      </w:r>
    </w:p>
    <w:p w14:paraId="4D874EB2" w14:textId="77777777" w:rsidR="00763411" w:rsidRPr="000D2506" w:rsidRDefault="00763411" w:rsidP="00763411">
      <w:pPr>
        <w:spacing w:after="240" w:line="240" w:lineRule="auto"/>
        <w:rPr>
          <w:rFonts w:ascii="Times New Roman" w:eastAsia="Times New Roman" w:hAnsi="Times New Roman" w:cs="Times New Roman"/>
          <w:sz w:val="24"/>
          <w:szCs w:val="24"/>
        </w:rPr>
      </w:pPr>
    </w:p>
    <w:tbl>
      <w:tblPr>
        <w:tblW w:w="9360" w:type="dxa"/>
        <w:tblCellMar>
          <w:top w:w="15" w:type="dxa"/>
          <w:left w:w="15" w:type="dxa"/>
          <w:bottom w:w="15" w:type="dxa"/>
          <w:right w:w="15" w:type="dxa"/>
        </w:tblCellMar>
        <w:tblLook w:val="04A0" w:firstRow="1" w:lastRow="0" w:firstColumn="1" w:lastColumn="0" w:noHBand="0" w:noVBand="1"/>
      </w:tblPr>
      <w:tblGrid>
        <w:gridCol w:w="4680"/>
        <w:gridCol w:w="4680"/>
      </w:tblGrid>
      <w:tr w:rsidR="00763411" w:rsidRPr="000D2506" w14:paraId="4F00B234" w14:textId="77777777" w:rsidTr="00763411">
        <w:trPr>
          <w:trHeight w:val="405"/>
        </w:trPr>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AE2EF3C" w14:textId="77777777" w:rsidR="00763411" w:rsidRPr="003A4CE2" w:rsidRDefault="00763411" w:rsidP="00763411">
            <w:pPr>
              <w:spacing w:after="0" w:line="240" w:lineRule="auto"/>
              <w:jc w:val="center"/>
              <w:rPr>
                <w:rFonts w:ascii="Times New Roman" w:eastAsia="Times New Roman" w:hAnsi="Times New Roman" w:cs="Times New Roman"/>
                <w:sz w:val="24"/>
                <w:szCs w:val="24"/>
              </w:rPr>
            </w:pPr>
            <w:r w:rsidRPr="003A4CE2">
              <w:rPr>
                <w:rFonts w:ascii="Times New Roman" w:eastAsia="Times New Roman" w:hAnsi="Times New Roman" w:cs="Times New Roman"/>
                <w:b/>
                <w:bCs/>
                <w:color w:val="000000"/>
                <w:sz w:val="24"/>
                <w:szCs w:val="24"/>
              </w:rPr>
              <w:t>Scorpion Action Threshold</w:t>
            </w:r>
          </w:p>
        </w:tc>
      </w:tr>
      <w:tr w:rsidR="00763411" w:rsidRPr="000D2506" w14:paraId="7BF48D43"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8C153D3" w14:textId="77777777" w:rsidR="00763411" w:rsidRPr="003A4CE2" w:rsidRDefault="00763411" w:rsidP="00763411">
            <w:pPr>
              <w:spacing w:after="0" w:line="0" w:lineRule="atLeast"/>
              <w:jc w:val="center"/>
              <w:rPr>
                <w:rFonts w:ascii="Times New Roman" w:eastAsia="Times New Roman" w:hAnsi="Times New Roman" w:cs="Times New Roman"/>
                <w:sz w:val="24"/>
                <w:szCs w:val="24"/>
              </w:rPr>
            </w:pPr>
            <w:r w:rsidRPr="003A4CE2">
              <w:rPr>
                <w:rFonts w:ascii="Times New Roman" w:eastAsia="Times New Roman" w:hAnsi="Times New Roman" w:cs="Times New Roman"/>
                <w:color w:val="000000"/>
                <w:sz w:val="24"/>
                <w:szCs w:val="24"/>
              </w:rPr>
              <w:t>Classrooms and Public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BB9A4CF" w14:textId="74446736" w:rsidR="00763411" w:rsidRPr="003A4CE2" w:rsidRDefault="00DF3D47" w:rsidP="003A4CE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Two (</w:t>
            </w:r>
            <w:r w:rsidR="003A4CE2" w:rsidRPr="003A4CE2">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r w:rsidR="003A4CE2" w:rsidRPr="003A4CE2">
              <w:rPr>
                <w:rFonts w:ascii="Times New Roman" w:eastAsia="Times New Roman" w:hAnsi="Times New Roman" w:cs="Times New Roman"/>
                <w:sz w:val="24"/>
                <w:szCs w:val="24"/>
              </w:rPr>
              <w:t xml:space="preserve"> occurrences in the same area</w:t>
            </w:r>
          </w:p>
        </w:tc>
      </w:tr>
      <w:tr w:rsidR="00763411" w:rsidRPr="000D2506" w14:paraId="0766F1D8"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FDC2B0A" w14:textId="77777777" w:rsidR="00763411" w:rsidRPr="003A4CE2" w:rsidRDefault="00763411" w:rsidP="00763411">
            <w:pPr>
              <w:spacing w:after="0" w:line="0" w:lineRule="atLeast"/>
              <w:jc w:val="center"/>
              <w:rPr>
                <w:rFonts w:ascii="Times New Roman" w:eastAsia="Times New Roman" w:hAnsi="Times New Roman" w:cs="Times New Roman"/>
                <w:sz w:val="24"/>
                <w:szCs w:val="24"/>
              </w:rPr>
            </w:pPr>
            <w:r w:rsidRPr="003A4CE2">
              <w:rPr>
                <w:rFonts w:ascii="Times New Roman" w:eastAsia="Times New Roman" w:hAnsi="Times New Roman" w:cs="Times New Roman"/>
                <w:color w:val="000000"/>
                <w:sz w:val="24"/>
                <w:szCs w:val="24"/>
              </w:rPr>
              <w:t>Medical Facility</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C6C0775" w14:textId="36D9FA35" w:rsidR="00763411" w:rsidRPr="003A4CE2" w:rsidRDefault="00DF3D47" w:rsidP="003A4CE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One (</w:t>
            </w:r>
            <w:r w:rsidR="003A4CE2" w:rsidRPr="003A4CE2">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003A4CE2" w:rsidRPr="003A4CE2">
              <w:rPr>
                <w:rFonts w:ascii="Times New Roman" w:eastAsia="Times New Roman" w:hAnsi="Times New Roman" w:cs="Times New Roman"/>
                <w:sz w:val="24"/>
                <w:szCs w:val="24"/>
              </w:rPr>
              <w:t xml:space="preserve"> per room</w:t>
            </w:r>
          </w:p>
        </w:tc>
      </w:tr>
      <w:tr w:rsidR="00763411" w:rsidRPr="000D2506" w14:paraId="584DD460"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35892F6" w14:textId="77777777" w:rsidR="00763411" w:rsidRPr="003A4CE2" w:rsidRDefault="00763411" w:rsidP="00763411">
            <w:pPr>
              <w:spacing w:after="0" w:line="0" w:lineRule="atLeast"/>
              <w:jc w:val="center"/>
              <w:rPr>
                <w:rFonts w:ascii="Times New Roman" w:eastAsia="Times New Roman" w:hAnsi="Times New Roman" w:cs="Times New Roman"/>
                <w:sz w:val="24"/>
                <w:szCs w:val="24"/>
              </w:rPr>
            </w:pPr>
            <w:r w:rsidRPr="003A4CE2">
              <w:rPr>
                <w:rFonts w:ascii="Times New Roman" w:eastAsia="Times New Roman" w:hAnsi="Times New Roman" w:cs="Times New Roman"/>
                <w:color w:val="000000"/>
                <w:sz w:val="24"/>
                <w:szCs w:val="24"/>
              </w:rPr>
              <w:t>Kitchen</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80A9047" w14:textId="0C82F2E0" w:rsidR="00763411" w:rsidRPr="003A4CE2" w:rsidRDefault="00DF3D47" w:rsidP="003A4CE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One (</w:t>
            </w:r>
            <w:r w:rsidR="003A4CE2" w:rsidRPr="003A4CE2">
              <w:rPr>
                <w:rFonts w:ascii="Times New Roman" w:eastAsia="Times New Roman" w:hAnsi="Times New Roman" w:cs="Times New Roman"/>
                <w:sz w:val="24"/>
                <w:szCs w:val="24"/>
              </w:rPr>
              <w:t>1</w:t>
            </w:r>
            <w:r>
              <w:rPr>
                <w:rFonts w:ascii="Times New Roman" w:eastAsia="Times New Roman" w:hAnsi="Times New Roman" w:cs="Times New Roman"/>
                <w:sz w:val="24"/>
                <w:szCs w:val="24"/>
              </w:rPr>
              <w:t>)</w:t>
            </w:r>
            <w:r w:rsidR="003A4CE2" w:rsidRPr="003A4CE2">
              <w:rPr>
                <w:rFonts w:ascii="Times New Roman" w:eastAsia="Times New Roman" w:hAnsi="Times New Roman" w:cs="Times New Roman"/>
                <w:sz w:val="24"/>
                <w:szCs w:val="24"/>
              </w:rPr>
              <w:t xml:space="preserve"> per room</w:t>
            </w:r>
          </w:p>
        </w:tc>
      </w:tr>
      <w:tr w:rsidR="00763411" w:rsidRPr="000D2506" w14:paraId="15B30204"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CD945E2" w14:textId="77777777" w:rsidR="00763411" w:rsidRPr="003A4CE2" w:rsidRDefault="00763411" w:rsidP="00763411">
            <w:pPr>
              <w:spacing w:after="0" w:line="0" w:lineRule="atLeast"/>
              <w:jc w:val="center"/>
              <w:rPr>
                <w:rFonts w:ascii="Times New Roman" w:eastAsia="Times New Roman" w:hAnsi="Times New Roman" w:cs="Times New Roman"/>
                <w:sz w:val="24"/>
                <w:szCs w:val="24"/>
              </w:rPr>
            </w:pPr>
            <w:r w:rsidRPr="003A4CE2">
              <w:rPr>
                <w:rFonts w:ascii="Times New Roman" w:eastAsia="Times New Roman" w:hAnsi="Times New Roman" w:cs="Times New Roman"/>
                <w:color w:val="000000"/>
                <w:sz w:val="24"/>
                <w:szCs w:val="24"/>
              </w:rPr>
              <w:t>Maintenance and Storage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65AD53A" w14:textId="69C44DE1" w:rsidR="00763411" w:rsidRPr="003A4CE2" w:rsidRDefault="00DF3D47" w:rsidP="003A4CE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Two (</w:t>
            </w:r>
            <w:r w:rsidR="003A4CE2" w:rsidRPr="003A4CE2">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r w:rsidR="003A4CE2" w:rsidRPr="003A4CE2">
              <w:rPr>
                <w:rFonts w:ascii="Times New Roman" w:eastAsia="Times New Roman" w:hAnsi="Times New Roman" w:cs="Times New Roman"/>
                <w:sz w:val="24"/>
                <w:szCs w:val="24"/>
              </w:rPr>
              <w:t xml:space="preserve"> occurrences in the same area</w:t>
            </w:r>
          </w:p>
        </w:tc>
      </w:tr>
      <w:tr w:rsidR="00763411" w:rsidRPr="000D2506" w14:paraId="11821EC0"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F611552" w14:textId="77777777" w:rsidR="00763411" w:rsidRPr="003A4CE2" w:rsidRDefault="00763411" w:rsidP="00763411">
            <w:pPr>
              <w:spacing w:after="0" w:line="0" w:lineRule="atLeast"/>
              <w:jc w:val="center"/>
              <w:rPr>
                <w:rFonts w:ascii="Times New Roman" w:eastAsia="Times New Roman" w:hAnsi="Times New Roman" w:cs="Times New Roman"/>
                <w:sz w:val="24"/>
                <w:szCs w:val="24"/>
              </w:rPr>
            </w:pPr>
            <w:r w:rsidRPr="003A4CE2">
              <w:rPr>
                <w:rFonts w:ascii="Times New Roman" w:eastAsia="Times New Roman" w:hAnsi="Times New Roman" w:cs="Times New Roman"/>
                <w:color w:val="000000"/>
                <w:sz w:val="24"/>
                <w:szCs w:val="24"/>
              </w:rPr>
              <w:t>Grounds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A7B914E" w14:textId="4475CF63" w:rsidR="00763411" w:rsidRPr="003A4CE2" w:rsidRDefault="003A4CE2" w:rsidP="003A4CE2">
            <w:pPr>
              <w:spacing w:after="0" w:line="240" w:lineRule="auto"/>
              <w:jc w:val="center"/>
              <w:rPr>
                <w:rFonts w:ascii="Times New Roman" w:eastAsia="Times New Roman" w:hAnsi="Times New Roman" w:cs="Times New Roman"/>
                <w:sz w:val="24"/>
                <w:szCs w:val="24"/>
              </w:rPr>
            </w:pPr>
            <w:r w:rsidRPr="003A4CE2">
              <w:rPr>
                <w:rFonts w:ascii="Times New Roman" w:eastAsia="Times New Roman" w:hAnsi="Times New Roman" w:cs="Times New Roman"/>
                <w:sz w:val="24"/>
                <w:szCs w:val="24"/>
              </w:rPr>
              <w:t>N/A unless an exterior treatment is necessary to deter them from entering a building</w:t>
            </w:r>
          </w:p>
        </w:tc>
      </w:tr>
    </w:tbl>
    <w:p w14:paraId="47E2752E"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55B63FD9"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4BBC5560"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3243326"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ECAE22A"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78534949"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E2F623E"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AD8AD94"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587E46E"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953058A"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1082DBE"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1CF84C0"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124927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313BB78"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770BB512"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172E6283"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6985EF83"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2427012"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59D24990" w14:textId="77777777" w:rsidR="00373053" w:rsidRPr="000D2506" w:rsidRDefault="00373053" w:rsidP="00763411">
      <w:pPr>
        <w:spacing w:after="0" w:line="240" w:lineRule="auto"/>
        <w:rPr>
          <w:rFonts w:ascii="Times New Roman" w:eastAsia="Times New Roman" w:hAnsi="Times New Roman" w:cs="Times New Roman"/>
          <w:b/>
          <w:bCs/>
          <w:color w:val="000000"/>
          <w:sz w:val="24"/>
          <w:szCs w:val="24"/>
          <w:u w:val="single"/>
        </w:rPr>
      </w:pPr>
    </w:p>
    <w:p w14:paraId="25E485A9" w14:textId="77777777" w:rsidR="000A6961" w:rsidRDefault="000A6961" w:rsidP="00763411">
      <w:pPr>
        <w:spacing w:after="0" w:line="240" w:lineRule="auto"/>
        <w:rPr>
          <w:rFonts w:ascii="Times New Roman" w:eastAsia="Times New Roman" w:hAnsi="Times New Roman" w:cs="Times New Roman"/>
          <w:b/>
          <w:bCs/>
          <w:color w:val="000000"/>
          <w:sz w:val="24"/>
          <w:szCs w:val="24"/>
          <w:u w:val="single"/>
        </w:rPr>
      </w:pPr>
    </w:p>
    <w:p w14:paraId="2968C792" w14:textId="77777777" w:rsidR="00763411" w:rsidRPr="000D2506" w:rsidRDefault="00763411" w:rsidP="003A01EF">
      <w:pPr>
        <w:pStyle w:val="Style2"/>
      </w:pPr>
      <w:bookmarkStart w:id="73" w:name="_Toc451498170"/>
      <w:r w:rsidRPr="000D2506">
        <w:t>Centipedes and Millipedes</w:t>
      </w:r>
      <w:bookmarkEnd w:id="73"/>
    </w:p>
    <w:p w14:paraId="33BCF35F"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Centipedes and millipedes are not insects, but are related to insects.  Key differences between these arthropods and insect arthropods center on body segmentation and amount of legs.  Insects have three body segments and three pairs of legs, whereas centipedes and millipedes do not have a set number of body segments and legs.  </w:t>
      </w:r>
    </w:p>
    <w:p w14:paraId="72D15A5A"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4841C8A" w14:textId="47B9DD33"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Centipedes and millipedes differ in that centipedes have one pair of legs per body segment</w:t>
      </w:r>
      <w:r w:rsidR="00100E9C">
        <w:rPr>
          <w:rFonts w:ascii="Times New Roman" w:eastAsia="Times New Roman" w:hAnsi="Times New Roman" w:cs="Times New Roman"/>
          <w:color w:val="000000"/>
          <w:sz w:val="24"/>
          <w:szCs w:val="24"/>
          <w:vertAlign w:val="superscript"/>
        </w:rPr>
        <w:t>61</w:t>
      </w:r>
      <w:r w:rsidRPr="000D2506">
        <w:rPr>
          <w:rFonts w:ascii="Times New Roman" w:eastAsia="Times New Roman" w:hAnsi="Times New Roman" w:cs="Times New Roman"/>
          <w:color w:val="000000"/>
          <w:sz w:val="24"/>
          <w:szCs w:val="24"/>
        </w:rPr>
        <w:t>, their last legs extend backwards, they tend to move quickly, and will bite when provoked.  Millip</w:t>
      </w:r>
      <w:r w:rsidR="009A78FA" w:rsidRPr="000D2506">
        <w:rPr>
          <w:rFonts w:ascii="Times New Roman" w:eastAsia="Times New Roman" w:hAnsi="Times New Roman" w:cs="Times New Roman"/>
          <w:color w:val="000000"/>
          <w:sz w:val="24"/>
          <w:szCs w:val="24"/>
        </w:rPr>
        <w:t xml:space="preserve">edes, however, have typically have two </w:t>
      </w:r>
      <w:r w:rsidRPr="000D2506">
        <w:rPr>
          <w:rFonts w:ascii="Times New Roman" w:eastAsia="Times New Roman" w:hAnsi="Times New Roman" w:cs="Times New Roman"/>
          <w:color w:val="000000"/>
          <w:sz w:val="24"/>
          <w:szCs w:val="24"/>
        </w:rPr>
        <w:t>pairs of legs per body segment, move in an undulating, wavelike manner while walking, and curl up when prodded, provoked, or at rest</w:t>
      </w:r>
      <w:r w:rsidR="00100E9C">
        <w:rPr>
          <w:rFonts w:ascii="Times New Roman" w:eastAsia="Times New Roman" w:hAnsi="Times New Roman" w:cs="Times New Roman"/>
          <w:color w:val="000000"/>
          <w:sz w:val="24"/>
          <w:szCs w:val="24"/>
          <w:vertAlign w:val="superscript"/>
        </w:rPr>
        <w:t>62</w:t>
      </w:r>
      <w:r w:rsidRPr="000D2506">
        <w:rPr>
          <w:rFonts w:ascii="Times New Roman" w:eastAsia="Times New Roman" w:hAnsi="Times New Roman" w:cs="Times New Roman"/>
          <w:color w:val="000000"/>
          <w:sz w:val="24"/>
          <w:szCs w:val="24"/>
        </w:rPr>
        <w:t>.  </w:t>
      </w:r>
    </w:p>
    <w:p w14:paraId="3B47BF10"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A7995FD" w14:textId="2E7ABB0A"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Both centipedes and millipedes can be considered beneficial.  </w:t>
      </w:r>
      <w:r w:rsidR="00913791" w:rsidRPr="000D2506">
        <w:rPr>
          <w:rFonts w:ascii="Times New Roman" w:eastAsia="Times New Roman" w:hAnsi="Times New Roman" w:cs="Times New Roman"/>
          <w:color w:val="000000"/>
          <w:sz w:val="24"/>
          <w:szCs w:val="24"/>
        </w:rPr>
        <w:t>Centipedes are often general predators to small insects</w:t>
      </w:r>
      <w:r w:rsidR="00100E9C">
        <w:rPr>
          <w:rFonts w:ascii="Times New Roman" w:eastAsia="Times New Roman" w:hAnsi="Times New Roman" w:cs="Times New Roman"/>
          <w:color w:val="000000"/>
          <w:sz w:val="24"/>
          <w:szCs w:val="24"/>
          <w:vertAlign w:val="superscript"/>
        </w:rPr>
        <w:t>63</w:t>
      </w:r>
      <w:r w:rsidRPr="000D2506">
        <w:rPr>
          <w:rFonts w:ascii="Times New Roman" w:eastAsia="Times New Roman" w:hAnsi="Times New Roman" w:cs="Times New Roman"/>
          <w:color w:val="000000"/>
          <w:sz w:val="24"/>
          <w:szCs w:val="24"/>
        </w:rPr>
        <w:t>, and millipedes break down organic matter by feeding on dead and decaying leaves, wood, and plant matter</w:t>
      </w:r>
      <w:r w:rsidR="00100E9C">
        <w:rPr>
          <w:rFonts w:ascii="Times New Roman" w:eastAsia="Times New Roman" w:hAnsi="Times New Roman" w:cs="Times New Roman"/>
          <w:color w:val="000000"/>
          <w:sz w:val="24"/>
          <w:szCs w:val="24"/>
          <w:vertAlign w:val="superscript"/>
        </w:rPr>
        <w:t>64</w:t>
      </w:r>
      <w:r w:rsidRPr="000D2506">
        <w:rPr>
          <w:rFonts w:ascii="Times New Roman" w:eastAsia="Times New Roman" w:hAnsi="Times New Roman" w:cs="Times New Roman"/>
          <w:color w:val="000000"/>
          <w:sz w:val="24"/>
          <w:szCs w:val="24"/>
        </w:rPr>
        <w:t>.  Both can be found</w:t>
      </w:r>
      <w:r w:rsidR="00EC2937">
        <w:rPr>
          <w:rFonts w:ascii="Times New Roman" w:eastAsia="Times New Roman" w:hAnsi="Times New Roman" w:cs="Times New Roman"/>
          <w:color w:val="000000"/>
          <w:sz w:val="24"/>
          <w:szCs w:val="24"/>
        </w:rPr>
        <w:t xml:space="preserve"> in damp, dark places.  Neither pest </w:t>
      </w:r>
      <w:r w:rsidRPr="000D2506">
        <w:rPr>
          <w:rFonts w:ascii="Times New Roman" w:eastAsia="Times New Roman" w:hAnsi="Times New Roman" w:cs="Times New Roman"/>
          <w:color w:val="000000"/>
          <w:sz w:val="24"/>
          <w:szCs w:val="24"/>
        </w:rPr>
        <w:t>cause</w:t>
      </w:r>
      <w:r w:rsidR="00EC2937">
        <w:rPr>
          <w:rFonts w:ascii="Times New Roman" w:eastAsia="Times New Roman" w:hAnsi="Times New Roman" w:cs="Times New Roman"/>
          <w:color w:val="000000"/>
          <w:sz w:val="24"/>
          <w:szCs w:val="24"/>
        </w:rPr>
        <w:t>s</w:t>
      </w:r>
      <w:r w:rsidRPr="000D2506">
        <w:rPr>
          <w:rFonts w:ascii="Times New Roman" w:eastAsia="Times New Roman" w:hAnsi="Times New Roman" w:cs="Times New Roman"/>
          <w:color w:val="000000"/>
          <w:sz w:val="24"/>
          <w:szCs w:val="24"/>
        </w:rPr>
        <w:t xml:space="preserve"> struct</w:t>
      </w:r>
      <w:r w:rsidR="00EC2937">
        <w:rPr>
          <w:rFonts w:ascii="Times New Roman" w:eastAsia="Times New Roman" w:hAnsi="Times New Roman" w:cs="Times New Roman"/>
          <w:color w:val="000000"/>
          <w:sz w:val="24"/>
          <w:szCs w:val="24"/>
        </w:rPr>
        <w:t>ural damage to a building.  Detection of</w:t>
      </w:r>
      <w:r w:rsidRPr="000D2506">
        <w:rPr>
          <w:rFonts w:ascii="Times New Roman" w:eastAsia="Times New Roman" w:hAnsi="Times New Roman" w:cs="Times New Roman"/>
          <w:color w:val="000000"/>
          <w:sz w:val="24"/>
          <w:szCs w:val="24"/>
        </w:rPr>
        <w:t xml:space="preserve"> either of these arthropods is an indication of moisture and potential decaying organic material, or insect pests.</w:t>
      </w:r>
    </w:p>
    <w:p w14:paraId="357BE832"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6D87A578" w14:textId="77777777" w:rsidR="00763411" w:rsidRPr="000D2506" w:rsidRDefault="00763411"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Centipedes can bite when provoked, whereas millipedes do not bite, but can exude a defensive toxin that can irritate skin and eyes.  </w:t>
      </w:r>
    </w:p>
    <w:p w14:paraId="07E3EE99"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E451CC0" w14:textId="77777777" w:rsidR="00763411" w:rsidRPr="000D2506" w:rsidRDefault="000703E0" w:rsidP="00763411">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u w:val="single"/>
        </w:rPr>
        <w:t>Inspection, Sanitation, and Exclusion</w:t>
      </w:r>
    </w:p>
    <w:p w14:paraId="4C6CE24B" w14:textId="77777777" w:rsidR="00763411" w:rsidRPr="000D2506" w:rsidRDefault="00763411" w:rsidP="00763411">
      <w:pPr>
        <w:numPr>
          <w:ilvl w:val="0"/>
          <w:numId w:val="155"/>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Centipedes rarely need to be controlled.  Keep moisture low, remove debris around the exterior of the building, and seal off access to buildings by installing door sweeps and caulking cracks, crevices, and areas around pipe entries.</w:t>
      </w:r>
    </w:p>
    <w:p w14:paraId="08322A58"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78F364F" w14:textId="3044B823" w:rsidR="00763411" w:rsidRPr="000D2506" w:rsidRDefault="00763411" w:rsidP="00763411">
      <w:pPr>
        <w:numPr>
          <w:ilvl w:val="0"/>
          <w:numId w:val="156"/>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 xml:space="preserve">Millipedes typically cannot survive within a building.  They </w:t>
      </w:r>
      <w:r w:rsidR="00EC2937" w:rsidRPr="000D2506">
        <w:rPr>
          <w:rFonts w:ascii="Times New Roman" w:eastAsia="Times New Roman" w:hAnsi="Times New Roman" w:cs="Times New Roman"/>
          <w:color w:val="000000"/>
          <w:sz w:val="24"/>
          <w:szCs w:val="24"/>
        </w:rPr>
        <w:t>desiccate</w:t>
      </w:r>
      <w:r w:rsidRPr="000D2506">
        <w:rPr>
          <w:rFonts w:ascii="Times New Roman" w:eastAsia="Times New Roman" w:hAnsi="Times New Roman" w:cs="Times New Roman"/>
          <w:color w:val="000000"/>
          <w:sz w:val="24"/>
          <w:szCs w:val="24"/>
        </w:rPr>
        <w:t xml:space="preserve"> unless there is decomposing material and excess moisture, or die due to lack of food.  Seal cracks and crevices, and install door sweeps to prevent access to the building.  Remove decaying organic material around the exterior of the building, maintain mulch, and air out moist areas.  </w:t>
      </w:r>
    </w:p>
    <w:p w14:paraId="1C231AFD"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09CF2EC9" w14:textId="77777777" w:rsidR="00763411" w:rsidRPr="000D2506" w:rsidRDefault="00763411" w:rsidP="00763411">
      <w:pPr>
        <w:numPr>
          <w:ilvl w:val="0"/>
          <w:numId w:val="157"/>
        </w:numPr>
        <w:spacing w:after="0" w:line="240" w:lineRule="auto"/>
        <w:textAlignment w:val="baseline"/>
        <w:rPr>
          <w:rFonts w:ascii="Times New Roman" w:eastAsia="Times New Roman" w:hAnsi="Times New Roman" w:cs="Times New Roman"/>
          <w:color w:val="000000"/>
          <w:sz w:val="24"/>
          <w:szCs w:val="24"/>
        </w:rPr>
      </w:pPr>
      <w:r w:rsidRPr="000D2506">
        <w:rPr>
          <w:rFonts w:ascii="Times New Roman" w:eastAsia="Times New Roman" w:hAnsi="Times New Roman" w:cs="Times New Roman"/>
          <w:color w:val="000000"/>
          <w:sz w:val="24"/>
          <w:szCs w:val="24"/>
        </w:rPr>
        <w:t>Invaders can either be swept up with a broom or vacuum and be placed outside, or be squished by a sturdy shoe. No chemicals are necessary to control these arthropods.</w:t>
      </w:r>
    </w:p>
    <w:p w14:paraId="6C428472"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4EE008CB" w14:textId="77777777" w:rsidR="00373053" w:rsidRPr="000D2506" w:rsidRDefault="00373053" w:rsidP="00763411">
      <w:pPr>
        <w:spacing w:after="0" w:line="240" w:lineRule="auto"/>
        <w:rPr>
          <w:rFonts w:ascii="Times New Roman" w:eastAsia="Times New Roman" w:hAnsi="Times New Roman" w:cs="Times New Roman"/>
          <w:b/>
          <w:sz w:val="24"/>
          <w:szCs w:val="24"/>
          <w:u w:val="single"/>
        </w:rPr>
      </w:pPr>
    </w:p>
    <w:p w14:paraId="03BE257F" w14:textId="77777777" w:rsidR="00373053" w:rsidRPr="000D2506" w:rsidRDefault="00373053" w:rsidP="00763411">
      <w:pPr>
        <w:spacing w:after="0" w:line="240" w:lineRule="auto"/>
        <w:rPr>
          <w:rFonts w:ascii="Times New Roman" w:eastAsia="Times New Roman" w:hAnsi="Times New Roman" w:cs="Times New Roman"/>
          <w:b/>
          <w:sz w:val="24"/>
          <w:szCs w:val="24"/>
          <w:u w:val="single"/>
        </w:rPr>
      </w:pPr>
    </w:p>
    <w:p w14:paraId="30B13322" w14:textId="77777777" w:rsidR="00373053" w:rsidRPr="000D2506" w:rsidRDefault="00373053" w:rsidP="00763411">
      <w:pPr>
        <w:spacing w:after="0" w:line="240" w:lineRule="auto"/>
        <w:rPr>
          <w:rFonts w:ascii="Times New Roman" w:eastAsia="Times New Roman" w:hAnsi="Times New Roman" w:cs="Times New Roman"/>
          <w:b/>
          <w:sz w:val="24"/>
          <w:szCs w:val="24"/>
          <w:u w:val="single"/>
        </w:rPr>
      </w:pPr>
    </w:p>
    <w:p w14:paraId="19036975" w14:textId="77777777" w:rsidR="00373053" w:rsidRPr="000D2506" w:rsidRDefault="00373053" w:rsidP="00763411">
      <w:pPr>
        <w:spacing w:after="0" w:line="240" w:lineRule="auto"/>
        <w:rPr>
          <w:rFonts w:ascii="Times New Roman" w:eastAsia="Times New Roman" w:hAnsi="Times New Roman" w:cs="Times New Roman"/>
          <w:b/>
          <w:sz w:val="24"/>
          <w:szCs w:val="24"/>
          <w:u w:val="single"/>
        </w:rPr>
      </w:pPr>
    </w:p>
    <w:p w14:paraId="32F179A2" w14:textId="77777777" w:rsidR="00373053" w:rsidRPr="000D2506" w:rsidRDefault="00373053" w:rsidP="00763411">
      <w:pPr>
        <w:spacing w:after="0" w:line="240" w:lineRule="auto"/>
        <w:rPr>
          <w:rFonts w:ascii="Times New Roman" w:eastAsia="Times New Roman" w:hAnsi="Times New Roman" w:cs="Times New Roman"/>
          <w:b/>
          <w:sz w:val="24"/>
          <w:szCs w:val="24"/>
          <w:u w:val="single"/>
        </w:rPr>
      </w:pPr>
    </w:p>
    <w:p w14:paraId="74D4044E" w14:textId="77777777" w:rsidR="00373053" w:rsidRPr="000D2506" w:rsidRDefault="00373053" w:rsidP="00763411">
      <w:pPr>
        <w:spacing w:after="0" w:line="240" w:lineRule="auto"/>
        <w:rPr>
          <w:rFonts w:ascii="Times New Roman" w:eastAsia="Times New Roman" w:hAnsi="Times New Roman" w:cs="Times New Roman"/>
          <w:b/>
          <w:sz w:val="24"/>
          <w:szCs w:val="24"/>
          <w:u w:val="single"/>
        </w:rPr>
      </w:pPr>
    </w:p>
    <w:p w14:paraId="04B616FB" w14:textId="77777777" w:rsidR="00373053" w:rsidRPr="000D2506" w:rsidRDefault="00373053" w:rsidP="00763411">
      <w:pPr>
        <w:spacing w:after="0" w:line="240" w:lineRule="auto"/>
        <w:rPr>
          <w:rFonts w:ascii="Times New Roman" w:eastAsia="Times New Roman" w:hAnsi="Times New Roman" w:cs="Times New Roman"/>
          <w:b/>
          <w:sz w:val="24"/>
          <w:szCs w:val="24"/>
          <w:u w:val="single"/>
        </w:rPr>
      </w:pPr>
    </w:p>
    <w:p w14:paraId="589C4B5C" w14:textId="77777777" w:rsidR="00373053" w:rsidRPr="000D2506" w:rsidRDefault="00373053" w:rsidP="00763411">
      <w:pPr>
        <w:spacing w:after="0" w:line="240" w:lineRule="auto"/>
        <w:rPr>
          <w:rFonts w:ascii="Times New Roman" w:eastAsia="Times New Roman" w:hAnsi="Times New Roman" w:cs="Times New Roman"/>
          <w:b/>
          <w:sz w:val="24"/>
          <w:szCs w:val="24"/>
          <w:u w:val="single"/>
        </w:rPr>
      </w:pPr>
    </w:p>
    <w:p w14:paraId="7F0400C1" w14:textId="77777777" w:rsidR="00373053" w:rsidRPr="000D2506" w:rsidRDefault="00373053" w:rsidP="00763411">
      <w:pPr>
        <w:spacing w:after="0" w:line="240" w:lineRule="auto"/>
        <w:rPr>
          <w:rFonts w:ascii="Times New Roman" w:eastAsia="Times New Roman" w:hAnsi="Times New Roman" w:cs="Times New Roman"/>
          <w:b/>
          <w:sz w:val="24"/>
          <w:szCs w:val="24"/>
          <w:u w:val="single"/>
        </w:rPr>
      </w:pPr>
    </w:p>
    <w:p w14:paraId="579DE160" w14:textId="77777777" w:rsidR="00373053" w:rsidRPr="000D2506" w:rsidRDefault="00373053" w:rsidP="00763411">
      <w:pPr>
        <w:spacing w:after="0" w:line="240" w:lineRule="auto"/>
        <w:rPr>
          <w:rFonts w:ascii="Times New Roman" w:eastAsia="Times New Roman" w:hAnsi="Times New Roman" w:cs="Times New Roman"/>
          <w:b/>
          <w:sz w:val="24"/>
          <w:szCs w:val="24"/>
          <w:u w:val="single"/>
        </w:rPr>
      </w:pPr>
    </w:p>
    <w:p w14:paraId="4AE86BF3" w14:textId="77777777" w:rsidR="000A6961" w:rsidRDefault="000A6961" w:rsidP="00763411">
      <w:pPr>
        <w:spacing w:after="0" w:line="240" w:lineRule="auto"/>
        <w:rPr>
          <w:rFonts w:ascii="Times New Roman" w:eastAsia="Times New Roman" w:hAnsi="Times New Roman" w:cs="Times New Roman"/>
          <w:b/>
          <w:sz w:val="24"/>
          <w:szCs w:val="24"/>
          <w:u w:val="single"/>
        </w:rPr>
      </w:pPr>
    </w:p>
    <w:p w14:paraId="6A823CF3" w14:textId="77777777" w:rsidR="00A51E8D" w:rsidRPr="000D2506" w:rsidRDefault="00A51E8D" w:rsidP="003A01EF">
      <w:pPr>
        <w:pStyle w:val="Style1"/>
      </w:pPr>
      <w:bookmarkStart w:id="74" w:name="_Toc451498171"/>
      <w:r w:rsidRPr="000D2506">
        <w:t>Animal Pest Control</w:t>
      </w:r>
      <w:bookmarkEnd w:id="74"/>
    </w:p>
    <w:p w14:paraId="669134B9" w14:textId="77777777" w:rsidR="00F07373" w:rsidRPr="000D2506" w:rsidRDefault="00F07373" w:rsidP="00763411">
      <w:pPr>
        <w:spacing w:after="0" w:line="240" w:lineRule="auto"/>
        <w:rPr>
          <w:rFonts w:ascii="Times New Roman" w:eastAsia="Times New Roman" w:hAnsi="Times New Roman" w:cs="Times New Roman"/>
          <w:b/>
          <w:sz w:val="24"/>
          <w:szCs w:val="24"/>
          <w:u w:val="single"/>
        </w:rPr>
      </w:pPr>
    </w:p>
    <w:p w14:paraId="21692AB8" w14:textId="77777777" w:rsidR="00A51E8D" w:rsidRPr="000D2506" w:rsidRDefault="00A51E8D" w:rsidP="003A01EF">
      <w:pPr>
        <w:pStyle w:val="Style2"/>
      </w:pPr>
      <w:bookmarkStart w:id="75" w:name="_Toc451498172"/>
      <w:r w:rsidRPr="000D2506">
        <w:t>Birds</w:t>
      </w:r>
      <w:bookmarkEnd w:id="75"/>
    </w:p>
    <w:p w14:paraId="5A9892A9" w14:textId="0A5B1D68"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Only a few species of birds are considered a pest in Texas.  Birds are primarily an issue due to their roosting, defecating, noise, odor, and potential to spread disease and introduce secondary pests to an area.  As many as 60 different diseases have been associated </w:t>
      </w:r>
      <w:r w:rsidR="00913791" w:rsidRPr="000D2506">
        <w:rPr>
          <w:rFonts w:ascii="Times New Roman" w:eastAsia="Times New Roman" w:hAnsi="Times New Roman" w:cs="Times New Roman"/>
          <w:sz w:val="24"/>
          <w:szCs w:val="24"/>
        </w:rPr>
        <w:t>with birds and their droppings</w:t>
      </w:r>
      <w:r w:rsidR="00100E9C">
        <w:rPr>
          <w:rFonts w:ascii="Times New Roman" w:eastAsia="Times New Roman" w:hAnsi="Times New Roman" w:cs="Times New Roman"/>
          <w:sz w:val="24"/>
          <w:szCs w:val="24"/>
          <w:vertAlign w:val="superscript"/>
        </w:rPr>
        <w:t>65</w:t>
      </w:r>
      <w:r w:rsidRPr="000D2506">
        <w:rPr>
          <w:rFonts w:ascii="Times New Roman" w:eastAsia="Times New Roman" w:hAnsi="Times New Roman" w:cs="Times New Roman"/>
          <w:sz w:val="24"/>
          <w:szCs w:val="24"/>
        </w:rPr>
        <w:t>.  Excess</w:t>
      </w:r>
      <w:r w:rsidR="00BF0142" w:rsidRPr="000D2506">
        <w:rPr>
          <w:rFonts w:ascii="Times New Roman" w:eastAsia="Times New Roman" w:hAnsi="Times New Roman" w:cs="Times New Roman"/>
          <w:sz w:val="24"/>
          <w:szCs w:val="24"/>
        </w:rPr>
        <w:t>ive amounts of birds can become a health hazard due to</w:t>
      </w:r>
      <w:r w:rsidRPr="000D2506">
        <w:rPr>
          <w:rFonts w:ascii="Times New Roman" w:eastAsia="Times New Roman" w:hAnsi="Times New Roman" w:cs="Times New Roman"/>
          <w:sz w:val="24"/>
          <w:szCs w:val="24"/>
        </w:rPr>
        <w:t xml:space="preserve"> thei</w:t>
      </w:r>
      <w:r w:rsidR="00BF0142" w:rsidRPr="000D2506">
        <w:rPr>
          <w:rFonts w:ascii="Times New Roman" w:eastAsia="Times New Roman" w:hAnsi="Times New Roman" w:cs="Times New Roman"/>
          <w:sz w:val="24"/>
          <w:szCs w:val="24"/>
        </w:rPr>
        <w:t>r droppings.  Droppings</w:t>
      </w:r>
      <w:r w:rsidRPr="000D2506">
        <w:rPr>
          <w:rFonts w:ascii="Times New Roman" w:eastAsia="Times New Roman" w:hAnsi="Times New Roman" w:cs="Times New Roman"/>
          <w:sz w:val="24"/>
          <w:szCs w:val="24"/>
        </w:rPr>
        <w:t xml:space="preserve"> can also attract other pests and damage paint on vehicles.  </w:t>
      </w:r>
    </w:p>
    <w:p w14:paraId="2A3F319E"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555F342B"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It is important to determine what species of bird is present to determine whether the bird or the birds nest can be removed.  Removing nests that contain eggs or young birds that are wild, native, non-game species is illegal under the Migratory Bird Treaty Act of 1918.  </w:t>
      </w:r>
    </w:p>
    <w:p w14:paraId="4061312F"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6BA8B090" w14:textId="77777777" w:rsidR="00A51E8D" w:rsidRPr="000D2506" w:rsidRDefault="00BF0142" w:rsidP="00A51E8D">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Exclusion</w:t>
      </w:r>
    </w:p>
    <w:p w14:paraId="418A7202"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Exclusion is the simplest and easiest way to prevent birds from roosting in an area. Buildings should be sealed by placing screens over openings, grates, and in eaves of buildings and on the undersides of staircases.  Shock tracks are an optional form of exclusion in areas that birds tend to stand and rest.  They use a low powered charger unit or solar charger to give off a pulsating electrical shock when a bird lands on the track.  These can be used on window ledges, roof top ledges, and hand rails where birds tend to rest.  In areas over lights, sprinkler heads, on top of pipes, and along ledges in low profile areas, porcupine bird spikes can be strung or adhered.  These spikes range in size, and prevent birds from landing and roosting. </w:t>
      </w:r>
    </w:p>
    <w:p w14:paraId="77448D91"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1BF7E186" w14:textId="77777777" w:rsidR="00A51E8D" w:rsidRPr="000D2506" w:rsidRDefault="00BF0142" w:rsidP="00A51E8D">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Mechanical Control</w:t>
      </w:r>
    </w:p>
    <w:p w14:paraId="0F939040"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When preventive measures have taken place, and birds are in the area, but have not laid eggs in the nest, the nests can be removed by knocking them down with a pole or broom.  Performing this act several times a week in areas where birds are persistent, and where exclusion does not work can frustrate birds by their inability to build a nest and lay eggs.  Eventually the birds will give up and move on to a different place.  Areas where birds are building nests should be power washed or hosed down to remove feces and nest residue.</w:t>
      </w:r>
    </w:p>
    <w:p w14:paraId="2B118E11"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5B83D919" w14:textId="77777777" w:rsidR="00A51E8D" w:rsidRPr="000D2506" w:rsidRDefault="00BF0142" w:rsidP="00A51E8D">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Deterrents</w:t>
      </w:r>
    </w:p>
    <w:p w14:paraId="6C2C7363"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Visual deterrents that are available include noise machines, fake birds or snakes, and flashy items that catch sunlight.  Noise machines can either be on a timer, or can be produced from people.  Different companies can be contracted to routinely scare birds off from an area of high traffic.  Noise is not recommended in areas where it would be a distraction, or an auditory nuisance.  Fake birds and snakes, or other predators, can be purchased.  They can be effective during the beginning of a bird migration, but can quickly lose their scare tactic as birds become accustomed to seeing them.  Flashy items, such as CDs, wire, ribbons, and tape, can provide a temporary relief from birds, but these items do not provide long term control, and birds will lose their fear of these deterrents quickly. </w:t>
      </w:r>
    </w:p>
    <w:p w14:paraId="00539EF8"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5758F3ED" w14:textId="77777777" w:rsidR="00EC2937" w:rsidRDefault="00EC2937" w:rsidP="00A51E8D">
      <w:pPr>
        <w:spacing w:after="0" w:line="240" w:lineRule="auto"/>
        <w:rPr>
          <w:rFonts w:ascii="Times New Roman" w:eastAsia="Times New Roman" w:hAnsi="Times New Roman" w:cs="Times New Roman"/>
          <w:b/>
          <w:sz w:val="24"/>
          <w:szCs w:val="24"/>
          <w:u w:val="single"/>
        </w:rPr>
      </w:pPr>
    </w:p>
    <w:p w14:paraId="0A92A371" w14:textId="77777777" w:rsidR="00EC2937" w:rsidRDefault="00EC2937" w:rsidP="00A51E8D">
      <w:pPr>
        <w:spacing w:after="0" w:line="240" w:lineRule="auto"/>
        <w:rPr>
          <w:rFonts w:ascii="Times New Roman" w:eastAsia="Times New Roman" w:hAnsi="Times New Roman" w:cs="Times New Roman"/>
          <w:b/>
          <w:sz w:val="24"/>
          <w:szCs w:val="24"/>
          <w:u w:val="single"/>
        </w:rPr>
      </w:pPr>
    </w:p>
    <w:p w14:paraId="3694DF72" w14:textId="77777777" w:rsidR="00EC2937" w:rsidRDefault="00EC2937" w:rsidP="00A51E8D">
      <w:pPr>
        <w:spacing w:after="0" w:line="240" w:lineRule="auto"/>
        <w:rPr>
          <w:rFonts w:ascii="Times New Roman" w:eastAsia="Times New Roman" w:hAnsi="Times New Roman" w:cs="Times New Roman"/>
          <w:b/>
          <w:sz w:val="24"/>
          <w:szCs w:val="24"/>
          <w:u w:val="single"/>
        </w:rPr>
      </w:pPr>
    </w:p>
    <w:p w14:paraId="23064944" w14:textId="77777777" w:rsidR="00A51E8D" w:rsidRPr="000D2506" w:rsidRDefault="00BF0142" w:rsidP="00A51E8D">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lastRenderedPageBreak/>
        <w:t>Bird Misters</w:t>
      </w:r>
    </w:p>
    <w:p w14:paraId="43357FE2"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In areas where exclusion is ineffective or not feasible, and where other physical or visual deterrents do not work, installing a bird misting system may be an effective option.  Bird </w:t>
      </w:r>
      <w:proofErr w:type="gramStart"/>
      <w:r w:rsidRPr="000D2506">
        <w:rPr>
          <w:rFonts w:ascii="Times New Roman" w:eastAsia="Times New Roman" w:hAnsi="Times New Roman" w:cs="Times New Roman"/>
          <w:sz w:val="24"/>
          <w:szCs w:val="24"/>
        </w:rPr>
        <w:t>misters</w:t>
      </w:r>
      <w:proofErr w:type="gramEnd"/>
      <w:r w:rsidRPr="000D2506">
        <w:rPr>
          <w:rFonts w:ascii="Times New Roman" w:eastAsia="Times New Roman" w:hAnsi="Times New Roman" w:cs="Times New Roman"/>
          <w:sz w:val="24"/>
          <w:szCs w:val="24"/>
        </w:rPr>
        <w:t xml:space="preserve"> release a food-grade bird repellent called Methyl Anthranilate.  When birds fly through the mist, their mucus membrane becomes irritated.  It does not kill birds, and causes no off-target issues, and gently displaces birds that might have nested in the area.</w:t>
      </w:r>
    </w:p>
    <w:p w14:paraId="7677E295"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703C5407" w14:textId="77777777" w:rsidR="00A51E8D" w:rsidRPr="000D2506" w:rsidRDefault="00BF0142" w:rsidP="00A51E8D">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Education</w:t>
      </w:r>
    </w:p>
    <w:p w14:paraId="557091F1"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Education is the last component of bird management.  If birds are present in the area, ensure that people are aware to keep windows and doors closed to prevent birds entering a building, to report birds that are building nests to custodians in the area, and to attempt to identify the species of bird nesting to prevent improper removal.  If birds are being fed in an area, ask people to stop feeding birds to prevent more from flocking to the area.</w:t>
      </w:r>
    </w:p>
    <w:p w14:paraId="5A9BBF10"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ab/>
      </w:r>
    </w:p>
    <w:p w14:paraId="7F2D7AAD"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0EC843C6"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3DCBF3F"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6A1B632"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74D75BA0"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04E30390"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140C5726"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8780A3F"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702DEAA0"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2C8EF0DD"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02BB27FA"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60F9658E"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5AB9DA38"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26F57AD3"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275BA62"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697C1140"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57AEA14F"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616F4477"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04A2713C"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66DEC2C4"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0AE2CD58"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9EC7146"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EC26F22"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442E49FC"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ED93232"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2D67865A"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7799EA88"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66C75A51"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08E0B975"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03783CA"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5CC79E65"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5F7A54CE" w14:textId="77777777" w:rsidR="00EC2937" w:rsidRDefault="00EC2937" w:rsidP="003A01EF">
      <w:pPr>
        <w:pStyle w:val="Style2"/>
        <w:rPr>
          <w:bCs w:val="0"/>
          <w:color w:val="auto"/>
        </w:rPr>
      </w:pPr>
      <w:bookmarkStart w:id="76" w:name="_Toc451498173"/>
    </w:p>
    <w:p w14:paraId="56EDB477" w14:textId="77777777" w:rsidR="00A51E8D" w:rsidRPr="000D2506" w:rsidRDefault="00A51E8D" w:rsidP="003A01EF">
      <w:pPr>
        <w:pStyle w:val="Style2"/>
      </w:pPr>
      <w:r w:rsidRPr="000D2506">
        <w:lastRenderedPageBreak/>
        <w:t>Bats</w:t>
      </w:r>
      <w:bookmarkEnd w:id="76"/>
    </w:p>
    <w:p w14:paraId="783119BC" w14:textId="20E44D85" w:rsidR="00A51E8D" w:rsidRPr="000D2506" w:rsidRDefault="002969B9"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Of the </w:t>
      </w:r>
      <w:r w:rsidR="00913791" w:rsidRPr="000D2506">
        <w:rPr>
          <w:rFonts w:ascii="Times New Roman" w:eastAsia="Times New Roman" w:hAnsi="Times New Roman" w:cs="Times New Roman"/>
          <w:sz w:val="24"/>
          <w:szCs w:val="24"/>
        </w:rPr>
        <w:t xml:space="preserve">approximate 30 </w:t>
      </w:r>
      <w:r w:rsidRPr="000D2506">
        <w:rPr>
          <w:rFonts w:ascii="Times New Roman" w:eastAsia="Times New Roman" w:hAnsi="Times New Roman" w:cs="Times New Roman"/>
          <w:sz w:val="24"/>
          <w:szCs w:val="24"/>
        </w:rPr>
        <w:t xml:space="preserve">known </w:t>
      </w:r>
      <w:r w:rsidR="00A51E8D" w:rsidRPr="000D2506">
        <w:rPr>
          <w:rFonts w:ascii="Times New Roman" w:eastAsia="Times New Roman" w:hAnsi="Times New Roman" w:cs="Times New Roman"/>
          <w:sz w:val="24"/>
          <w:szCs w:val="24"/>
        </w:rPr>
        <w:t>bat species that are found in Texas</w:t>
      </w:r>
      <w:r w:rsidR="00100E9C">
        <w:rPr>
          <w:rFonts w:ascii="Times New Roman" w:eastAsia="Times New Roman" w:hAnsi="Times New Roman" w:cs="Times New Roman"/>
          <w:sz w:val="24"/>
          <w:szCs w:val="24"/>
          <w:vertAlign w:val="superscript"/>
        </w:rPr>
        <w:t>66</w:t>
      </w:r>
      <w:r w:rsidR="00A51E8D" w:rsidRPr="000D2506">
        <w:rPr>
          <w:rFonts w:ascii="Times New Roman" w:eastAsia="Times New Roman" w:hAnsi="Times New Roman" w:cs="Times New Roman"/>
          <w:sz w:val="24"/>
          <w:szCs w:val="24"/>
        </w:rPr>
        <w:t xml:space="preserve">, the Mexican Free-Tailed bat, </w:t>
      </w:r>
      <w:proofErr w:type="spellStart"/>
      <w:r w:rsidR="00A51E8D" w:rsidRPr="000D2506">
        <w:rPr>
          <w:rFonts w:ascii="Times New Roman" w:eastAsia="Times New Roman" w:hAnsi="Times New Roman" w:cs="Times New Roman"/>
          <w:i/>
          <w:sz w:val="24"/>
          <w:szCs w:val="24"/>
        </w:rPr>
        <w:t>Tadarida</w:t>
      </w:r>
      <w:proofErr w:type="spellEnd"/>
      <w:r w:rsidR="00A51E8D" w:rsidRPr="000D2506">
        <w:rPr>
          <w:rFonts w:ascii="Times New Roman" w:eastAsia="Times New Roman" w:hAnsi="Times New Roman" w:cs="Times New Roman"/>
          <w:i/>
          <w:sz w:val="24"/>
          <w:szCs w:val="24"/>
        </w:rPr>
        <w:t xml:space="preserve"> </w:t>
      </w:r>
      <w:proofErr w:type="spellStart"/>
      <w:r w:rsidR="00A51E8D" w:rsidRPr="000D2506">
        <w:rPr>
          <w:rFonts w:ascii="Times New Roman" w:eastAsia="Times New Roman" w:hAnsi="Times New Roman" w:cs="Times New Roman"/>
          <w:i/>
          <w:sz w:val="24"/>
          <w:szCs w:val="24"/>
        </w:rPr>
        <w:t>brasiliensis</w:t>
      </w:r>
      <w:proofErr w:type="spellEnd"/>
      <w:r w:rsidR="00A51E8D" w:rsidRPr="000D2506">
        <w:rPr>
          <w:rFonts w:ascii="Times New Roman" w:eastAsia="Times New Roman" w:hAnsi="Times New Roman" w:cs="Times New Roman"/>
          <w:sz w:val="24"/>
          <w:szCs w:val="24"/>
        </w:rPr>
        <w:t>, is the species most commonly found on the TAMU campus.  The typical perception of bats is that of small,</w:t>
      </w:r>
      <w:r w:rsidR="00EC2937">
        <w:rPr>
          <w:rFonts w:ascii="Times New Roman" w:eastAsia="Times New Roman" w:hAnsi="Times New Roman" w:cs="Times New Roman"/>
          <w:sz w:val="24"/>
          <w:szCs w:val="24"/>
        </w:rPr>
        <w:t xml:space="preserve"> scary, fast moving, flying animals</w:t>
      </w:r>
      <w:r w:rsidR="00A51E8D" w:rsidRPr="000D2506">
        <w:rPr>
          <w:rFonts w:ascii="Times New Roman" w:eastAsia="Times New Roman" w:hAnsi="Times New Roman" w:cs="Times New Roman"/>
          <w:sz w:val="24"/>
          <w:szCs w:val="24"/>
        </w:rPr>
        <w:t xml:space="preserve">, that can spread rabies when they bite people.  However, the TAMU campus and SSC is working towards changing this perception towards seeing bats as what they truly are, </w:t>
      </w:r>
      <w:r w:rsidR="00640E19" w:rsidRPr="000D2506">
        <w:rPr>
          <w:rFonts w:ascii="Times New Roman" w:eastAsia="Times New Roman" w:hAnsi="Times New Roman" w:cs="Times New Roman"/>
          <w:sz w:val="24"/>
          <w:szCs w:val="24"/>
        </w:rPr>
        <w:t>beneficial mammals that are excellent insectivores</w:t>
      </w:r>
      <w:r w:rsidR="00A51E8D" w:rsidRPr="000D2506">
        <w:rPr>
          <w:rFonts w:ascii="Times New Roman" w:eastAsia="Times New Roman" w:hAnsi="Times New Roman" w:cs="Times New Roman"/>
          <w:sz w:val="24"/>
          <w:szCs w:val="24"/>
        </w:rPr>
        <w:t xml:space="preserve">.  </w:t>
      </w:r>
    </w:p>
    <w:p w14:paraId="0EB53FB4"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5A59A059"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Bats can live and roost in a variety of places, including trees, caves, under bridges, and in buildings, and may return to roost in the same place year after year.  The Mexican Free-Tailed bat is a migratory bat that spends the winter months in Mexico and typically returns to the area in March.  </w:t>
      </w:r>
    </w:p>
    <w:p w14:paraId="3B696CDF"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56826820"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The Mexican Free-Tailed bat is a gregarious mammal that can be found in large colonies.  Because of their social nature, they can become a nuisance from the sounds they emit, the odor of their urine and feces,</w:t>
      </w:r>
      <w:r w:rsidR="002969B9" w:rsidRPr="000D2506">
        <w:rPr>
          <w:rFonts w:ascii="Times New Roman" w:eastAsia="Times New Roman" w:hAnsi="Times New Roman" w:cs="Times New Roman"/>
          <w:sz w:val="24"/>
          <w:szCs w:val="24"/>
        </w:rPr>
        <w:t xml:space="preserve"> and</w:t>
      </w:r>
      <w:r w:rsidRPr="000D2506">
        <w:rPr>
          <w:rFonts w:ascii="Times New Roman" w:eastAsia="Times New Roman" w:hAnsi="Times New Roman" w:cs="Times New Roman"/>
          <w:sz w:val="24"/>
          <w:szCs w:val="24"/>
        </w:rPr>
        <w:t xml:space="preserve"> the odor from their oily rub marks that are produced from landing on surfaces, or squeezing into tight entrances/holes.  Bats are also notorious for their association with rabies.  Although the incident of infection is low, and bats rarely attack humans unless picked up or provoked, bat bites should always be treated as a potential</w:t>
      </w:r>
      <w:r w:rsidR="002969B9" w:rsidRPr="000D2506">
        <w:rPr>
          <w:rFonts w:ascii="Times New Roman" w:eastAsia="Times New Roman" w:hAnsi="Times New Roman" w:cs="Times New Roman"/>
          <w:sz w:val="24"/>
          <w:szCs w:val="24"/>
        </w:rPr>
        <w:t xml:space="preserve"> for infection with the virus</w:t>
      </w:r>
      <w:r w:rsidRPr="000D2506">
        <w:rPr>
          <w:rFonts w:ascii="Times New Roman" w:eastAsia="Times New Roman" w:hAnsi="Times New Roman" w:cs="Times New Roman"/>
          <w:sz w:val="24"/>
          <w:szCs w:val="24"/>
        </w:rPr>
        <w:t>.</w:t>
      </w:r>
    </w:p>
    <w:p w14:paraId="63E1678B"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594E2A1E" w14:textId="77777777" w:rsidR="00A51E8D" w:rsidRPr="000D2506" w:rsidRDefault="002969B9" w:rsidP="00A51E8D">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Exclusion</w:t>
      </w:r>
    </w:p>
    <w:p w14:paraId="26B2ACF2"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Exclusion and bat proofing are </w:t>
      </w:r>
      <w:proofErr w:type="gramStart"/>
      <w:r w:rsidRPr="000D2506">
        <w:rPr>
          <w:rFonts w:ascii="Times New Roman" w:eastAsia="Times New Roman" w:hAnsi="Times New Roman" w:cs="Times New Roman"/>
          <w:sz w:val="24"/>
          <w:szCs w:val="24"/>
        </w:rPr>
        <w:t>key</w:t>
      </w:r>
      <w:proofErr w:type="gramEnd"/>
      <w:r w:rsidRPr="000D2506">
        <w:rPr>
          <w:rFonts w:ascii="Times New Roman" w:eastAsia="Times New Roman" w:hAnsi="Times New Roman" w:cs="Times New Roman"/>
          <w:sz w:val="24"/>
          <w:szCs w:val="24"/>
        </w:rPr>
        <w:t xml:space="preserve"> in eliminating bats from roosting in buildings.  The majority of exclusion work </w:t>
      </w:r>
      <w:r w:rsidR="002969B9" w:rsidRPr="000D2506">
        <w:rPr>
          <w:rFonts w:ascii="Times New Roman" w:eastAsia="Times New Roman" w:hAnsi="Times New Roman" w:cs="Times New Roman"/>
          <w:sz w:val="24"/>
          <w:szCs w:val="24"/>
        </w:rPr>
        <w:t xml:space="preserve">on TAMU campus </w:t>
      </w:r>
      <w:r w:rsidRPr="000D2506">
        <w:rPr>
          <w:rFonts w:ascii="Times New Roman" w:eastAsia="Times New Roman" w:hAnsi="Times New Roman" w:cs="Times New Roman"/>
          <w:sz w:val="24"/>
          <w:szCs w:val="24"/>
        </w:rPr>
        <w:t xml:space="preserve">has been contracted through larger pest control companies that have the means and manpower for carrying out large exclusion jobs.  Please speak with the IPM coordinator for more details.  </w:t>
      </w:r>
    </w:p>
    <w:p w14:paraId="2FA196E8"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652717B3"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Bats may enter a building through open windows, doors, chimneys, and ventilation units, but they can also enter buildings through eaves and loose flashing.  They do not require large openings, and can squeeze into cracks ~3/8” wide.  If possible, exclusion should begin before bat proofing.  Exclusion consists of hanging netting over entrance points, adhering netting to the area around the entrance, and placing cones in strategic points to allow bats to exit but not reenter the building.  Large opening</w:t>
      </w:r>
      <w:r w:rsidR="002969B9" w:rsidRPr="000D2506">
        <w:rPr>
          <w:rFonts w:ascii="Times New Roman" w:eastAsia="Times New Roman" w:hAnsi="Times New Roman" w:cs="Times New Roman"/>
          <w:sz w:val="24"/>
          <w:szCs w:val="24"/>
        </w:rPr>
        <w:t>s</w:t>
      </w:r>
      <w:r w:rsidRPr="000D2506">
        <w:rPr>
          <w:rFonts w:ascii="Times New Roman" w:eastAsia="Times New Roman" w:hAnsi="Times New Roman" w:cs="Times New Roman"/>
          <w:sz w:val="24"/>
          <w:szCs w:val="24"/>
        </w:rPr>
        <w:t xml:space="preserve"> should then be covered with sheet metal or hardware cloth, while small openings should be sealed with a suitable material.</w:t>
      </w:r>
    </w:p>
    <w:p w14:paraId="27C50A91"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4D331CAA" w14:textId="77777777" w:rsidR="00A51E8D" w:rsidRPr="000D2506" w:rsidRDefault="002969B9" w:rsidP="00A51E8D">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Chemical Repellent</w:t>
      </w:r>
    </w:p>
    <w:p w14:paraId="3CDF843E"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When attempting to seal off an open area where bats are roosting, naphthalene, a chemical repellent, can be used.  Naphthalene is only effective for a limited amount of time; it is odorous and excites bats to leave their roost, but leaves no residual, and once the odor dissolves or is ventilated, the bats can return.  </w:t>
      </w:r>
    </w:p>
    <w:p w14:paraId="65E11A3C"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2F35BDBA" w14:textId="77777777" w:rsidR="004744AF" w:rsidRDefault="004744AF" w:rsidP="00A51E8D">
      <w:pPr>
        <w:spacing w:after="0" w:line="240" w:lineRule="auto"/>
        <w:rPr>
          <w:rFonts w:ascii="Times New Roman" w:eastAsia="Times New Roman" w:hAnsi="Times New Roman" w:cs="Times New Roman"/>
          <w:b/>
          <w:sz w:val="24"/>
          <w:szCs w:val="24"/>
          <w:u w:val="single"/>
        </w:rPr>
      </w:pPr>
    </w:p>
    <w:p w14:paraId="3BBC4D94" w14:textId="77777777" w:rsidR="004744AF" w:rsidRDefault="004744AF" w:rsidP="00A51E8D">
      <w:pPr>
        <w:spacing w:after="0" w:line="240" w:lineRule="auto"/>
        <w:rPr>
          <w:rFonts w:ascii="Times New Roman" w:eastAsia="Times New Roman" w:hAnsi="Times New Roman" w:cs="Times New Roman"/>
          <w:b/>
          <w:sz w:val="24"/>
          <w:szCs w:val="24"/>
          <w:u w:val="single"/>
        </w:rPr>
      </w:pPr>
    </w:p>
    <w:p w14:paraId="41F90BC5" w14:textId="77777777" w:rsidR="004744AF" w:rsidRDefault="004744AF" w:rsidP="00A51E8D">
      <w:pPr>
        <w:spacing w:after="0" w:line="240" w:lineRule="auto"/>
        <w:rPr>
          <w:rFonts w:ascii="Times New Roman" w:eastAsia="Times New Roman" w:hAnsi="Times New Roman" w:cs="Times New Roman"/>
          <w:b/>
          <w:sz w:val="24"/>
          <w:szCs w:val="24"/>
          <w:u w:val="single"/>
        </w:rPr>
      </w:pPr>
    </w:p>
    <w:p w14:paraId="0A4558B7" w14:textId="77777777" w:rsidR="004744AF" w:rsidRDefault="004744AF" w:rsidP="00A51E8D">
      <w:pPr>
        <w:spacing w:after="0" w:line="240" w:lineRule="auto"/>
        <w:rPr>
          <w:rFonts w:ascii="Times New Roman" w:eastAsia="Times New Roman" w:hAnsi="Times New Roman" w:cs="Times New Roman"/>
          <w:b/>
          <w:sz w:val="24"/>
          <w:szCs w:val="24"/>
          <w:u w:val="single"/>
        </w:rPr>
      </w:pPr>
    </w:p>
    <w:p w14:paraId="21691749" w14:textId="77777777" w:rsidR="004744AF" w:rsidRDefault="004744AF" w:rsidP="00A51E8D">
      <w:pPr>
        <w:spacing w:after="0" w:line="240" w:lineRule="auto"/>
        <w:rPr>
          <w:rFonts w:ascii="Times New Roman" w:eastAsia="Times New Roman" w:hAnsi="Times New Roman" w:cs="Times New Roman"/>
          <w:b/>
          <w:sz w:val="24"/>
          <w:szCs w:val="24"/>
          <w:u w:val="single"/>
        </w:rPr>
      </w:pPr>
    </w:p>
    <w:p w14:paraId="07B8563A" w14:textId="77777777" w:rsidR="00A51E8D" w:rsidRPr="000D2506" w:rsidRDefault="002969B9" w:rsidP="00A51E8D">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lastRenderedPageBreak/>
        <w:t>Education</w:t>
      </w:r>
    </w:p>
    <w:p w14:paraId="45D0AE29"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Students, staff, and visitors to the TAMU campus should be educated on the importance of bat conservation.  When a bat is found indoors and is alive, SSC Pest Control should be contacted to remove the bat.  It is a requirement that all workers on staff in Pest Control received the rabies vaccination, and are trained in removing bats safely.  When persons come in contact with a bat, the bat must be collected for rabies testing, and person(s) affected must give their contact information.  If the bat tests positive for rabies, the person(s) who came in contact with the bat must be advised to see a doctor for potential treatment.  If the bat cannot be recovered, person(s) who came in contact with the bat are advised to seek medical attention.  Bats are protected animals, and must be handled ethically and with care.  </w:t>
      </w:r>
    </w:p>
    <w:p w14:paraId="71B6327C"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75BBA5D8" w14:textId="77777777" w:rsidR="001A2E02" w:rsidRPr="000D2506" w:rsidRDefault="001A2E02" w:rsidP="00A51E8D">
      <w:pPr>
        <w:spacing w:after="0" w:line="240" w:lineRule="auto"/>
        <w:rPr>
          <w:rFonts w:ascii="Times New Roman" w:eastAsia="Times New Roman" w:hAnsi="Times New Roman" w:cs="Times New Roman"/>
          <w:b/>
          <w:sz w:val="24"/>
          <w:szCs w:val="24"/>
          <w:u w:val="single"/>
        </w:rPr>
      </w:pPr>
    </w:p>
    <w:p w14:paraId="3AD657C4" w14:textId="77777777" w:rsidR="001A2E02" w:rsidRPr="000D2506" w:rsidRDefault="001A2E02" w:rsidP="00A51E8D">
      <w:pPr>
        <w:spacing w:after="0" w:line="240" w:lineRule="auto"/>
        <w:rPr>
          <w:rFonts w:ascii="Times New Roman" w:eastAsia="Times New Roman" w:hAnsi="Times New Roman" w:cs="Times New Roman"/>
          <w:b/>
          <w:sz w:val="24"/>
          <w:szCs w:val="24"/>
          <w:u w:val="single"/>
        </w:rPr>
      </w:pPr>
    </w:p>
    <w:p w14:paraId="4BF1BD43" w14:textId="77777777" w:rsidR="001A2E02" w:rsidRPr="000D2506" w:rsidRDefault="001A2E02" w:rsidP="00A51E8D">
      <w:pPr>
        <w:spacing w:after="0" w:line="240" w:lineRule="auto"/>
        <w:rPr>
          <w:rFonts w:ascii="Times New Roman" w:eastAsia="Times New Roman" w:hAnsi="Times New Roman" w:cs="Times New Roman"/>
          <w:b/>
          <w:sz w:val="24"/>
          <w:szCs w:val="24"/>
          <w:u w:val="single"/>
        </w:rPr>
      </w:pPr>
    </w:p>
    <w:p w14:paraId="13F6A2FC" w14:textId="77777777" w:rsidR="001A2E02" w:rsidRPr="000D2506" w:rsidRDefault="001A2E02" w:rsidP="00A51E8D">
      <w:pPr>
        <w:spacing w:after="0" w:line="240" w:lineRule="auto"/>
        <w:rPr>
          <w:rFonts w:ascii="Times New Roman" w:eastAsia="Times New Roman" w:hAnsi="Times New Roman" w:cs="Times New Roman"/>
          <w:b/>
          <w:sz w:val="24"/>
          <w:szCs w:val="24"/>
          <w:u w:val="single"/>
        </w:rPr>
      </w:pPr>
    </w:p>
    <w:p w14:paraId="77D769BF" w14:textId="77777777" w:rsidR="001A2E02" w:rsidRPr="000D2506" w:rsidRDefault="001A2E02" w:rsidP="00A51E8D">
      <w:pPr>
        <w:spacing w:after="0" w:line="240" w:lineRule="auto"/>
        <w:rPr>
          <w:rFonts w:ascii="Times New Roman" w:eastAsia="Times New Roman" w:hAnsi="Times New Roman" w:cs="Times New Roman"/>
          <w:b/>
          <w:sz w:val="24"/>
          <w:szCs w:val="24"/>
          <w:u w:val="single"/>
        </w:rPr>
      </w:pPr>
    </w:p>
    <w:p w14:paraId="1E00BA2D" w14:textId="77777777" w:rsidR="001A2E02" w:rsidRPr="000D2506" w:rsidRDefault="001A2E02" w:rsidP="00A51E8D">
      <w:pPr>
        <w:spacing w:after="0" w:line="240" w:lineRule="auto"/>
        <w:rPr>
          <w:rFonts w:ascii="Times New Roman" w:eastAsia="Times New Roman" w:hAnsi="Times New Roman" w:cs="Times New Roman"/>
          <w:b/>
          <w:sz w:val="24"/>
          <w:szCs w:val="24"/>
          <w:u w:val="single"/>
        </w:rPr>
      </w:pPr>
    </w:p>
    <w:p w14:paraId="1CF31882" w14:textId="77777777" w:rsidR="001A2E02" w:rsidRPr="000D2506" w:rsidRDefault="001A2E02" w:rsidP="00A51E8D">
      <w:pPr>
        <w:spacing w:after="0" w:line="240" w:lineRule="auto"/>
        <w:rPr>
          <w:rFonts w:ascii="Times New Roman" w:eastAsia="Times New Roman" w:hAnsi="Times New Roman" w:cs="Times New Roman"/>
          <w:b/>
          <w:sz w:val="24"/>
          <w:szCs w:val="24"/>
          <w:u w:val="single"/>
        </w:rPr>
      </w:pPr>
    </w:p>
    <w:p w14:paraId="34FFE3A2" w14:textId="77777777" w:rsidR="001A2E02" w:rsidRPr="000D2506" w:rsidRDefault="001A2E02" w:rsidP="00A51E8D">
      <w:pPr>
        <w:spacing w:after="0" w:line="240" w:lineRule="auto"/>
        <w:rPr>
          <w:rFonts w:ascii="Times New Roman" w:eastAsia="Times New Roman" w:hAnsi="Times New Roman" w:cs="Times New Roman"/>
          <w:b/>
          <w:sz w:val="24"/>
          <w:szCs w:val="24"/>
          <w:u w:val="single"/>
        </w:rPr>
      </w:pPr>
    </w:p>
    <w:p w14:paraId="57CC7E5D" w14:textId="77777777" w:rsidR="001A2E02" w:rsidRPr="000D2506" w:rsidRDefault="001A2E02" w:rsidP="00A51E8D">
      <w:pPr>
        <w:spacing w:after="0" w:line="240" w:lineRule="auto"/>
        <w:rPr>
          <w:rFonts w:ascii="Times New Roman" w:eastAsia="Times New Roman" w:hAnsi="Times New Roman" w:cs="Times New Roman"/>
          <w:b/>
          <w:sz w:val="24"/>
          <w:szCs w:val="24"/>
          <w:u w:val="single"/>
        </w:rPr>
      </w:pPr>
    </w:p>
    <w:p w14:paraId="0B3908AA"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260E214D"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07203BA7"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7A9D1D60"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787CF66A"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6D063B2A"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2318A170"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02F5FDD0"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216C9EA"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2F4CD613"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1BD6CFF"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4B0B4129"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09CFA986"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7EA7352B"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6FAFBB5D"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43B3CBA8"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6398C305"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767E9298"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70CAD41E"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0386954"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684C2E6"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1E35C0E8"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0F364579"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013E77C"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6FCC3B3F"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717E9CF6" w14:textId="77777777" w:rsidR="00EC2937" w:rsidRDefault="00EC2937" w:rsidP="003A01EF">
      <w:pPr>
        <w:pStyle w:val="Style1"/>
      </w:pPr>
      <w:bookmarkStart w:id="77" w:name="_Toc451498174"/>
    </w:p>
    <w:p w14:paraId="5B189EAF" w14:textId="77777777" w:rsidR="00A51E8D" w:rsidRPr="000D2506" w:rsidRDefault="002969B9" w:rsidP="003A01EF">
      <w:pPr>
        <w:pStyle w:val="Style1"/>
      </w:pPr>
      <w:r w:rsidRPr="000D2506">
        <w:lastRenderedPageBreak/>
        <w:t>Other Animal Pests</w:t>
      </w:r>
      <w:bookmarkEnd w:id="77"/>
    </w:p>
    <w:p w14:paraId="5A8C84CD"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Occasionally wild animals will take up residence near or under a building, or are seen foraging near a building on a semi-regular basis.  When this occurs, Pest Control receives a work order to remove the animal.  Unless the animal is located within the building, Pest Control sets a cage trap of approximate size 10 x 12 x 36 inches, baited with an appropriate attractant, and checks the trap each morning for activity.  </w:t>
      </w:r>
      <w:r w:rsidRPr="000D2506">
        <w:rPr>
          <w:rFonts w:ascii="Times New Roman" w:eastAsia="Times New Roman" w:hAnsi="Times New Roman" w:cs="Times New Roman"/>
          <w:sz w:val="24"/>
          <w:szCs w:val="24"/>
          <w:highlight w:val="yellow"/>
        </w:rPr>
        <w:t>Safe Capture/release, euthanasia</w:t>
      </w:r>
    </w:p>
    <w:p w14:paraId="5BCF9585"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45A8027B" w14:textId="77777777" w:rsidR="00A51E8D" w:rsidRPr="000D2506" w:rsidRDefault="00A51E8D" w:rsidP="00154CB0">
      <w:pPr>
        <w:pStyle w:val="Style2"/>
      </w:pPr>
      <w:bookmarkStart w:id="78" w:name="_Toc451498175"/>
      <w:r w:rsidRPr="000D2506">
        <w:t>Armadillos</w:t>
      </w:r>
      <w:bookmarkEnd w:id="78"/>
    </w:p>
    <w:p w14:paraId="5974097D"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Armadillos rarely present a problem.  They are excellent diggers, </w:t>
      </w:r>
      <w:r w:rsidR="002969B9" w:rsidRPr="000D2506">
        <w:rPr>
          <w:rFonts w:ascii="Times New Roman" w:eastAsia="Times New Roman" w:hAnsi="Times New Roman" w:cs="Times New Roman"/>
          <w:sz w:val="24"/>
          <w:szCs w:val="24"/>
        </w:rPr>
        <w:t xml:space="preserve">have </w:t>
      </w:r>
      <w:r w:rsidRPr="000D2506">
        <w:rPr>
          <w:rFonts w:ascii="Times New Roman" w:eastAsia="Times New Roman" w:hAnsi="Times New Roman" w:cs="Times New Roman"/>
          <w:sz w:val="24"/>
          <w:szCs w:val="24"/>
        </w:rPr>
        <w:t xml:space="preserve">poor eyesight, but </w:t>
      </w:r>
      <w:r w:rsidR="002969B9" w:rsidRPr="000D2506">
        <w:rPr>
          <w:rFonts w:ascii="Times New Roman" w:eastAsia="Times New Roman" w:hAnsi="Times New Roman" w:cs="Times New Roman"/>
          <w:sz w:val="24"/>
          <w:szCs w:val="24"/>
        </w:rPr>
        <w:t>have an excellent sense of smell</w:t>
      </w:r>
      <w:r w:rsidRPr="000D2506">
        <w:rPr>
          <w:rFonts w:ascii="Times New Roman" w:eastAsia="Times New Roman" w:hAnsi="Times New Roman" w:cs="Times New Roman"/>
          <w:sz w:val="24"/>
          <w:szCs w:val="24"/>
        </w:rPr>
        <w:t>.  They are typically active dusk to dawn, and burrow in or around stumps, rock piles, and brush.  They are beneficial in that they feed primarily on insects, earthworms, scorpions, spiders, and organic matter.  Occasionally they are a nuisance due to their foraging, digging, and burrowing behavior.  They are believed to</w:t>
      </w:r>
      <w:r w:rsidR="002969B9" w:rsidRPr="000D2506">
        <w:rPr>
          <w:rFonts w:ascii="Times New Roman" w:eastAsia="Times New Roman" w:hAnsi="Times New Roman" w:cs="Times New Roman"/>
          <w:sz w:val="24"/>
          <w:szCs w:val="24"/>
        </w:rPr>
        <w:t xml:space="preserve"> transmit the leprosy bacterium</w:t>
      </w:r>
      <w:r w:rsidRPr="000D2506">
        <w:rPr>
          <w:rFonts w:ascii="Times New Roman" w:eastAsia="Times New Roman" w:hAnsi="Times New Roman" w:cs="Times New Roman"/>
          <w:sz w:val="24"/>
          <w:szCs w:val="24"/>
        </w:rPr>
        <w:t>.  Cage trapping is most effective when long boards are used to funnel the animal in to the cage.  Remove harborage to discourage their presence, and control insect populations n</w:t>
      </w:r>
      <w:r w:rsidR="002969B9" w:rsidRPr="000D2506">
        <w:rPr>
          <w:rFonts w:ascii="Times New Roman" w:eastAsia="Times New Roman" w:hAnsi="Times New Roman" w:cs="Times New Roman"/>
          <w:sz w:val="24"/>
          <w:szCs w:val="24"/>
        </w:rPr>
        <w:t xml:space="preserve">ear a building to prevent </w:t>
      </w:r>
      <w:r w:rsidRPr="000D2506">
        <w:rPr>
          <w:rFonts w:ascii="Times New Roman" w:eastAsia="Times New Roman" w:hAnsi="Times New Roman" w:cs="Times New Roman"/>
          <w:sz w:val="24"/>
          <w:szCs w:val="24"/>
        </w:rPr>
        <w:t>foraging.</w:t>
      </w:r>
    </w:p>
    <w:p w14:paraId="539CF453"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4755EDEB" w14:textId="77777777" w:rsidR="00A51E8D" w:rsidRPr="000D2506" w:rsidRDefault="00A51E8D" w:rsidP="00154CB0">
      <w:pPr>
        <w:pStyle w:val="Style2"/>
      </w:pPr>
      <w:bookmarkStart w:id="79" w:name="_Toc451498176"/>
      <w:r w:rsidRPr="000D2506">
        <w:t>Opossums</w:t>
      </w:r>
      <w:bookmarkEnd w:id="79"/>
    </w:p>
    <w:p w14:paraId="46951B13"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In urban environments opossums can be found in attics, garages, under buildings, and in maintenance sheds and storage facilities.  They eat a variety of foods, such as insects, earthworms, and plants, but can also feed on rodents, s</w:t>
      </w:r>
      <w:r w:rsidR="002969B9" w:rsidRPr="000D2506">
        <w:rPr>
          <w:rFonts w:ascii="Times New Roman" w:eastAsia="Times New Roman" w:hAnsi="Times New Roman" w:cs="Times New Roman"/>
          <w:sz w:val="24"/>
          <w:szCs w:val="24"/>
        </w:rPr>
        <w:t>nakes, snails, birds, and frogs</w:t>
      </w:r>
      <w:r w:rsidRPr="000D2506">
        <w:rPr>
          <w:rFonts w:ascii="Times New Roman" w:eastAsia="Times New Roman" w:hAnsi="Times New Roman" w:cs="Times New Roman"/>
          <w:sz w:val="24"/>
          <w:szCs w:val="24"/>
        </w:rPr>
        <w:t>.  They will also scavenge in garbage’s, and feed on pet food. They are capable of transmitting diseases, including rabies, and murine typhus.  To discourage their presence, keep garbage’s secure, ensure that garbage lids fit tightly, and seal/cover access points into buildings.</w:t>
      </w:r>
    </w:p>
    <w:p w14:paraId="613C8569"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69D7015B" w14:textId="77777777" w:rsidR="00A51E8D" w:rsidRPr="000D2506" w:rsidRDefault="00A51E8D" w:rsidP="00154CB0">
      <w:pPr>
        <w:pStyle w:val="Style2"/>
      </w:pPr>
      <w:bookmarkStart w:id="80" w:name="_Toc451498177"/>
      <w:r w:rsidRPr="000D2506">
        <w:t>Raccoons</w:t>
      </w:r>
      <w:bookmarkEnd w:id="80"/>
    </w:p>
    <w:p w14:paraId="785BF5B1"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Raccoons are common in urban environments, and can be found </w:t>
      </w:r>
      <w:r w:rsidR="002969B9" w:rsidRPr="000D2506">
        <w:rPr>
          <w:rFonts w:ascii="Times New Roman" w:eastAsia="Times New Roman" w:hAnsi="Times New Roman" w:cs="Times New Roman"/>
          <w:sz w:val="24"/>
          <w:szCs w:val="24"/>
        </w:rPr>
        <w:t>foraging and damaging</w:t>
      </w:r>
      <w:r w:rsidRPr="000D2506">
        <w:rPr>
          <w:rFonts w:ascii="Times New Roman" w:eastAsia="Times New Roman" w:hAnsi="Times New Roman" w:cs="Times New Roman"/>
          <w:sz w:val="24"/>
          <w:szCs w:val="24"/>
        </w:rPr>
        <w:t xml:space="preserve"> attics, small structures, maintenance sheds, and storage facilities.  They are omnivores and will make a meal out of almost anything that is available.  They are capable of transmitting diseases such as rabies, distemper, and mange.  Discourage their presence by screening chimneys, attics and around foundations of buildings, and keep garbage’s securely closed.  Raccoon</w:t>
      </w:r>
      <w:r w:rsidR="002969B9" w:rsidRPr="000D2506">
        <w:rPr>
          <w:rFonts w:ascii="Times New Roman" w:eastAsia="Times New Roman" w:hAnsi="Times New Roman" w:cs="Times New Roman"/>
          <w:sz w:val="24"/>
          <w:szCs w:val="24"/>
        </w:rPr>
        <w:t>s are best removed by cage trapping</w:t>
      </w:r>
      <w:r w:rsidRPr="000D2506">
        <w:rPr>
          <w:rFonts w:ascii="Times New Roman" w:eastAsia="Times New Roman" w:hAnsi="Times New Roman" w:cs="Times New Roman"/>
          <w:sz w:val="24"/>
          <w:szCs w:val="24"/>
        </w:rPr>
        <w:t xml:space="preserve">.  </w:t>
      </w:r>
    </w:p>
    <w:p w14:paraId="7AED8E3E"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0676E5F9" w14:textId="77777777" w:rsidR="00A51E8D" w:rsidRPr="000D2506" w:rsidRDefault="00A51E8D" w:rsidP="00154CB0">
      <w:pPr>
        <w:pStyle w:val="Style2"/>
      </w:pPr>
      <w:bookmarkStart w:id="81" w:name="_Toc451498178"/>
      <w:r w:rsidRPr="000D2506">
        <w:t>Skunks</w:t>
      </w:r>
      <w:bookmarkEnd w:id="81"/>
    </w:p>
    <w:p w14:paraId="1A614844"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Skunks are shy animals that can spray musk from their anal glands when provoked or scared.  They are generally considered beneficial because they feed on grubs and insects, but can be a nuisance when they feed on vegetation and garbage.  They are rarely found indoors, but will take shelter under buildings, in sheds, and hollow trees.  Skunks can transmit disease, and</w:t>
      </w:r>
      <w:r w:rsidR="002969B9" w:rsidRPr="000D2506">
        <w:rPr>
          <w:rFonts w:ascii="Times New Roman" w:eastAsia="Times New Roman" w:hAnsi="Times New Roman" w:cs="Times New Roman"/>
          <w:sz w:val="24"/>
          <w:szCs w:val="24"/>
        </w:rPr>
        <w:t xml:space="preserve"> are a primary source for rabies</w:t>
      </w:r>
      <w:r w:rsidRPr="000D2506">
        <w:rPr>
          <w:rFonts w:ascii="Times New Roman" w:eastAsia="Times New Roman" w:hAnsi="Times New Roman" w:cs="Times New Roman"/>
          <w:sz w:val="24"/>
          <w:szCs w:val="24"/>
        </w:rPr>
        <w:t>.  Safe capture and removal are integral with this animal.  It is advised to use a cage trap that is covered in a material that allows air movement, but that can help block musk if a skunk sprays.  Skunks are also less likely to spray when enclosed in a dark area.  I</w:t>
      </w:r>
      <w:r w:rsidR="002969B9" w:rsidRPr="000D2506">
        <w:rPr>
          <w:rFonts w:ascii="Times New Roman" w:eastAsia="Times New Roman" w:hAnsi="Times New Roman" w:cs="Times New Roman"/>
          <w:sz w:val="24"/>
          <w:szCs w:val="24"/>
        </w:rPr>
        <w:t>f the skunk does spray, use odor eliminators to mask or eliminate the scent</w:t>
      </w:r>
      <w:r w:rsidRPr="000D2506">
        <w:rPr>
          <w:rFonts w:ascii="Times New Roman" w:eastAsia="Times New Roman" w:hAnsi="Times New Roman" w:cs="Times New Roman"/>
          <w:sz w:val="24"/>
          <w:szCs w:val="24"/>
        </w:rPr>
        <w:t xml:space="preserve">.  </w:t>
      </w:r>
    </w:p>
    <w:p w14:paraId="211E2522"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037140BC" w14:textId="77777777" w:rsidR="00621299" w:rsidRDefault="00621299" w:rsidP="00154CB0">
      <w:pPr>
        <w:pStyle w:val="Style2"/>
      </w:pPr>
      <w:bookmarkStart w:id="82" w:name="_Toc451498179"/>
    </w:p>
    <w:p w14:paraId="2ACD13C9" w14:textId="77777777" w:rsidR="00621299" w:rsidRDefault="00621299" w:rsidP="00154CB0">
      <w:pPr>
        <w:pStyle w:val="Style2"/>
      </w:pPr>
    </w:p>
    <w:p w14:paraId="187CD54C" w14:textId="77777777" w:rsidR="00621299" w:rsidRDefault="00621299" w:rsidP="00154CB0">
      <w:pPr>
        <w:pStyle w:val="Style2"/>
      </w:pPr>
    </w:p>
    <w:p w14:paraId="1C834752" w14:textId="77777777" w:rsidR="00A51E8D" w:rsidRPr="000D2506" w:rsidRDefault="00A51E8D" w:rsidP="00154CB0">
      <w:pPr>
        <w:pStyle w:val="Style2"/>
      </w:pPr>
      <w:r w:rsidRPr="000D2506">
        <w:lastRenderedPageBreak/>
        <w:t>Squirrels</w:t>
      </w:r>
      <w:bookmarkEnd w:id="82"/>
    </w:p>
    <w:p w14:paraId="7353D094"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Tree squirrels can become a pest when they nest in attics and eaves, or eat vegetation and fruit.  Squirrels nesting in buildings can cause damage to wood, insulation, and wiring.  Squirrels typically enter a building by climbing on power lines and tree limbs that overlap a roof, and entering through an existing hole in the building.  Squirrels are not linked to transmitting </w:t>
      </w:r>
      <w:r w:rsidR="00D4036F" w:rsidRPr="000D2506">
        <w:rPr>
          <w:rFonts w:ascii="Times New Roman" w:eastAsia="Times New Roman" w:hAnsi="Times New Roman" w:cs="Times New Roman"/>
          <w:sz w:val="24"/>
          <w:szCs w:val="24"/>
        </w:rPr>
        <w:t>rabies,</w:t>
      </w:r>
      <w:r w:rsidRPr="000D2506">
        <w:rPr>
          <w:rFonts w:ascii="Times New Roman" w:eastAsia="Times New Roman" w:hAnsi="Times New Roman" w:cs="Times New Roman"/>
          <w:sz w:val="24"/>
          <w:szCs w:val="24"/>
        </w:rPr>
        <w:t xml:space="preserve"> and generally p</w:t>
      </w:r>
      <w:r w:rsidR="00D4036F" w:rsidRPr="000D2506">
        <w:rPr>
          <w:rFonts w:ascii="Times New Roman" w:eastAsia="Times New Roman" w:hAnsi="Times New Roman" w:cs="Times New Roman"/>
          <w:sz w:val="24"/>
          <w:szCs w:val="24"/>
        </w:rPr>
        <w:t>ose little threat to humans.  Squirrels</w:t>
      </w:r>
      <w:r w:rsidRPr="000D2506">
        <w:rPr>
          <w:rFonts w:ascii="Times New Roman" w:eastAsia="Times New Roman" w:hAnsi="Times New Roman" w:cs="Times New Roman"/>
          <w:sz w:val="24"/>
          <w:szCs w:val="24"/>
        </w:rPr>
        <w:t xml:space="preserve"> can bite or scratch when provoked.  Squirrels are more likely to carry ticks and fleas into a building where they nest.  Exclude them from a building by screening vents and other openings.  Prune back vegeta</w:t>
      </w:r>
      <w:r w:rsidR="00D4036F" w:rsidRPr="000D2506">
        <w:rPr>
          <w:rFonts w:ascii="Times New Roman" w:eastAsia="Times New Roman" w:hAnsi="Times New Roman" w:cs="Times New Roman"/>
          <w:sz w:val="24"/>
          <w:szCs w:val="24"/>
        </w:rPr>
        <w:t xml:space="preserve">tion that can allow squirrels </w:t>
      </w:r>
      <w:r w:rsidRPr="000D2506">
        <w:rPr>
          <w:rFonts w:ascii="Times New Roman" w:eastAsia="Times New Roman" w:hAnsi="Times New Roman" w:cs="Times New Roman"/>
          <w:sz w:val="24"/>
          <w:szCs w:val="24"/>
        </w:rPr>
        <w:t xml:space="preserve">access </w:t>
      </w:r>
      <w:r w:rsidR="00D4036F" w:rsidRPr="000D2506">
        <w:rPr>
          <w:rFonts w:ascii="Times New Roman" w:eastAsia="Times New Roman" w:hAnsi="Times New Roman" w:cs="Times New Roman"/>
          <w:sz w:val="24"/>
          <w:szCs w:val="24"/>
        </w:rPr>
        <w:t xml:space="preserve">to </w:t>
      </w:r>
      <w:r w:rsidRPr="000D2506">
        <w:rPr>
          <w:rFonts w:ascii="Times New Roman" w:eastAsia="Times New Roman" w:hAnsi="Times New Roman" w:cs="Times New Roman"/>
          <w:sz w:val="24"/>
          <w:szCs w:val="24"/>
        </w:rPr>
        <w:t xml:space="preserve">a building, and set a cage trap when necessary.  </w:t>
      </w:r>
    </w:p>
    <w:p w14:paraId="7175BC04"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ab/>
      </w:r>
    </w:p>
    <w:p w14:paraId="4CBAE834" w14:textId="77777777" w:rsidR="001A2E02" w:rsidRPr="000D2506" w:rsidRDefault="001A2E02" w:rsidP="00A51E8D">
      <w:pPr>
        <w:spacing w:after="0" w:line="240" w:lineRule="auto"/>
        <w:rPr>
          <w:rFonts w:ascii="Times New Roman" w:eastAsia="Times New Roman" w:hAnsi="Times New Roman" w:cs="Times New Roman"/>
          <w:b/>
          <w:sz w:val="24"/>
          <w:szCs w:val="24"/>
          <w:u w:val="single"/>
        </w:rPr>
      </w:pPr>
    </w:p>
    <w:p w14:paraId="396AEB62" w14:textId="77777777" w:rsidR="001A2E02" w:rsidRPr="000D2506" w:rsidRDefault="001A2E02" w:rsidP="00A51E8D">
      <w:pPr>
        <w:spacing w:after="0" w:line="240" w:lineRule="auto"/>
        <w:rPr>
          <w:rFonts w:ascii="Times New Roman" w:eastAsia="Times New Roman" w:hAnsi="Times New Roman" w:cs="Times New Roman"/>
          <w:b/>
          <w:sz w:val="24"/>
          <w:szCs w:val="24"/>
          <w:u w:val="single"/>
        </w:rPr>
      </w:pPr>
    </w:p>
    <w:p w14:paraId="55D4D5EF" w14:textId="77777777" w:rsidR="001A2E02" w:rsidRPr="000D2506" w:rsidRDefault="001A2E02" w:rsidP="00A51E8D">
      <w:pPr>
        <w:spacing w:after="0" w:line="240" w:lineRule="auto"/>
        <w:rPr>
          <w:rFonts w:ascii="Times New Roman" w:eastAsia="Times New Roman" w:hAnsi="Times New Roman" w:cs="Times New Roman"/>
          <w:b/>
          <w:sz w:val="24"/>
          <w:szCs w:val="24"/>
          <w:u w:val="single"/>
        </w:rPr>
      </w:pPr>
    </w:p>
    <w:p w14:paraId="612008AA" w14:textId="77777777" w:rsidR="001A2E02" w:rsidRPr="000D2506" w:rsidRDefault="001A2E02" w:rsidP="00A51E8D">
      <w:pPr>
        <w:spacing w:after="0" w:line="240" w:lineRule="auto"/>
        <w:rPr>
          <w:rFonts w:ascii="Times New Roman" w:eastAsia="Times New Roman" w:hAnsi="Times New Roman" w:cs="Times New Roman"/>
          <w:b/>
          <w:sz w:val="24"/>
          <w:szCs w:val="24"/>
          <w:u w:val="single"/>
        </w:rPr>
      </w:pPr>
    </w:p>
    <w:p w14:paraId="24F94F9B" w14:textId="77777777" w:rsidR="001A2E02" w:rsidRPr="000D2506" w:rsidRDefault="001A2E02" w:rsidP="00A51E8D">
      <w:pPr>
        <w:spacing w:after="0" w:line="240" w:lineRule="auto"/>
        <w:rPr>
          <w:rFonts w:ascii="Times New Roman" w:eastAsia="Times New Roman" w:hAnsi="Times New Roman" w:cs="Times New Roman"/>
          <w:b/>
          <w:sz w:val="24"/>
          <w:szCs w:val="24"/>
          <w:u w:val="single"/>
        </w:rPr>
      </w:pPr>
    </w:p>
    <w:p w14:paraId="0B6FABBA" w14:textId="77777777" w:rsidR="001A2E02" w:rsidRPr="000D2506" w:rsidRDefault="001A2E02" w:rsidP="00A51E8D">
      <w:pPr>
        <w:spacing w:after="0" w:line="240" w:lineRule="auto"/>
        <w:rPr>
          <w:rFonts w:ascii="Times New Roman" w:eastAsia="Times New Roman" w:hAnsi="Times New Roman" w:cs="Times New Roman"/>
          <w:b/>
          <w:sz w:val="24"/>
          <w:szCs w:val="24"/>
          <w:u w:val="single"/>
        </w:rPr>
      </w:pPr>
    </w:p>
    <w:p w14:paraId="0909CA70"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57A7E967"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5FB1EF87"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483F0973"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55A60D6"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6741C656"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6162ADDA"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21B47185"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2273AF52"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4B199283"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2F168E7F"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0F656EFD"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415F9303"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0A97AF49"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782C4B26"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564BE385"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86442C1"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7961ACFE"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3368608"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4DC0C130"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76C037EF"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472EC270"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67E60AD7"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7F3AD73B"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0F5FFFAD"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70E05275"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68C83EB3"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651A3DF4"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3AC7AD2E"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7FFAC2AD" w14:textId="77777777" w:rsidR="000A6961" w:rsidRDefault="000A6961" w:rsidP="00A51E8D">
      <w:pPr>
        <w:spacing w:after="0" w:line="240" w:lineRule="auto"/>
        <w:rPr>
          <w:rFonts w:ascii="Times New Roman" w:eastAsia="Times New Roman" w:hAnsi="Times New Roman" w:cs="Times New Roman"/>
          <w:b/>
          <w:sz w:val="24"/>
          <w:szCs w:val="24"/>
          <w:u w:val="single"/>
        </w:rPr>
      </w:pPr>
    </w:p>
    <w:p w14:paraId="561BBDCF" w14:textId="77777777" w:rsidR="00A51E8D" w:rsidRPr="000D2506" w:rsidRDefault="00A51E8D" w:rsidP="00154CB0">
      <w:pPr>
        <w:pStyle w:val="Style2"/>
      </w:pPr>
      <w:bookmarkStart w:id="83" w:name="_Toc451498180"/>
      <w:r w:rsidRPr="000D2506">
        <w:lastRenderedPageBreak/>
        <w:t>Rats/Mice</w:t>
      </w:r>
      <w:bookmarkEnd w:id="83"/>
    </w:p>
    <w:p w14:paraId="014D93BB"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Rodents can be found ubiquitously across Texas and the world.  Three primary pests that can collectively cause billions of dollars in damage are the Norway rat, roof rat, and house mouse.  Each rodent has their own particular preferences and behaviors that characterize them, but generally they all can cause damage by visiting or nesting in a structure.  Damage includes gnawing at building materials, chewing through cables and wires, eating food, contaminating areas with urine and feces, introducing secondar</w:t>
      </w:r>
      <w:r w:rsidR="00D4036F" w:rsidRPr="000D2506">
        <w:rPr>
          <w:rFonts w:ascii="Times New Roman" w:eastAsia="Times New Roman" w:hAnsi="Times New Roman" w:cs="Times New Roman"/>
          <w:sz w:val="24"/>
          <w:szCs w:val="24"/>
        </w:rPr>
        <w:t>y pests such as fleas</w:t>
      </w:r>
      <w:r w:rsidRPr="000D2506">
        <w:rPr>
          <w:rFonts w:ascii="Times New Roman" w:eastAsia="Times New Roman" w:hAnsi="Times New Roman" w:cs="Times New Roman"/>
          <w:sz w:val="24"/>
          <w:szCs w:val="24"/>
        </w:rPr>
        <w:t xml:space="preserve">, creating an entry for secondary pests by gnawing holes in a structure, and harboring and transmitting pathogens or disease.  </w:t>
      </w:r>
    </w:p>
    <w:p w14:paraId="18292522"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7D8245AB" w14:textId="6388BBD3"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Control is most readily achieved by identifying what type of rodent is causing the issue, and then responding appropriately.  More in-depth information can be found in many resources, including the </w:t>
      </w:r>
      <w:r w:rsidRPr="00100E9C">
        <w:rPr>
          <w:rFonts w:ascii="Times New Roman" w:eastAsia="Times New Roman" w:hAnsi="Times New Roman" w:cs="Times New Roman"/>
          <w:sz w:val="24"/>
          <w:szCs w:val="24"/>
          <w:u w:val="single"/>
        </w:rPr>
        <w:t xml:space="preserve">Using Pesticides Commercial Applicator </w:t>
      </w:r>
      <w:r w:rsidRPr="00D77B42">
        <w:rPr>
          <w:rFonts w:ascii="Times New Roman" w:eastAsia="Times New Roman" w:hAnsi="Times New Roman" w:cs="Times New Roman"/>
          <w:sz w:val="24"/>
          <w:szCs w:val="24"/>
          <w:u w:val="single"/>
        </w:rPr>
        <w:t>Manual Pest Control Category</w:t>
      </w:r>
      <w:r w:rsidRPr="000D2506">
        <w:rPr>
          <w:rFonts w:ascii="Times New Roman" w:eastAsia="Times New Roman" w:hAnsi="Times New Roman" w:cs="Times New Roman"/>
          <w:sz w:val="24"/>
          <w:szCs w:val="24"/>
        </w:rPr>
        <w:t xml:space="preserve"> created and published by</w:t>
      </w:r>
      <w:r w:rsidR="00D4036F" w:rsidRPr="000D2506">
        <w:rPr>
          <w:rFonts w:ascii="Times New Roman" w:eastAsia="Times New Roman" w:hAnsi="Times New Roman" w:cs="Times New Roman"/>
          <w:sz w:val="24"/>
          <w:szCs w:val="24"/>
        </w:rPr>
        <w:t xml:space="preserve"> TAMU </w:t>
      </w:r>
      <w:proofErr w:type="spellStart"/>
      <w:r w:rsidR="00D4036F" w:rsidRPr="000D2506">
        <w:rPr>
          <w:rFonts w:ascii="Times New Roman" w:eastAsia="Times New Roman" w:hAnsi="Times New Roman" w:cs="Times New Roman"/>
          <w:sz w:val="24"/>
          <w:szCs w:val="24"/>
        </w:rPr>
        <w:t>Agrilife</w:t>
      </w:r>
      <w:proofErr w:type="spellEnd"/>
      <w:r w:rsidR="00D4036F" w:rsidRPr="000D2506">
        <w:rPr>
          <w:rFonts w:ascii="Times New Roman" w:eastAsia="Times New Roman" w:hAnsi="Times New Roman" w:cs="Times New Roman"/>
          <w:sz w:val="24"/>
          <w:szCs w:val="24"/>
        </w:rPr>
        <w:t xml:space="preserve"> Extension.  That and other</w:t>
      </w:r>
      <w:r w:rsidRPr="000D2506">
        <w:rPr>
          <w:rFonts w:ascii="Times New Roman" w:eastAsia="Times New Roman" w:hAnsi="Times New Roman" w:cs="Times New Roman"/>
          <w:sz w:val="24"/>
          <w:szCs w:val="24"/>
        </w:rPr>
        <w:t xml:space="preserve"> resources should be referenced as supplemental material.  </w:t>
      </w:r>
    </w:p>
    <w:p w14:paraId="09B79EEF"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6458DE9C" w14:textId="77777777" w:rsidR="00A51E8D" w:rsidRPr="000D2506" w:rsidRDefault="00D4036F" w:rsidP="00A51E8D">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Inspection</w:t>
      </w:r>
    </w:p>
    <w:p w14:paraId="4060F1D2"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When a work request is placed for rodents, first determine where the rodent has been seen, and what might be attracting it to the area.  Check for rub marks, fecal matter, urine, and chewed food or structural material.  Attempt to determine where the rodents are entering and exiting an area.  Look for pipes that give access to an area.  Determine if rodent residue is old or new.  Efforts should be concentrated where rodent activity is new.  Rodents can easily climb up and down pipes, and are excellent jumpers.  Look for garbage’s that may not be removed regularly.  Remove food and water sources.</w:t>
      </w:r>
    </w:p>
    <w:p w14:paraId="6229D563"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79EC1778" w14:textId="77777777" w:rsidR="00A51E8D" w:rsidRPr="000D2506" w:rsidRDefault="00D4036F" w:rsidP="00A51E8D">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Sanitation</w:t>
      </w:r>
    </w:p>
    <w:p w14:paraId="714D54FF"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If you are unsure of whether rodents are currently present, have droppings swept up, floors washed, and clean up any residue from damage.  Reassess the area regularly to determine if new droppings or damage is occurring.  Wear personal protective equipment when working in areas that contain rodent droppings.  Respirators should have a HEPA filter.</w:t>
      </w:r>
    </w:p>
    <w:p w14:paraId="3EC2A4F6"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4C3F419D" w14:textId="77777777" w:rsidR="00A51E8D" w:rsidRPr="000D2506" w:rsidRDefault="00D4036F" w:rsidP="00A51E8D">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Trapping</w:t>
      </w:r>
    </w:p>
    <w:p w14:paraId="31C5127B"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If rodents are in a building, set traps based on what type of rodent you believe is present.  Choose bait and trap type/size appropriately.  Rats are typically wary of new things in their environment and may avoid traps until they become used to</w:t>
      </w:r>
      <w:r w:rsidR="00D4036F" w:rsidRPr="000D2506">
        <w:rPr>
          <w:rFonts w:ascii="Times New Roman" w:eastAsia="Times New Roman" w:hAnsi="Times New Roman" w:cs="Times New Roman"/>
          <w:sz w:val="24"/>
          <w:szCs w:val="24"/>
        </w:rPr>
        <w:t xml:space="preserve"> their presence.  </w:t>
      </w:r>
      <w:r w:rsidRPr="000D2506">
        <w:rPr>
          <w:rFonts w:ascii="Times New Roman" w:eastAsia="Times New Roman" w:hAnsi="Times New Roman" w:cs="Times New Roman"/>
          <w:sz w:val="24"/>
          <w:szCs w:val="24"/>
        </w:rPr>
        <w:t xml:space="preserve">Do not set traps over the weekend unless there is a special need for a staff member to be working. </w:t>
      </w:r>
    </w:p>
    <w:p w14:paraId="7062C87B"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18B201AF" w14:textId="77777777" w:rsidR="00A51E8D" w:rsidRPr="000D2506" w:rsidRDefault="00D4036F" w:rsidP="00A51E8D">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Exclusion</w:t>
      </w:r>
    </w:p>
    <w:p w14:paraId="7FF758BB" w14:textId="0F9A8385"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Rodents are best controlled using an exclusion program.  All opening</w:t>
      </w:r>
      <w:r w:rsidR="00D77B42">
        <w:rPr>
          <w:rFonts w:ascii="Times New Roman" w:eastAsia="Times New Roman" w:hAnsi="Times New Roman" w:cs="Times New Roman"/>
          <w:sz w:val="24"/>
          <w:szCs w:val="24"/>
        </w:rPr>
        <w:t>s</w:t>
      </w:r>
      <w:r w:rsidRPr="000D2506">
        <w:rPr>
          <w:rFonts w:ascii="Times New Roman" w:eastAsia="Times New Roman" w:hAnsi="Times New Roman" w:cs="Times New Roman"/>
          <w:sz w:val="24"/>
          <w:szCs w:val="24"/>
        </w:rPr>
        <w:t xml:space="preserve"> to the exterior should be sealed using appropriate material such as sheet metal, hardware cloth, or cement.  Begin trapping to remove rodents that are present in the area prior to beginning exclusion work, then seal entry points to prevent more rodents from accessing the area.  In areas where rodents are difficult to control, products such as </w:t>
      </w:r>
      <w:proofErr w:type="spellStart"/>
      <w:r w:rsidRPr="000D2506">
        <w:rPr>
          <w:rFonts w:ascii="Times New Roman" w:eastAsia="Times New Roman" w:hAnsi="Times New Roman" w:cs="Times New Roman"/>
          <w:sz w:val="24"/>
          <w:szCs w:val="24"/>
        </w:rPr>
        <w:t>Liquitox</w:t>
      </w:r>
      <w:proofErr w:type="spellEnd"/>
      <w:r w:rsidRPr="000D2506">
        <w:rPr>
          <w:rFonts w:ascii="Times New Roman" w:eastAsia="Times New Roman" w:hAnsi="Times New Roman" w:cs="Times New Roman"/>
          <w:sz w:val="24"/>
          <w:szCs w:val="24"/>
        </w:rPr>
        <w:t xml:space="preserve"> and exterior bait boxes can be helpful.  </w:t>
      </w:r>
    </w:p>
    <w:p w14:paraId="4F140D0C" w14:textId="77777777" w:rsidR="00A51E8D" w:rsidRPr="000D2506" w:rsidRDefault="00A51E8D" w:rsidP="00A51E8D">
      <w:pPr>
        <w:spacing w:after="0" w:line="240" w:lineRule="auto"/>
        <w:rPr>
          <w:rFonts w:ascii="Times New Roman" w:eastAsia="Times New Roman" w:hAnsi="Times New Roman" w:cs="Times New Roman"/>
          <w:sz w:val="24"/>
          <w:szCs w:val="24"/>
        </w:rPr>
      </w:pPr>
    </w:p>
    <w:p w14:paraId="080F7ED5" w14:textId="77777777" w:rsidR="00621299" w:rsidRDefault="00621299" w:rsidP="00A51E8D">
      <w:pPr>
        <w:spacing w:after="0" w:line="240" w:lineRule="auto"/>
        <w:rPr>
          <w:rFonts w:ascii="Times New Roman" w:eastAsia="Times New Roman" w:hAnsi="Times New Roman" w:cs="Times New Roman"/>
          <w:b/>
          <w:sz w:val="24"/>
          <w:szCs w:val="24"/>
          <w:u w:val="single"/>
        </w:rPr>
      </w:pPr>
    </w:p>
    <w:p w14:paraId="55816A06" w14:textId="77777777" w:rsidR="00621299" w:rsidRDefault="00621299" w:rsidP="00A51E8D">
      <w:pPr>
        <w:spacing w:after="0" w:line="240" w:lineRule="auto"/>
        <w:rPr>
          <w:rFonts w:ascii="Times New Roman" w:eastAsia="Times New Roman" w:hAnsi="Times New Roman" w:cs="Times New Roman"/>
          <w:b/>
          <w:sz w:val="24"/>
          <w:szCs w:val="24"/>
          <w:u w:val="single"/>
        </w:rPr>
      </w:pPr>
    </w:p>
    <w:p w14:paraId="4F455CCD" w14:textId="77777777" w:rsidR="00A51E8D" w:rsidRPr="000D2506" w:rsidRDefault="00D4036F" w:rsidP="00A51E8D">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lastRenderedPageBreak/>
        <w:t>Secondary Inspections</w:t>
      </w:r>
    </w:p>
    <w:p w14:paraId="707B895D" w14:textId="077F9B54" w:rsidR="001A2E02"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All rodents are capable of transmitting diseases.  As rodents are captured or killed, monitor and assess the area for pests such as ticks, and fleas.  All areas where rodents were known to be present should be cleaned to remove droppings, and sterilized</w:t>
      </w:r>
      <w:r w:rsidR="000A6961">
        <w:rPr>
          <w:rFonts w:ascii="Times New Roman" w:eastAsia="Times New Roman" w:hAnsi="Times New Roman" w:cs="Times New Roman"/>
          <w:sz w:val="24"/>
          <w:szCs w:val="24"/>
        </w:rPr>
        <w:t xml:space="preserve"> to kill potential pathogens.  </w:t>
      </w:r>
    </w:p>
    <w:p w14:paraId="4E519F8F" w14:textId="77777777" w:rsidR="00A51E8D" w:rsidRPr="000D2506" w:rsidRDefault="00A51E8D" w:rsidP="00A51E8D">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ab/>
      </w:r>
    </w:p>
    <w:tbl>
      <w:tblPr>
        <w:tblW w:w="9360" w:type="dxa"/>
        <w:tblCellMar>
          <w:top w:w="15" w:type="dxa"/>
          <w:left w:w="15" w:type="dxa"/>
          <w:bottom w:w="15" w:type="dxa"/>
          <w:right w:w="15" w:type="dxa"/>
        </w:tblCellMar>
        <w:tblLook w:val="04A0" w:firstRow="1" w:lastRow="0" w:firstColumn="1" w:lastColumn="0" w:noHBand="0" w:noVBand="1"/>
      </w:tblPr>
      <w:tblGrid>
        <w:gridCol w:w="4680"/>
        <w:gridCol w:w="4680"/>
      </w:tblGrid>
      <w:tr w:rsidR="00763411" w:rsidRPr="000D2506" w14:paraId="6DB603A8" w14:textId="77777777" w:rsidTr="00763411">
        <w:trPr>
          <w:trHeight w:val="405"/>
        </w:trPr>
        <w:tc>
          <w:tcPr>
            <w:tcW w:w="0" w:type="auto"/>
            <w:gridSpan w:val="2"/>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C6304A5" w14:textId="77777777" w:rsidR="00763411" w:rsidRPr="000D2506" w:rsidRDefault="00763411" w:rsidP="00763411">
            <w:pPr>
              <w:spacing w:after="0" w:line="240" w:lineRule="auto"/>
              <w:jc w:val="center"/>
              <w:rPr>
                <w:rFonts w:ascii="Times New Roman" w:eastAsia="Times New Roman" w:hAnsi="Times New Roman" w:cs="Times New Roman"/>
                <w:sz w:val="24"/>
                <w:szCs w:val="24"/>
              </w:rPr>
            </w:pPr>
            <w:r w:rsidRPr="000D2506">
              <w:rPr>
                <w:rFonts w:ascii="Times New Roman" w:eastAsia="Times New Roman" w:hAnsi="Times New Roman" w:cs="Times New Roman"/>
                <w:b/>
                <w:bCs/>
                <w:color w:val="000000"/>
                <w:sz w:val="24"/>
                <w:szCs w:val="24"/>
              </w:rPr>
              <w:t>Rodent Action Threshold</w:t>
            </w:r>
          </w:p>
        </w:tc>
      </w:tr>
      <w:tr w:rsidR="00763411" w:rsidRPr="000D2506" w14:paraId="4545474D"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AB73C70"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Classrooms and Public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29690FE" w14:textId="35B42E14"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One </w:t>
            </w:r>
            <w:r w:rsidR="00D77B42">
              <w:rPr>
                <w:rFonts w:ascii="Times New Roman" w:eastAsia="Times New Roman" w:hAnsi="Times New Roman" w:cs="Times New Roman"/>
                <w:color w:val="000000"/>
                <w:sz w:val="24"/>
                <w:szCs w:val="24"/>
              </w:rPr>
              <w:t xml:space="preserve">(1) </w:t>
            </w:r>
            <w:r w:rsidRPr="000D2506">
              <w:rPr>
                <w:rFonts w:ascii="Times New Roman" w:eastAsia="Times New Roman" w:hAnsi="Times New Roman" w:cs="Times New Roman"/>
                <w:color w:val="000000"/>
                <w:sz w:val="24"/>
                <w:szCs w:val="24"/>
              </w:rPr>
              <w:t>per room</w:t>
            </w:r>
          </w:p>
        </w:tc>
      </w:tr>
      <w:tr w:rsidR="00763411" w:rsidRPr="000D2506" w14:paraId="4C4C29DA"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DCD2573"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Medical Facility</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2226367" w14:textId="5C5887E9"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One </w:t>
            </w:r>
            <w:r w:rsidR="00D77B42">
              <w:rPr>
                <w:rFonts w:ascii="Times New Roman" w:eastAsia="Times New Roman" w:hAnsi="Times New Roman" w:cs="Times New Roman"/>
                <w:color w:val="000000"/>
                <w:sz w:val="24"/>
                <w:szCs w:val="24"/>
              </w:rPr>
              <w:t xml:space="preserve">(1) </w:t>
            </w:r>
            <w:r w:rsidRPr="000D2506">
              <w:rPr>
                <w:rFonts w:ascii="Times New Roman" w:eastAsia="Times New Roman" w:hAnsi="Times New Roman" w:cs="Times New Roman"/>
                <w:color w:val="000000"/>
                <w:sz w:val="24"/>
                <w:szCs w:val="24"/>
              </w:rPr>
              <w:t>per room</w:t>
            </w:r>
          </w:p>
        </w:tc>
      </w:tr>
      <w:tr w:rsidR="00763411" w:rsidRPr="000D2506" w14:paraId="1A226044"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0EE7C52"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Kitchen</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8240D62" w14:textId="4B62DCE5"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One </w:t>
            </w:r>
            <w:r w:rsidR="00D77B42">
              <w:rPr>
                <w:rFonts w:ascii="Times New Roman" w:eastAsia="Times New Roman" w:hAnsi="Times New Roman" w:cs="Times New Roman"/>
                <w:color w:val="000000"/>
                <w:sz w:val="24"/>
                <w:szCs w:val="24"/>
              </w:rPr>
              <w:t xml:space="preserve">(1) </w:t>
            </w:r>
            <w:r w:rsidRPr="000D2506">
              <w:rPr>
                <w:rFonts w:ascii="Times New Roman" w:eastAsia="Times New Roman" w:hAnsi="Times New Roman" w:cs="Times New Roman"/>
                <w:color w:val="000000"/>
                <w:sz w:val="24"/>
                <w:szCs w:val="24"/>
              </w:rPr>
              <w:t>per room</w:t>
            </w:r>
          </w:p>
        </w:tc>
      </w:tr>
      <w:tr w:rsidR="00763411" w:rsidRPr="000D2506" w14:paraId="3ACEEA66"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3D3C754"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Maintenance and Storage Areas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E92A4F3" w14:textId="2AC12292"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One </w:t>
            </w:r>
            <w:r w:rsidR="00D77B42">
              <w:rPr>
                <w:rFonts w:ascii="Times New Roman" w:eastAsia="Times New Roman" w:hAnsi="Times New Roman" w:cs="Times New Roman"/>
                <w:color w:val="000000"/>
                <w:sz w:val="24"/>
                <w:szCs w:val="24"/>
              </w:rPr>
              <w:t xml:space="preserve">(1) </w:t>
            </w:r>
            <w:r w:rsidRPr="000D2506">
              <w:rPr>
                <w:rFonts w:ascii="Times New Roman" w:eastAsia="Times New Roman" w:hAnsi="Times New Roman" w:cs="Times New Roman"/>
                <w:color w:val="000000"/>
                <w:sz w:val="24"/>
                <w:szCs w:val="24"/>
              </w:rPr>
              <w:t>per room</w:t>
            </w:r>
          </w:p>
        </w:tc>
      </w:tr>
      <w:tr w:rsidR="00763411" w:rsidRPr="000D2506" w14:paraId="428555A9" w14:textId="77777777" w:rsidTr="00621299">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F032904" w14:textId="77777777"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Grounds</w:t>
            </w:r>
          </w:p>
        </w:tc>
        <w:tc>
          <w:tcPr>
            <w:tcW w:w="46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7494FC1" w14:textId="4E580BA9" w:rsidR="00763411" w:rsidRPr="000D2506" w:rsidRDefault="00763411" w:rsidP="00763411">
            <w:pPr>
              <w:spacing w:after="0" w:line="0" w:lineRule="atLeast"/>
              <w:jc w:val="center"/>
              <w:rPr>
                <w:rFonts w:ascii="Times New Roman" w:eastAsia="Times New Roman" w:hAnsi="Times New Roman" w:cs="Times New Roman"/>
                <w:sz w:val="24"/>
                <w:szCs w:val="24"/>
              </w:rPr>
            </w:pPr>
            <w:r w:rsidRPr="000D2506">
              <w:rPr>
                <w:rFonts w:ascii="Times New Roman" w:eastAsia="Times New Roman" w:hAnsi="Times New Roman" w:cs="Times New Roman"/>
                <w:color w:val="000000"/>
                <w:sz w:val="24"/>
                <w:szCs w:val="24"/>
              </w:rPr>
              <w:t xml:space="preserve">One </w:t>
            </w:r>
            <w:r w:rsidR="00D77B42">
              <w:rPr>
                <w:rFonts w:ascii="Times New Roman" w:eastAsia="Times New Roman" w:hAnsi="Times New Roman" w:cs="Times New Roman"/>
                <w:color w:val="000000"/>
                <w:sz w:val="24"/>
                <w:szCs w:val="24"/>
              </w:rPr>
              <w:t xml:space="preserve">(1) </w:t>
            </w:r>
            <w:r w:rsidRPr="000D2506">
              <w:rPr>
                <w:rFonts w:ascii="Times New Roman" w:eastAsia="Times New Roman" w:hAnsi="Times New Roman" w:cs="Times New Roman"/>
                <w:color w:val="000000"/>
                <w:sz w:val="24"/>
                <w:szCs w:val="24"/>
              </w:rPr>
              <w:t>per room</w:t>
            </w:r>
          </w:p>
        </w:tc>
      </w:tr>
    </w:tbl>
    <w:p w14:paraId="1034173A" w14:textId="77777777" w:rsidR="00D4036F" w:rsidRPr="000D2506" w:rsidRDefault="00D4036F" w:rsidP="00373053">
      <w:pPr>
        <w:spacing w:after="0" w:line="240" w:lineRule="auto"/>
        <w:rPr>
          <w:rFonts w:ascii="Times New Roman" w:eastAsia="Times New Roman" w:hAnsi="Times New Roman" w:cs="Times New Roman"/>
          <w:sz w:val="24"/>
          <w:szCs w:val="24"/>
        </w:rPr>
      </w:pPr>
    </w:p>
    <w:p w14:paraId="396BD5F3"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78FBA8DC"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6989FB1A"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6D7305F6"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70B88F52"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735F3EC9"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27F8AAEB"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09C1C3A1"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697AAB30"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22063704"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6379617A"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429D7B08"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2E85C975"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5D8E6864"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3B47AAD5"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47717370"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66666328"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00F6DCB6"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197DEA2B"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0E8D2202"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575E500C"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5831D016"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42E0E48F" w14:textId="77777777" w:rsidR="003A4CE2" w:rsidRDefault="003A4CE2" w:rsidP="00373053">
      <w:pPr>
        <w:spacing w:after="0" w:line="240" w:lineRule="auto"/>
        <w:rPr>
          <w:rFonts w:ascii="Times New Roman" w:eastAsia="Times New Roman" w:hAnsi="Times New Roman" w:cs="Times New Roman"/>
          <w:b/>
          <w:sz w:val="24"/>
          <w:szCs w:val="24"/>
          <w:u w:val="single"/>
        </w:rPr>
      </w:pPr>
    </w:p>
    <w:p w14:paraId="6163798F" w14:textId="77777777" w:rsidR="00100E9C" w:rsidRDefault="00100E9C" w:rsidP="00373053">
      <w:pPr>
        <w:spacing w:after="0" w:line="240" w:lineRule="auto"/>
        <w:rPr>
          <w:rFonts w:ascii="Times New Roman" w:eastAsia="Times New Roman" w:hAnsi="Times New Roman" w:cs="Times New Roman"/>
          <w:b/>
          <w:sz w:val="24"/>
          <w:szCs w:val="24"/>
          <w:u w:val="single"/>
        </w:rPr>
      </w:pPr>
    </w:p>
    <w:p w14:paraId="403B60AE" w14:textId="77777777" w:rsidR="00100E9C" w:rsidRDefault="00100E9C" w:rsidP="00373053">
      <w:pPr>
        <w:spacing w:after="0" w:line="240" w:lineRule="auto"/>
        <w:rPr>
          <w:rFonts w:ascii="Times New Roman" w:eastAsia="Times New Roman" w:hAnsi="Times New Roman" w:cs="Times New Roman"/>
          <w:b/>
          <w:sz w:val="24"/>
          <w:szCs w:val="24"/>
          <w:u w:val="single"/>
        </w:rPr>
      </w:pPr>
    </w:p>
    <w:p w14:paraId="60CD4E4E" w14:textId="77777777" w:rsidR="00621299" w:rsidRDefault="00621299" w:rsidP="00154CB0">
      <w:pPr>
        <w:pStyle w:val="Style2"/>
      </w:pPr>
      <w:bookmarkStart w:id="84" w:name="_Toc451498181"/>
    </w:p>
    <w:p w14:paraId="3F41F647" w14:textId="77777777" w:rsidR="00621299" w:rsidRDefault="00621299" w:rsidP="00154CB0">
      <w:pPr>
        <w:pStyle w:val="Style2"/>
      </w:pPr>
    </w:p>
    <w:p w14:paraId="6091E9DE" w14:textId="77777777" w:rsidR="00621299" w:rsidRDefault="00621299" w:rsidP="00154CB0">
      <w:pPr>
        <w:pStyle w:val="Style2"/>
      </w:pPr>
    </w:p>
    <w:p w14:paraId="58C5CEF3" w14:textId="77777777" w:rsidR="00621299" w:rsidRDefault="00621299" w:rsidP="00154CB0">
      <w:pPr>
        <w:pStyle w:val="Style2"/>
      </w:pPr>
    </w:p>
    <w:p w14:paraId="0313C680" w14:textId="77777777" w:rsidR="00373053" w:rsidRPr="000D2506" w:rsidRDefault="00373053" w:rsidP="00154CB0">
      <w:pPr>
        <w:pStyle w:val="Style2"/>
      </w:pPr>
      <w:r w:rsidRPr="000D2506">
        <w:lastRenderedPageBreak/>
        <w:t>Cats</w:t>
      </w:r>
      <w:bookmarkEnd w:id="84"/>
    </w:p>
    <w:p w14:paraId="28B2D24D" w14:textId="77777777" w:rsidR="00A51E8D" w:rsidRPr="000D2506" w:rsidRDefault="00A51E8D" w:rsidP="00373053">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Feral cats can become a problem in urban environments when pet owners give up responsibility for their pet, or when stray cats are left to breed unchecked.  In 1998, TAMU, which has one of the largest campuses in the US, was thought to have hundreds, if not several thousand, stray cats.  A volunteer group of students, staff, and faculty formed the group Aggie Feral Cat Alliance of Texas (AFCAT) to find ways to check the growing population.  AFCAT works to provide long-term management of feral cats by educating the campus an</w:t>
      </w:r>
      <w:r w:rsidR="00D4036F" w:rsidRPr="000D2506">
        <w:rPr>
          <w:rFonts w:ascii="Times New Roman" w:eastAsia="Times New Roman" w:hAnsi="Times New Roman" w:cs="Times New Roman"/>
          <w:sz w:val="24"/>
          <w:szCs w:val="24"/>
        </w:rPr>
        <w:t>d surrounding community, capturing cats, identifying</w:t>
      </w:r>
      <w:r w:rsidRPr="000D2506">
        <w:rPr>
          <w:rFonts w:ascii="Times New Roman" w:eastAsia="Times New Roman" w:hAnsi="Times New Roman" w:cs="Times New Roman"/>
          <w:sz w:val="24"/>
          <w:szCs w:val="24"/>
        </w:rPr>
        <w:t xml:space="preserve"> cats, test</w:t>
      </w:r>
      <w:r w:rsidR="00D4036F" w:rsidRPr="000D2506">
        <w:rPr>
          <w:rFonts w:ascii="Times New Roman" w:eastAsia="Times New Roman" w:hAnsi="Times New Roman" w:cs="Times New Roman"/>
          <w:sz w:val="24"/>
          <w:szCs w:val="24"/>
        </w:rPr>
        <w:t>ing</w:t>
      </w:r>
      <w:r w:rsidRPr="000D2506">
        <w:rPr>
          <w:rFonts w:ascii="Times New Roman" w:eastAsia="Times New Roman" w:hAnsi="Times New Roman" w:cs="Times New Roman"/>
          <w:sz w:val="24"/>
          <w:szCs w:val="24"/>
        </w:rPr>
        <w:t xml:space="preserve"> fo</w:t>
      </w:r>
      <w:r w:rsidR="00D4036F" w:rsidRPr="000D2506">
        <w:rPr>
          <w:rFonts w:ascii="Times New Roman" w:eastAsia="Times New Roman" w:hAnsi="Times New Roman" w:cs="Times New Roman"/>
          <w:sz w:val="24"/>
          <w:szCs w:val="24"/>
        </w:rPr>
        <w:t>r infectious diseases, vaccinating cats</w:t>
      </w:r>
      <w:r w:rsidRPr="000D2506">
        <w:rPr>
          <w:rFonts w:ascii="Times New Roman" w:eastAsia="Times New Roman" w:hAnsi="Times New Roman" w:cs="Times New Roman"/>
          <w:sz w:val="24"/>
          <w:szCs w:val="24"/>
        </w:rPr>
        <w:t>, and spay</w:t>
      </w:r>
      <w:r w:rsidR="00D4036F" w:rsidRPr="000D2506">
        <w:rPr>
          <w:rFonts w:ascii="Times New Roman" w:eastAsia="Times New Roman" w:hAnsi="Times New Roman" w:cs="Times New Roman"/>
          <w:sz w:val="24"/>
          <w:szCs w:val="24"/>
        </w:rPr>
        <w:t>ing</w:t>
      </w:r>
      <w:r w:rsidRPr="000D2506">
        <w:rPr>
          <w:rFonts w:ascii="Times New Roman" w:eastAsia="Times New Roman" w:hAnsi="Times New Roman" w:cs="Times New Roman"/>
          <w:sz w:val="24"/>
          <w:szCs w:val="24"/>
        </w:rPr>
        <w:t>/neuter</w:t>
      </w:r>
      <w:r w:rsidR="00D4036F" w:rsidRPr="000D2506">
        <w:rPr>
          <w:rFonts w:ascii="Times New Roman" w:eastAsia="Times New Roman" w:hAnsi="Times New Roman" w:cs="Times New Roman"/>
          <w:sz w:val="24"/>
          <w:szCs w:val="24"/>
        </w:rPr>
        <w:t xml:space="preserve">ing cats. </w:t>
      </w:r>
      <w:r w:rsidRPr="000D2506">
        <w:rPr>
          <w:rFonts w:ascii="Times New Roman" w:eastAsia="Times New Roman" w:hAnsi="Times New Roman" w:cs="Times New Roman"/>
          <w:sz w:val="24"/>
          <w:szCs w:val="24"/>
        </w:rPr>
        <w:t xml:space="preserve"> </w:t>
      </w:r>
      <w:r w:rsidR="00D4036F" w:rsidRPr="000D2506">
        <w:rPr>
          <w:rFonts w:ascii="Times New Roman" w:eastAsia="Times New Roman" w:hAnsi="Times New Roman" w:cs="Times New Roman"/>
          <w:sz w:val="24"/>
          <w:szCs w:val="24"/>
        </w:rPr>
        <w:t xml:space="preserve">AFCAT also works to </w:t>
      </w:r>
      <w:r w:rsidRPr="000D2506">
        <w:rPr>
          <w:rFonts w:ascii="Times New Roman" w:eastAsia="Times New Roman" w:hAnsi="Times New Roman" w:cs="Times New Roman"/>
          <w:sz w:val="24"/>
          <w:szCs w:val="24"/>
        </w:rPr>
        <w:t xml:space="preserve">connect cats that can be tamed with forever homes, and </w:t>
      </w:r>
      <w:r w:rsidR="00D4036F" w:rsidRPr="000D2506">
        <w:rPr>
          <w:rFonts w:ascii="Times New Roman" w:eastAsia="Times New Roman" w:hAnsi="Times New Roman" w:cs="Times New Roman"/>
          <w:sz w:val="24"/>
          <w:szCs w:val="24"/>
        </w:rPr>
        <w:t xml:space="preserve">to </w:t>
      </w:r>
      <w:r w:rsidRPr="000D2506">
        <w:rPr>
          <w:rFonts w:ascii="Times New Roman" w:eastAsia="Times New Roman" w:hAnsi="Times New Roman" w:cs="Times New Roman"/>
          <w:sz w:val="24"/>
          <w:szCs w:val="24"/>
        </w:rPr>
        <w:t>feed and observe the cats present on campus.  AFCAT is modeled after Stanford University’s cat control program, a</w:t>
      </w:r>
      <w:r w:rsidR="00D4036F" w:rsidRPr="000D2506">
        <w:rPr>
          <w:rFonts w:ascii="Times New Roman" w:eastAsia="Times New Roman" w:hAnsi="Times New Roman" w:cs="Times New Roman"/>
          <w:sz w:val="24"/>
          <w:szCs w:val="24"/>
        </w:rPr>
        <w:t>nd</w:t>
      </w:r>
      <w:r w:rsidRPr="000D2506">
        <w:rPr>
          <w:rFonts w:ascii="Times New Roman" w:eastAsia="Times New Roman" w:hAnsi="Times New Roman" w:cs="Times New Roman"/>
          <w:sz w:val="24"/>
          <w:szCs w:val="24"/>
        </w:rPr>
        <w:t xml:space="preserve"> believes that their efforts have decreased the campus cat population to approximately 115 cats, many of which are commonly encountered and well known in their respective areas.</w:t>
      </w:r>
    </w:p>
    <w:p w14:paraId="6F3A977C" w14:textId="77777777" w:rsidR="00373053" w:rsidRPr="000D2506" w:rsidRDefault="00373053" w:rsidP="00373053">
      <w:pPr>
        <w:spacing w:after="0" w:line="240" w:lineRule="auto"/>
        <w:rPr>
          <w:rFonts w:ascii="Times New Roman" w:eastAsia="Times New Roman" w:hAnsi="Times New Roman" w:cs="Times New Roman"/>
          <w:sz w:val="24"/>
          <w:szCs w:val="24"/>
          <w:u w:val="single"/>
        </w:rPr>
      </w:pPr>
    </w:p>
    <w:p w14:paraId="35D253C7" w14:textId="3C9BC1FA" w:rsidR="00A51E8D" w:rsidRPr="000D2506" w:rsidRDefault="00A51E8D" w:rsidP="00A51E8D">
      <w:pPr>
        <w:spacing w:after="24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Occasionally cats are found in a cage trap that has been set for a different pest, such as a skunk.  If cats are caught, AFCAT should be contacted to determine if they are available to take the cat for their monitoring purposes.  The AFCAT coordinator and the AFCAT head veterinarian are both located in the Veterinary School on campus.  They can be reached at 979-450-5467.  Their regular work hours are from 8am-5pm Monday through Friday.  If they cannot be reached, or are unable to remove/relocate the cat, University Police Department (UPD) should be contacted at 979-845-2345.  UPD then contacts Animal Control on behalf of SSC Structural Pest Control.  Once Animal Control has permission from UPD to be on campus, </w:t>
      </w:r>
      <w:r w:rsidR="004369D0">
        <w:rPr>
          <w:rFonts w:ascii="Times New Roman" w:eastAsia="Times New Roman" w:hAnsi="Times New Roman" w:cs="Times New Roman"/>
          <w:sz w:val="24"/>
          <w:szCs w:val="24"/>
        </w:rPr>
        <w:t>they will remove the cat if it</w:t>
      </w:r>
      <w:r w:rsidRPr="000D2506">
        <w:rPr>
          <w:rFonts w:ascii="Times New Roman" w:eastAsia="Times New Roman" w:hAnsi="Times New Roman" w:cs="Times New Roman"/>
          <w:sz w:val="24"/>
          <w:szCs w:val="24"/>
        </w:rPr>
        <w:t xml:space="preserve"> need</w:t>
      </w:r>
      <w:r w:rsidR="004369D0">
        <w:rPr>
          <w:rFonts w:ascii="Times New Roman" w:eastAsia="Times New Roman" w:hAnsi="Times New Roman" w:cs="Times New Roman"/>
          <w:sz w:val="24"/>
          <w:szCs w:val="24"/>
        </w:rPr>
        <w:t>s</w:t>
      </w:r>
      <w:r w:rsidRPr="000D2506">
        <w:rPr>
          <w:rFonts w:ascii="Times New Roman" w:eastAsia="Times New Roman" w:hAnsi="Times New Roman" w:cs="Times New Roman"/>
          <w:sz w:val="24"/>
          <w:szCs w:val="24"/>
        </w:rPr>
        <w:t xml:space="preserve"> to be relocated.  If the cat is </w:t>
      </w:r>
      <w:r w:rsidR="004369D0">
        <w:rPr>
          <w:rFonts w:ascii="Times New Roman" w:eastAsia="Times New Roman" w:hAnsi="Times New Roman" w:cs="Times New Roman"/>
          <w:sz w:val="24"/>
          <w:szCs w:val="24"/>
        </w:rPr>
        <w:t>in an area where it can</w:t>
      </w:r>
      <w:r w:rsidRPr="000D2506">
        <w:rPr>
          <w:rFonts w:ascii="Times New Roman" w:eastAsia="Times New Roman" w:hAnsi="Times New Roman" w:cs="Times New Roman"/>
          <w:sz w:val="24"/>
          <w:szCs w:val="24"/>
        </w:rPr>
        <w:t xml:space="preserve"> be re-released, the cat can just be let out of the cage</w:t>
      </w:r>
      <w:r w:rsidR="00100E9C">
        <w:rPr>
          <w:rFonts w:ascii="Times New Roman" w:eastAsia="Times New Roman" w:hAnsi="Times New Roman" w:cs="Times New Roman"/>
          <w:sz w:val="24"/>
          <w:szCs w:val="24"/>
          <w:vertAlign w:val="superscript"/>
        </w:rPr>
        <w:t>67</w:t>
      </w:r>
      <w:r w:rsidRPr="000D2506">
        <w:rPr>
          <w:rFonts w:ascii="Times New Roman" w:eastAsia="Times New Roman" w:hAnsi="Times New Roman" w:cs="Times New Roman"/>
          <w:sz w:val="24"/>
          <w:szCs w:val="24"/>
        </w:rPr>
        <w:t>.</w:t>
      </w:r>
    </w:p>
    <w:p w14:paraId="60E4CA24" w14:textId="77777777" w:rsidR="00A51E8D" w:rsidRPr="000D2506" w:rsidRDefault="00A51E8D" w:rsidP="00A51E8D">
      <w:pPr>
        <w:spacing w:after="24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All cats should be handled with care, particularly feral cats.  Cats are capable of transmitting diseases such as cat scratch fever, parasitic, protozoan, and fungal infections, and viral infections, such as rabies.</w:t>
      </w:r>
    </w:p>
    <w:p w14:paraId="442BA08B"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58BAC9B0"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10D852EF"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55F2672D"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4F6D06B5"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24A73408"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3D83EE6C"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095E8512"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0A23C33B"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1905710C"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00CE9F32"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11BDFFBB"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4108761C"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7CA7F8F5"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5306BCFF"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448D755A"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01DBDB0F" w14:textId="77777777" w:rsidR="001A2E02" w:rsidRPr="000D2506" w:rsidRDefault="001A2E02" w:rsidP="00373053">
      <w:pPr>
        <w:spacing w:after="0" w:line="240" w:lineRule="auto"/>
        <w:rPr>
          <w:rFonts w:ascii="Times New Roman" w:eastAsia="Times New Roman" w:hAnsi="Times New Roman" w:cs="Times New Roman"/>
          <w:b/>
          <w:sz w:val="24"/>
          <w:szCs w:val="24"/>
          <w:u w:val="single"/>
        </w:rPr>
      </w:pPr>
    </w:p>
    <w:p w14:paraId="73F1A1C2" w14:textId="77777777" w:rsidR="000A6961" w:rsidRDefault="000A6961" w:rsidP="00373053">
      <w:pPr>
        <w:spacing w:after="0" w:line="240" w:lineRule="auto"/>
        <w:rPr>
          <w:rFonts w:ascii="Times New Roman" w:eastAsia="Times New Roman" w:hAnsi="Times New Roman" w:cs="Times New Roman"/>
          <w:b/>
          <w:sz w:val="24"/>
          <w:szCs w:val="24"/>
          <w:u w:val="single"/>
        </w:rPr>
      </w:pPr>
    </w:p>
    <w:p w14:paraId="3C343EFA" w14:textId="77777777" w:rsidR="00373053" w:rsidRPr="000D2506" w:rsidRDefault="00373053" w:rsidP="00154CB0">
      <w:pPr>
        <w:pStyle w:val="Style2"/>
      </w:pPr>
      <w:bookmarkStart w:id="85" w:name="_Toc451498182"/>
      <w:r w:rsidRPr="000D2506">
        <w:lastRenderedPageBreak/>
        <w:t>Snakes</w:t>
      </w:r>
      <w:bookmarkEnd w:id="85"/>
    </w:p>
    <w:p w14:paraId="3B60DE87" w14:textId="77777777" w:rsidR="00373053" w:rsidRPr="000D2506" w:rsidRDefault="00A51E8D" w:rsidP="001A2E02">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sz w:val="24"/>
          <w:szCs w:val="24"/>
        </w:rPr>
        <w:t xml:space="preserve">There are few species of snakes in Texas that are considered poisonous.  Snakes are not a commonly encountered pest, but occasionally they can become a nuisance in the spring when the temperatures rise and snakes emerge from their dens.  They are most active in early morning, </w:t>
      </w:r>
      <w:r w:rsidR="00D4036F" w:rsidRPr="000D2506">
        <w:rPr>
          <w:rFonts w:ascii="Times New Roman" w:eastAsia="Times New Roman" w:hAnsi="Times New Roman" w:cs="Times New Roman"/>
          <w:sz w:val="24"/>
          <w:szCs w:val="24"/>
        </w:rPr>
        <w:t>late evening, and at night</w:t>
      </w:r>
      <w:r w:rsidRPr="000D2506">
        <w:rPr>
          <w:rFonts w:ascii="Times New Roman" w:eastAsia="Times New Roman" w:hAnsi="Times New Roman" w:cs="Times New Roman"/>
          <w:sz w:val="24"/>
          <w:szCs w:val="24"/>
        </w:rPr>
        <w:t>.  People can be frightened when they find shed skin of snakes, and become fearful of the presen</w:t>
      </w:r>
      <w:r w:rsidR="00D4036F" w:rsidRPr="000D2506">
        <w:rPr>
          <w:rFonts w:ascii="Times New Roman" w:eastAsia="Times New Roman" w:hAnsi="Times New Roman" w:cs="Times New Roman"/>
          <w:sz w:val="24"/>
          <w:szCs w:val="24"/>
        </w:rPr>
        <w:t>ce of snakes</w:t>
      </w:r>
      <w:r w:rsidRPr="000D2506">
        <w:rPr>
          <w:rFonts w:ascii="Times New Roman" w:eastAsia="Times New Roman" w:hAnsi="Times New Roman" w:cs="Times New Roman"/>
          <w:sz w:val="24"/>
          <w:szCs w:val="24"/>
        </w:rPr>
        <w:t>.  However, snakes are generally beneficial, nonpoisonous, reptiles that can help control rodent populations.  They rarely bite unless provoked or surprised.  Maintain your distance when in the presence of a snake, and wear sturdy boots when walking through tall grass in case you accidentally encounter one.</w:t>
      </w:r>
    </w:p>
    <w:p w14:paraId="0E45B57E" w14:textId="77777777" w:rsidR="001A2E02" w:rsidRPr="000D2506" w:rsidRDefault="001A2E02" w:rsidP="001A2E02">
      <w:pPr>
        <w:spacing w:after="0" w:line="240" w:lineRule="auto"/>
        <w:rPr>
          <w:rFonts w:ascii="Times New Roman" w:eastAsia="Times New Roman" w:hAnsi="Times New Roman" w:cs="Times New Roman"/>
          <w:b/>
          <w:sz w:val="24"/>
          <w:szCs w:val="24"/>
          <w:u w:val="single"/>
        </w:rPr>
      </w:pPr>
    </w:p>
    <w:p w14:paraId="23504B16" w14:textId="77777777" w:rsidR="00373053" w:rsidRPr="000D2506" w:rsidRDefault="00D4036F" w:rsidP="00373053">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Habitat Removal, Exclusion, Monitoring</w:t>
      </w:r>
    </w:p>
    <w:p w14:paraId="5A5D5A31" w14:textId="77777777" w:rsidR="00A51E8D" w:rsidRPr="000D2506" w:rsidRDefault="00A51E8D" w:rsidP="00373053">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Snakes find shelter in overgrown habitats, and are attracted to rodent populations, and cool, dark, damp, quiet areas of a building.  To eliminate their presence, remove standing rock, lumber, and brush piles, keep grass short, remove vegetation or trim it away from buildings, and control populations of rodents that may attract snakes to the area.  Seal entry points around plumbing, pipes, outlets, doors and windows to prevent snakes from entering buildings.  On the interior of a building, place glue boards near entrances and pipes to monitor potential snake movement.  Glue boards are also an effective means of tracking potential rodents or insect populations.  </w:t>
      </w:r>
    </w:p>
    <w:p w14:paraId="4A59E36A" w14:textId="77777777" w:rsidR="00373053" w:rsidRPr="000D2506" w:rsidRDefault="00373053" w:rsidP="00373053">
      <w:pPr>
        <w:spacing w:after="0" w:line="240" w:lineRule="auto"/>
        <w:rPr>
          <w:rFonts w:ascii="Times New Roman" w:eastAsia="Times New Roman" w:hAnsi="Times New Roman" w:cs="Times New Roman"/>
          <w:b/>
          <w:sz w:val="24"/>
          <w:szCs w:val="24"/>
          <w:u w:val="single"/>
        </w:rPr>
      </w:pPr>
    </w:p>
    <w:p w14:paraId="75763CA3" w14:textId="77777777" w:rsidR="009E6224" w:rsidRPr="000D2506" w:rsidRDefault="00D4036F" w:rsidP="009E6224">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Physical Removal</w:t>
      </w:r>
    </w:p>
    <w:p w14:paraId="54011EF7" w14:textId="77777777" w:rsidR="00A51E8D" w:rsidRPr="000D2506" w:rsidRDefault="00A51E8D" w:rsidP="009E6224">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If snakes enter a building, contact SSC Pest Control to remove the snake.  Snakes should be watched carefully, and at a distance to monitor their movement, and to prevent provoking the snake.  A Pest Control Technician will respond and remove the snake using approved equipment.  </w:t>
      </w:r>
    </w:p>
    <w:p w14:paraId="4A0DDD58" w14:textId="77777777" w:rsidR="00373053" w:rsidRPr="000D2506" w:rsidRDefault="00373053" w:rsidP="009E6224">
      <w:pPr>
        <w:spacing w:after="0" w:line="240" w:lineRule="auto"/>
        <w:rPr>
          <w:rFonts w:ascii="Times New Roman" w:eastAsia="Times New Roman" w:hAnsi="Times New Roman" w:cs="Times New Roman"/>
          <w:b/>
          <w:sz w:val="24"/>
          <w:szCs w:val="24"/>
          <w:u w:val="single"/>
        </w:rPr>
      </w:pPr>
    </w:p>
    <w:p w14:paraId="10F15D3A" w14:textId="77777777" w:rsidR="00D4036F" w:rsidRPr="000D2506" w:rsidRDefault="00D4036F" w:rsidP="00D4036F">
      <w:pPr>
        <w:spacing w:after="0" w:line="240" w:lineRule="auto"/>
        <w:rPr>
          <w:rFonts w:ascii="Times New Roman" w:eastAsia="Times New Roman" w:hAnsi="Times New Roman" w:cs="Times New Roman"/>
          <w:b/>
          <w:sz w:val="24"/>
          <w:szCs w:val="24"/>
          <w:u w:val="single"/>
        </w:rPr>
      </w:pPr>
      <w:r w:rsidRPr="000D2506">
        <w:rPr>
          <w:rFonts w:ascii="Times New Roman" w:eastAsia="Times New Roman" w:hAnsi="Times New Roman" w:cs="Times New Roman"/>
          <w:b/>
          <w:sz w:val="24"/>
          <w:szCs w:val="24"/>
          <w:u w:val="single"/>
        </w:rPr>
        <w:t>Repellents</w:t>
      </w:r>
    </w:p>
    <w:p w14:paraId="16922EE6" w14:textId="77777777" w:rsidR="00A51E8D" w:rsidRPr="000D2506" w:rsidRDefault="00A51E8D" w:rsidP="00D4036F">
      <w:pPr>
        <w:spacing w:after="0" w:line="240" w:lineRule="auto"/>
        <w:rPr>
          <w:rFonts w:ascii="Times New Roman" w:eastAsia="Times New Roman" w:hAnsi="Times New Roman" w:cs="Times New Roman"/>
          <w:sz w:val="24"/>
          <w:szCs w:val="24"/>
        </w:rPr>
      </w:pPr>
      <w:r w:rsidRPr="000D2506">
        <w:rPr>
          <w:rFonts w:ascii="Times New Roman" w:eastAsia="Times New Roman" w:hAnsi="Times New Roman" w:cs="Times New Roman"/>
          <w:sz w:val="24"/>
          <w:szCs w:val="24"/>
        </w:rPr>
        <w:t xml:space="preserve">Chemical control is not registered against snakes except in the form of repellents.  All repellents should be used in accordance with the label.   </w:t>
      </w:r>
    </w:p>
    <w:p w14:paraId="011DE335" w14:textId="77777777" w:rsidR="00763411" w:rsidRPr="000D2506" w:rsidRDefault="00763411" w:rsidP="00763411">
      <w:pPr>
        <w:spacing w:after="0" w:line="240" w:lineRule="auto"/>
        <w:rPr>
          <w:rFonts w:ascii="Times New Roman" w:eastAsia="Times New Roman" w:hAnsi="Times New Roman" w:cs="Times New Roman"/>
          <w:sz w:val="24"/>
          <w:szCs w:val="24"/>
        </w:rPr>
      </w:pPr>
    </w:p>
    <w:p w14:paraId="72A21DD3"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505F22FC"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6CCE022C"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36365004"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5CA87102"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45044579"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4FEA1470"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621EF297"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584D65E4"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2C4AD045"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4D24A4E2"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11D64653"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645497EC"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1C55144D"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06F8801A"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06572CC8"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595DA522" w14:textId="77777777" w:rsidR="001A2E02" w:rsidRPr="000D2506" w:rsidRDefault="001A2E02" w:rsidP="00763411">
      <w:pPr>
        <w:spacing w:after="0" w:line="240" w:lineRule="auto"/>
        <w:jc w:val="center"/>
        <w:rPr>
          <w:rFonts w:ascii="Times New Roman" w:eastAsia="Times New Roman" w:hAnsi="Times New Roman" w:cs="Times New Roman"/>
          <w:b/>
          <w:bCs/>
          <w:color w:val="000000"/>
          <w:sz w:val="24"/>
          <w:szCs w:val="24"/>
          <w:u w:val="single"/>
        </w:rPr>
      </w:pPr>
    </w:p>
    <w:p w14:paraId="17D78BDC" w14:textId="77777777" w:rsidR="000A6961" w:rsidRDefault="000A6961" w:rsidP="000A6961">
      <w:pPr>
        <w:spacing w:after="0" w:line="240" w:lineRule="auto"/>
        <w:rPr>
          <w:rFonts w:ascii="Times New Roman" w:eastAsia="Times New Roman" w:hAnsi="Times New Roman" w:cs="Times New Roman"/>
          <w:b/>
          <w:bCs/>
          <w:color w:val="000000"/>
          <w:sz w:val="24"/>
          <w:szCs w:val="24"/>
          <w:u w:val="single"/>
        </w:rPr>
      </w:pPr>
    </w:p>
    <w:p w14:paraId="226E36E7" w14:textId="5BD81E05" w:rsidR="00C34E9C" w:rsidRPr="000D2506" w:rsidRDefault="00763411" w:rsidP="004C7049">
      <w:pPr>
        <w:pStyle w:val="Style1"/>
      </w:pPr>
      <w:bookmarkStart w:id="86" w:name="_Toc451498183"/>
      <w:r w:rsidRPr="000D2506">
        <w:lastRenderedPageBreak/>
        <w:t>References</w:t>
      </w:r>
      <w:bookmarkEnd w:id="86"/>
    </w:p>
    <w:p w14:paraId="02A089F8"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Willis, E.R., and Lewis N. 1957. The Longevity of Starved Cockroaches. </w:t>
      </w:r>
      <w:r w:rsidRPr="00FF5124">
        <w:rPr>
          <w:rFonts w:ascii="Times New Roman" w:hAnsi="Times New Roman" w:cs="Times New Roman"/>
          <w:i/>
          <w:sz w:val="24"/>
          <w:szCs w:val="24"/>
        </w:rPr>
        <w:t>Journal of Economic Entomology</w:t>
      </w:r>
      <w:r w:rsidRPr="00FF5124">
        <w:rPr>
          <w:rFonts w:ascii="Times New Roman" w:hAnsi="Times New Roman" w:cs="Times New Roman"/>
          <w:sz w:val="24"/>
          <w:szCs w:val="24"/>
        </w:rPr>
        <w:t xml:space="preserve">. 50(4):438-440. </w:t>
      </w:r>
    </w:p>
    <w:p w14:paraId="63D99874"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2DBA7E2C"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Bryant-Stephens, T. 2009. Asthma disparities in urban environments.  </w:t>
      </w:r>
      <w:r w:rsidRPr="00FF5124">
        <w:rPr>
          <w:rFonts w:ascii="Times New Roman" w:hAnsi="Times New Roman" w:cs="Times New Roman"/>
          <w:i/>
          <w:sz w:val="24"/>
          <w:szCs w:val="24"/>
        </w:rPr>
        <w:t>Journal of Allergy and Clinical Immunology</w:t>
      </w:r>
      <w:r w:rsidRPr="00FF5124">
        <w:rPr>
          <w:rFonts w:ascii="Times New Roman" w:hAnsi="Times New Roman" w:cs="Times New Roman"/>
          <w:sz w:val="24"/>
          <w:szCs w:val="24"/>
        </w:rPr>
        <w:t>. 123(6):1199-1206.</w:t>
      </w:r>
    </w:p>
    <w:p w14:paraId="66873B45" w14:textId="77777777" w:rsidR="00100E9C" w:rsidRPr="00FF5124" w:rsidRDefault="00100E9C" w:rsidP="00100E9C">
      <w:pPr>
        <w:spacing w:after="0" w:line="240" w:lineRule="auto"/>
        <w:rPr>
          <w:rFonts w:ascii="Times New Roman" w:hAnsi="Times New Roman" w:cs="Times New Roman"/>
          <w:sz w:val="24"/>
          <w:szCs w:val="24"/>
        </w:rPr>
      </w:pPr>
    </w:p>
    <w:p w14:paraId="6CF9A55F"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Arbes</w:t>
      </w:r>
      <w:proofErr w:type="spellEnd"/>
      <w:r w:rsidRPr="00FF5124">
        <w:rPr>
          <w:rFonts w:ascii="Times New Roman" w:hAnsi="Times New Roman" w:cs="Times New Roman"/>
          <w:sz w:val="24"/>
          <w:szCs w:val="24"/>
        </w:rPr>
        <w:t xml:space="preserve">, S. J., Sever, M., Mehta, J., Gore, C. J., Schal, C., Vaughn, B., Mitchell, H., </w:t>
      </w:r>
      <w:proofErr w:type="spellStart"/>
      <w:r w:rsidRPr="00FF5124">
        <w:rPr>
          <w:rFonts w:ascii="Times New Roman" w:hAnsi="Times New Roman" w:cs="Times New Roman"/>
          <w:sz w:val="24"/>
          <w:szCs w:val="24"/>
        </w:rPr>
        <w:t>Zeldin</w:t>
      </w:r>
      <w:proofErr w:type="spellEnd"/>
      <w:r w:rsidRPr="00FF5124">
        <w:rPr>
          <w:rFonts w:ascii="Times New Roman" w:hAnsi="Times New Roman" w:cs="Times New Roman"/>
          <w:sz w:val="24"/>
          <w:szCs w:val="24"/>
        </w:rPr>
        <w:t>, D. C. 2004. Abatement of cockroach allergens (</w:t>
      </w:r>
      <w:proofErr w:type="spellStart"/>
      <w:r w:rsidRPr="00FF5124">
        <w:rPr>
          <w:rFonts w:ascii="Times New Roman" w:hAnsi="Times New Roman" w:cs="Times New Roman"/>
          <w:sz w:val="24"/>
          <w:szCs w:val="24"/>
        </w:rPr>
        <w:t>Bla</w:t>
      </w:r>
      <w:proofErr w:type="spellEnd"/>
      <w:r w:rsidRPr="00FF5124">
        <w:rPr>
          <w:rFonts w:ascii="Times New Roman" w:hAnsi="Times New Roman" w:cs="Times New Roman"/>
          <w:sz w:val="24"/>
          <w:szCs w:val="24"/>
        </w:rPr>
        <w:t xml:space="preserve"> g 1 and </w:t>
      </w:r>
      <w:proofErr w:type="spellStart"/>
      <w:r w:rsidRPr="00FF5124">
        <w:rPr>
          <w:rFonts w:ascii="Times New Roman" w:hAnsi="Times New Roman" w:cs="Times New Roman"/>
          <w:sz w:val="24"/>
          <w:szCs w:val="24"/>
        </w:rPr>
        <w:t>Bla</w:t>
      </w:r>
      <w:proofErr w:type="spellEnd"/>
      <w:r w:rsidRPr="00FF5124">
        <w:rPr>
          <w:rFonts w:ascii="Times New Roman" w:hAnsi="Times New Roman" w:cs="Times New Roman"/>
          <w:sz w:val="24"/>
          <w:szCs w:val="24"/>
        </w:rPr>
        <w:t xml:space="preserve"> g 2) in low-income, urban housing: Month 12 continuation results</w:t>
      </w:r>
      <w:r w:rsidRPr="00FF5124">
        <w:rPr>
          <w:rFonts w:ascii="Times New Roman" w:hAnsi="Times New Roman" w:cs="Times New Roman"/>
          <w:i/>
          <w:sz w:val="24"/>
          <w:szCs w:val="24"/>
        </w:rPr>
        <w:t>. Journal of Allergy and Clinical Immunology</w:t>
      </w:r>
      <w:r w:rsidRPr="00FF5124">
        <w:rPr>
          <w:rFonts w:ascii="Times New Roman" w:hAnsi="Times New Roman" w:cs="Times New Roman"/>
          <w:sz w:val="24"/>
          <w:szCs w:val="24"/>
        </w:rPr>
        <w:t>. 113:109-114.</w:t>
      </w:r>
    </w:p>
    <w:p w14:paraId="404A2F83"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790D941F" w14:textId="77777777" w:rsidR="00100E9C" w:rsidRPr="00FF5124" w:rsidRDefault="00100E9C" w:rsidP="00100E9C">
      <w:pPr>
        <w:pStyle w:val="ListParagraph"/>
        <w:numPr>
          <w:ilvl w:val="0"/>
          <w:numId w:val="166"/>
        </w:numPr>
        <w:spacing w:after="0" w:line="240" w:lineRule="auto"/>
        <w:rPr>
          <w:rStyle w:val="Hyperlink"/>
          <w:rFonts w:ascii="Times New Roman" w:hAnsi="Times New Roman" w:cs="Times New Roman"/>
          <w:sz w:val="24"/>
          <w:szCs w:val="24"/>
        </w:rPr>
      </w:pPr>
      <w:r w:rsidRPr="00FF5124">
        <w:rPr>
          <w:rFonts w:ascii="Times New Roman" w:hAnsi="Times New Roman" w:cs="Times New Roman"/>
          <w:sz w:val="24"/>
          <w:szCs w:val="24"/>
        </w:rPr>
        <w:t xml:space="preserve">Bell, W. J., Parsons, C., &amp; </w:t>
      </w:r>
      <w:proofErr w:type="spellStart"/>
      <w:r w:rsidRPr="00FF5124">
        <w:rPr>
          <w:rFonts w:ascii="Times New Roman" w:hAnsi="Times New Roman" w:cs="Times New Roman"/>
          <w:sz w:val="24"/>
          <w:szCs w:val="24"/>
        </w:rPr>
        <w:t>Martinko</w:t>
      </w:r>
      <w:proofErr w:type="spellEnd"/>
      <w:r w:rsidRPr="00FF5124">
        <w:rPr>
          <w:rFonts w:ascii="Times New Roman" w:hAnsi="Times New Roman" w:cs="Times New Roman"/>
          <w:sz w:val="24"/>
          <w:szCs w:val="24"/>
        </w:rPr>
        <w:t>, E. A. (1972). Cockroach Aggregation Pheromones: Analysis of Aggregation Tendency and Species Specificity (</w:t>
      </w:r>
      <w:proofErr w:type="spellStart"/>
      <w:r w:rsidRPr="00FF5124">
        <w:rPr>
          <w:rFonts w:ascii="Times New Roman" w:hAnsi="Times New Roman" w:cs="Times New Roman"/>
          <w:sz w:val="24"/>
          <w:szCs w:val="24"/>
        </w:rPr>
        <w:t>Orthoptera</w:t>
      </w:r>
      <w:proofErr w:type="spellEnd"/>
      <w:r w:rsidRPr="00FF5124">
        <w:rPr>
          <w:rFonts w:ascii="Times New Roman" w:hAnsi="Times New Roman" w:cs="Times New Roman"/>
          <w:sz w:val="24"/>
          <w:szCs w:val="24"/>
        </w:rPr>
        <w:t xml:space="preserve">: </w:t>
      </w:r>
      <w:proofErr w:type="spellStart"/>
      <w:r w:rsidRPr="00FF5124">
        <w:rPr>
          <w:rFonts w:ascii="Times New Roman" w:hAnsi="Times New Roman" w:cs="Times New Roman"/>
          <w:sz w:val="24"/>
          <w:szCs w:val="24"/>
        </w:rPr>
        <w:t>Blattidae</w:t>
      </w:r>
      <w:proofErr w:type="spellEnd"/>
      <w:r w:rsidRPr="00FF5124">
        <w:rPr>
          <w:rFonts w:ascii="Times New Roman" w:hAnsi="Times New Roman" w:cs="Times New Roman"/>
          <w:sz w:val="24"/>
          <w:szCs w:val="24"/>
        </w:rPr>
        <w:t xml:space="preserve">). </w:t>
      </w:r>
      <w:r w:rsidRPr="00FF5124">
        <w:rPr>
          <w:rFonts w:ascii="Times New Roman" w:hAnsi="Times New Roman" w:cs="Times New Roman"/>
          <w:i/>
          <w:sz w:val="24"/>
          <w:szCs w:val="24"/>
        </w:rPr>
        <w:t>Journal of the Kansas Entomological Society</w:t>
      </w:r>
      <w:r w:rsidRPr="00FF5124">
        <w:rPr>
          <w:rFonts w:ascii="Times New Roman" w:hAnsi="Times New Roman" w:cs="Times New Roman"/>
          <w:sz w:val="24"/>
          <w:szCs w:val="24"/>
        </w:rPr>
        <w:t xml:space="preserve">. 45(4):414–421. Retrieved from </w:t>
      </w:r>
      <w:hyperlink r:id="rId12" w:history="1">
        <w:r w:rsidRPr="00FF5124">
          <w:rPr>
            <w:rStyle w:val="Hyperlink"/>
            <w:rFonts w:ascii="Times New Roman" w:hAnsi="Times New Roman" w:cs="Times New Roman"/>
            <w:sz w:val="24"/>
            <w:szCs w:val="24"/>
          </w:rPr>
          <w:t>http://www.jstor.org/stable/25082520</w:t>
        </w:r>
      </w:hyperlink>
    </w:p>
    <w:p w14:paraId="18F859CF" w14:textId="77777777" w:rsidR="00100E9C" w:rsidRPr="00FF5124" w:rsidRDefault="00100E9C" w:rsidP="00100E9C">
      <w:pPr>
        <w:spacing w:after="0" w:line="240" w:lineRule="auto"/>
        <w:rPr>
          <w:rFonts w:ascii="Times New Roman" w:hAnsi="Times New Roman" w:cs="Times New Roman"/>
          <w:sz w:val="24"/>
          <w:szCs w:val="24"/>
        </w:rPr>
      </w:pPr>
    </w:p>
    <w:p w14:paraId="0A9A06EF"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Buczkowski</w:t>
      </w:r>
      <w:proofErr w:type="spellEnd"/>
      <w:r w:rsidRPr="00FF5124">
        <w:rPr>
          <w:rFonts w:ascii="Times New Roman" w:hAnsi="Times New Roman" w:cs="Times New Roman"/>
          <w:sz w:val="24"/>
          <w:szCs w:val="24"/>
        </w:rPr>
        <w:t xml:space="preserve">, G., Scherer, C.W., Bennett, G.W.  2008.  Horizontal Transfer of Bait in the German </w:t>
      </w:r>
      <w:proofErr w:type="gramStart"/>
      <w:r w:rsidRPr="00FF5124">
        <w:rPr>
          <w:rFonts w:ascii="Times New Roman" w:hAnsi="Times New Roman" w:cs="Times New Roman"/>
          <w:sz w:val="24"/>
          <w:szCs w:val="24"/>
        </w:rPr>
        <w:t>Cockroach</w:t>
      </w:r>
      <w:proofErr w:type="gramEnd"/>
      <w:r w:rsidRPr="00FF5124">
        <w:rPr>
          <w:rFonts w:ascii="Times New Roman" w:hAnsi="Times New Roman" w:cs="Times New Roman"/>
          <w:sz w:val="24"/>
          <w:szCs w:val="24"/>
        </w:rPr>
        <w:t xml:space="preserve">: </w:t>
      </w:r>
      <w:proofErr w:type="spellStart"/>
      <w:r w:rsidRPr="00FF5124">
        <w:rPr>
          <w:rFonts w:ascii="Times New Roman" w:hAnsi="Times New Roman" w:cs="Times New Roman"/>
          <w:sz w:val="24"/>
          <w:szCs w:val="24"/>
        </w:rPr>
        <w:t>Indoxacarb</w:t>
      </w:r>
      <w:proofErr w:type="spellEnd"/>
      <w:r w:rsidRPr="00FF5124">
        <w:rPr>
          <w:rFonts w:ascii="Times New Roman" w:hAnsi="Times New Roman" w:cs="Times New Roman"/>
          <w:sz w:val="24"/>
          <w:szCs w:val="24"/>
        </w:rPr>
        <w:t xml:space="preserve"> Causes Secondary and Tertiary Mortality</w:t>
      </w:r>
      <w:r w:rsidRPr="00FF5124">
        <w:rPr>
          <w:rFonts w:ascii="Times New Roman" w:hAnsi="Times New Roman" w:cs="Times New Roman"/>
          <w:i/>
          <w:sz w:val="24"/>
          <w:szCs w:val="24"/>
        </w:rPr>
        <w:t xml:space="preserve">.  J. Econ. </w:t>
      </w:r>
      <w:proofErr w:type="spellStart"/>
      <w:r w:rsidRPr="00FF5124">
        <w:rPr>
          <w:rFonts w:ascii="Times New Roman" w:hAnsi="Times New Roman" w:cs="Times New Roman"/>
          <w:i/>
          <w:sz w:val="24"/>
          <w:szCs w:val="24"/>
        </w:rPr>
        <w:t>Entomol</w:t>
      </w:r>
      <w:proofErr w:type="spellEnd"/>
      <w:r w:rsidRPr="00FF5124">
        <w:rPr>
          <w:rFonts w:ascii="Times New Roman" w:hAnsi="Times New Roman" w:cs="Times New Roman"/>
          <w:sz w:val="24"/>
          <w:szCs w:val="24"/>
        </w:rPr>
        <w:t>. 101(3):894-901.</w:t>
      </w:r>
    </w:p>
    <w:p w14:paraId="5208C328"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3533C88C"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Peeters</w:t>
      </w:r>
      <w:proofErr w:type="spellEnd"/>
      <w:r w:rsidRPr="00FF5124">
        <w:rPr>
          <w:rFonts w:ascii="Times New Roman" w:hAnsi="Times New Roman" w:cs="Times New Roman"/>
          <w:sz w:val="24"/>
          <w:szCs w:val="24"/>
        </w:rPr>
        <w:t xml:space="preserve">, C. and Ito, F. 2001.  Colony Dispersal and the Evolution of Queen Morphology in Social Hymenoptera.  </w:t>
      </w:r>
      <w:r w:rsidRPr="00FF5124">
        <w:rPr>
          <w:rFonts w:ascii="Times New Roman" w:hAnsi="Times New Roman" w:cs="Times New Roman"/>
          <w:i/>
          <w:sz w:val="24"/>
          <w:szCs w:val="24"/>
        </w:rPr>
        <w:t xml:space="preserve">Ann. Rev. of </w:t>
      </w:r>
      <w:proofErr w:type="spellStart"/>
      <w:r w:rsidRPr="00FF5124">
        <w:rPr>
          <w:rFonts w:ascii="Times New Roman" w:hAnsi="Times New Roman" w:cs="Times New Roman"/>
          <w:i/>
          <w:sz w:val="24"/>
          <w:szCs w:val="24"/>
        </w:rPr>
        <w:t>Entomol</w:t>
      </w:r>
      <w:proofErr w:type="spellEnd"/>
      <w:r w:rsidRPr="00FF5124">
        <w:rPr>
          <w:rFonts w:ascii="Times New Roman" w:hAnsi="Times New Roman" w:cs="Times New Roman"/>
          <w:sz w:val="24"/>
          <w:szCs w:val="24"/>
        </w:rPr>
        <w:t>.  46:601-630.</w:t>
      </w:r>
    </w:p>
    <w:p w14:paraId="1EA175BC" w14:textId="77777777" w:rsidR="00100E9C" w:rsidRPr="00FF5124" w:rsidRDefault="00100E9C" w:rsidP="00100E9C">
      <w:pPr>
        <w:spacing w:after="0" w:line="240" w:lineRule="auto"/>
        <w:rPr>
          <w:rFonts w:ascii="Times New Roman" w:hAnsi="Times New Roman" w:cs="Times New Roman"/>
          <w:sz w:val="24"/>
          <w:szCs w:val="24"/>
        </w:rPr>
      </w:pPr>
    </w:p>
    <w:p w14:paraId="332E5CBA" w14:textId="77777777" w:rsidR="00100E9C" w:rsidRPr="00FF5124" w:rsidRDefault="009516A5" w:rsidP="00100E9C">
      <w:pPr>
        <w:pStyle w:val="ListParagraph"/>
        <w:numPr>
          <w:ilvl w:val="0"/>
          <w:numId w:val="166"/>
        </w:numPr>
        <w:spacing w:after="0" w:line="240" w:lineRule="auto"/>
        <w:rPr>
          <w:rStyle w:val="Hyperlink"/>
          <w:rFonts w:ascii="Times New Roman" w:hAnsi="Times New Roman" w:cs="Times New Roman"/>
          <w:sz w:val="24"/>
          <w:szCs w:val="24"/>
        </w:rPr>
      </w:pPr>
      <w:hyperlink r:id="rId13" w:history="1">
        <w:r w:rsidR="00100E9C" w:rsidRPr="00FF5124">
          <w:rPr>
            <w:rStyle w:val="Hyperlink"/>
            <w:rFonts w:ascii="Times New Roman" w:hAnsi="Times New Roman" w:cs="Times New Roman"/>
            <w:sz w:val="24"/>
            <w:szCs w:val="24"/>
          </w:rPr>
          <w:t>http://nsdl.niscair.res.in/123456789/457</w:t>
        </w:r>
      </w:hyperlink>
    </w:p>
    <w:p w14:paraId="14A82497" w14:textId="77777777" w:rsidR="00100E9C" w:rsidRPr="00FF5124" w:rsidRDefault="00100E9C" w:rsidP="00100E9C">
      <w:pPr>
        <w:pStyle w:val="ListParagraph"/>
        <w:spacing w:after="0" w:line="240" w:lineRule="auto"/>
        <w:rPr>
          <w:rStyle w:val="Hyperlink"/>
          <w:rFonts w:ascii="Times New Roman" w:hAnsi="Times New Roman" w:cs="Times New Roman"/>
          <w:sz w:val="24"/>
          <w:szCs w:val="24"/>
        </w:rPr>
      </w:pPr>
    </w:p>
    <w:p w14:paraId="1190603E" w14:textId="77777777" w:rsidR="00100E9C" w:rsidRPr="00621299" w:rsidRDefault="00100E9C" w:rsidP="00100E9C">
      <w:pPr>
        <w:pStyle w:val="ListParagraph"/>
        <w:numPr>
          <w:ilvl w:val="0"/>
          <w:numId w:val="166"/>
        </w:numPr>
        <w:spacing w:after="0" w:line="240" w:lineRule="auto"/>
        <w:rPr>
          <w:rStyle w:val="Hyperlink"/>
          <w:rFonts w:ascii="Times New Roman" w:hAnsi="Times New Roman" w:cs="Times New Roman"/>
          <w:color w:val="auto"/>
          <w:sz w:val="24"/>
          <w:szCs w:val="24"/>
          <w:u w:val="none"/>
        </w:rPr>
      </w:pPr>
      <w:r w:rsidRPr="00621299">
        <w:rPr>
          <w:rStyle w:val="Hyperlink"/>
          <w:rFonts w:ascii="Times New Roman" w:hAnsi="Times New Roman" w:cs="Times New Roman"/>
          <w:color w:val="auto"/>
          <w:sz w:val="24"/>
          <w:szCs w:val="24"/>
          <w:u w:val="none"/>
        </w:rPr>
        <w:t xml:space="preserve">Stein, M.B., </w:t>
      </w:r>
      <w:proofErr w:type="spellStart"/>
      <w:r w:rsidRPr="00621299">
        <w:rPr>
          <w:rStyle w:val="Hyperlink"/>
          <w:rFonts w:ascii="Times New Roman" w:hAnsi="Times New Roman" w:cs="Times New Roman"/>
          <w:color w:val="auto"/>
          <w:sz w:val="24"/>
          <w:szCs w:val="24"/>
          <w:u w:val="none"/>
        </w:rPr>
        <w:t>Thorvilson</w:t>
      </w:r>
      <w:proofErr w:type="spellEnd"/>
      <w:r w:rsidRPr="00621299">
        <w:rPr>
          <w:rStyle w:val="Hyperlink"/>
          <w:rFonts w:ascii="Times New Roman" w:hAnsi="Times New Roman" w:cs="Times New Roman"/>
          <w:color w:val="auto"/>
          <w:sz w:val="24"/>
          <w:szCs w:val="24"/>
          <w:u w:val="none"/>
        </w:rPr>
        <w:t xml:space="preserve">, H.G., Johnson, J.W. 1990.  Seasonal Changes in Bait Preference by Red Imported Fire Ant, </w:t>
      </w:r>
      <w:proofErr w:type="spellStart"/>
      <w:r w:rsidRPr="00621299">
        <w:rPr>
          <w:rStyle w:val="Hyperlink"/>
          <w:rFonts w:ascii="Times New Roman" w:hAnsi="Times New Roman" w:cs="Times New Roman"/>
          <w:i/>
          <w:color w:val="auto"/>
          <w:sz w:val="24"/>
          <w:szCs w:val="24"/>
          <w:u w:val="none"/>
        </w:rPr>
        <w:t>Solenopsis</w:t>
      </w:r>
      <w:proofErr w:type="spellEnd"/>
      <w:r w:rsidRPr="00621299">
        <w:rPr>
          <w:rStyle w:val="Hyperlink"/>
          <w:rFonts w:ascii="Times New Roman" w:hAnsi="Times New Roman" w:cs="Times New Roman"/>
          <w:i/>
          <w:color w:val="auto"/>
          <w:sz w:val="24"/>
          <w:szCs w:val="24"/>
          <w:u w:val="none"/>
        </w:rPr>
        <w:t xml:space="preserve"> </w:t>
      </w:r>
      <w:proofErr w:type="spellStart"/>
      <w:r w:rsidRPr="00621299">
        <w:rPr>
          <w:rStyle w:val="Hyperlink"/>
          <w:rFonts w:ascii="Times New Roman" w:hAnsi="Times New Roman" w:cs="Times New Roman"/>
          <w:i/>
          <w:color w:val="auto"/>
          <w:sz w:val="24"/>
          <w:szCs w:val="24"/>
          <w:u w:val="none"/>
        </w:rPr>
        <w:t>invicta</w:t>
      </w:r>
      <w:proofErr w:type="spellEnd"/>
      <w:r w:rsidRPr="00621299">
        <w:rPr>
          <w:rStyle w:val="Hyperlink"/>
          <w:rFonts w:ascii="Times New Roman" w:hAnsi="Times New Roman" w:cs="Times New Roman"/>
          <w:color w:val="auto"/>
          <w:sz w:val="24"/>
          <w:szCs w:val="24"/>
          <w:u w:val="none"/>
        </w:rPr>
        <w:t xml:space="preserve"> (Hymenoptera: </w:t>
      </w:r>
      <w:proofErr w:type="spellStart"/>
      <w:r w:rsidRPr="00621299">
        <w:rPr>
          <w:rStyle w:val="Hyperlink"/>
          <w:rFonts w:ascii="Times New Roman" w:hAnsi="Times New Roman" w:cs="Times New Roman"/>
          <w:color w:val="auto"/>
          <w:sz w:val="24"/>
          <w:szCs w:val="24"/>
          <w:u w:val="none"/>
        </w:rPr>
        <w:t>Formicidae</w:t>
      </w:r>
      <w:proofErr w:type="spellEnd"/>
      <w:r w:rsidRPr="00621299">
        <w:rPr>
          <w:rStyle w:val="Hyperlink"/>
          <w:rFonts w:ascii="Times New Roman" w:hAnsi="Times New Roman" w:cs="Times New Roman"/>
          <w:color w:val="auto"/>
          <w:sz w:val="24"/>
          <w:szCs w:val="24"/>
          <w:u w:val="none"/>
        </w:rPr>
        <w:t>).  Florida Entomologist. 73(1):117-123.</w:t>
      </w:r>
    </w:p>
    <w:p w14:paraId="6AC8E484" w14:textId="77777777" w:rsidR="00100E9C" w:rsidRPr="00621299" w:rsidRDefault="00100E9C" w:rsidP="00100E9C">
      <w:pPr>
        <w:spacing w:after="0" w:line="240" w:lineRule="auto"/>
        <w:rPr>
          <w:rStyle w:val="Hyperlink"/>
          <w:rFonts w:ascii="Times New Roman" w:hAnsi="Times New Roman" w:cs="Times New Roman"/>
          <w:color w:val="auto"/>
          <w:sz w:val="24"/>
          <w:szCs w:val="24"/>
        </w:rPr>
      </w:pPr>
    </w:p>
    <w:p w14:paraId="37F38C6C" w14:textId="77777777" w:rsidR="00100E9C" w:rsidRPr="00621299" w:rsidRDefault="00100E9C" w:rsidP="00100E9C">
      <w:pPr>
        <w:pStyle w:val="ListParagraph"/>
        <w:numPr>
          <w:ilvl w:val="0"/>
          <w:numId w:val="166"/>
        </w:numPr>
        <w:spacing w:after="0" w:line="240" w:lineRule="auto"/>
        <w:rPr>
          <w:rStyle w:val="Hyperlink"/>
          <w:rFonts w:ascii="Times New Roman" w:hAnsi="Times New Roman" w:cs="Times New Roman"/>
          <w:color w:val="auto"/>
          <w:sz w:val="24"/>
          <w:szCs w:val="24"/>
          <w:u w:val="none"/>
        </w:rPr>
      </w:pPr>
      <w:r w:rsidRPr="00621299">
        <w:rPr>
          <w:rStyle w:val="Hyperlink"/>
          <w:rFonts w:ascii="Times New Roman" w:hAnsi="Times New Roman" w:cs="Times New Roman"/>
          <w:color w:val="auto"/>
          <w:sz w:val="24"/>
          <w:szCs w:val="24"/>
          <w:u w:val="none"/>
        </w:rPr>
        <w:t xml:space="preserve">Abbott, K.L., Green, P.T., O’Dowd, D.J. 2014. Seasonal shifts in macronutrient preferences in </w:t>
      </w:r>
      <w:proofErr w:type="spellStart"/>
      <w:r w:rsidRPr="00621299">
        <w:rPr>
          <w:rStyle w:val="Hyperlink"/>
          <w:rFonts w:ascii="Times New Roman" w:hAnsi="Times New Roman" w:cs="Times New Roman"/>
          <w:color w:val="auto"/>
          <w:sz w:val="24"/>
          <w:szCs w:val="24"/>
          <w:u w:val="none"/>
        </w:rPr>
        <w:t>supercolonies</w:t>
      </w:r>
      <w:proofErr w:type="spellEnd"/>
      <w:r w:rsidRPr="00621299">
        <w:rPr>
          <w:rStyle w:val="Hyperlink"/>
          <w:rFonts w:ascii="Times New Roman" w:hAnsi="Times New Roman" w:cs="Times New Roman"/>
          <w:color w:val="auto"/>
          <w:sz w:val="24"/>
          <w:szCs w:val="24"/>
          <w:u w:val="none"/>
        </w:rPr>
        <w:t xml:space="preserve"> of the invasive Yellow Crazy Ant </w:t>
      </w:r>
      <w:proofErr w:type="spellStart"/>
      <w:r w:rsidRPr="00621299">
        <w:rPr>
          <w:rStyle w:val="Hyperlink"/>
          <w:rFonts w:ascii="Times New Roman" w:hAnsi="Times New Roman" w:cs="Times New Roman"/>
          <w:i/>
          <w:color w:val="auto"/>
          <w:sz w:val="24"/>
          <w:szCs w:val="24"/>
          <w:u w:val="none"/>
        </w:rPr>
        <w:t>Anoplolepis</w:t>
      </w:r>
      <w:proofErr w:type="spellEnd"/>
      <w:r w:rsidRPr="00621299">
        <w:rPr>
          <w:rStyle w:val="Hyperlink"/>
          <w:rFonts w:ascii="Times New Roman" w:hAnsi="Times New Roman" w:cs="Times New Roman"/>
          <w:i/>
          <w:color w:val="auto"/>
          <w:sz w:val="24"/>
          <w:szCs w:val="24"/>
          <w:u w:val="none"/>
        </w:rPr>
        <w:t xml:space="preserve"> </w:t>
      </w:r>
      <w:proofErr w:type="spellStart"/>
      <w:r w:rsidRPr="00621299">
        <w:rPr>
          <w:rStyle w:val="Hyperlink"/>
          <w:rFonts w:ascii="Times New Roman" w:hAnsi="Times New Roman" w:cs="Times New Roman"/>
          <w:i/>
          <w:color w:val="auto"/>
          <w:sz w:val="24"/>
          <w:szCs w:val="24"/>
          <w:u w:val="none"/>
        </w:rPr>
        <w:t>gracilipes</w:t>
      </w:r>
      <w:proofErr w:type="spellEnd"/>
      <w:r w:rsidRPr="00621299">
        <w:rPr>
          <w:rStyle w:val="Hyperlink"/>
          <w:rFonts w:ascii="Times New Roman" w:hAnsi="Times New Roman" w:cs="Times New Roman"/>
          <w:color w:val="auto"/>
          <w:sz w:val="24"/>
          <w:szCs w:val="24"/>
          <w:u w:val="none"/>
        </w:rPr>
        <w:t xml:space="preserve"> (Smith, 1957) (Hymenoptera: </w:t>
      </w:r>
      <w:proofErr w:type="spellStart"/>
      <w:r w:rsidRPr="00621299">
        <w:rPr>
          <w:rStyle w:val="Hyperlink"/>
          <w:rFonts w:ascii="Times New Roman" w:hAnsi="Times New Roman" w:cs="Times New Roman"/>
          <w:color w:val="auto"/>
          <w:sz w:val="24"/>
          <w:szCs w:val="24"/>
          <w:u w:val="none"/>
        </w:rPr>
        <w:t>Formicidae</w:t>
      </w:r>
      <w:proofErr w:type="spellEnd"/>
      <w:r w:rsidRPr="00621299">
        <w:rPr>
          <w:rStyle w:val="Hyperlink"/>
          <w:rFonts w:ascii="Times New Roman" w:hAnsi="Times New Roman" w:cs="Times New Roman"/>
          <w:color w:val="auto"/>
          <w:sz w:val="24"/>
          <w:szCs w:val="24"/>
          <w:u w:val="none"/>
        </w:rPr>
        <w:t>) on Christmas Island, Indian Ocean. Austral Entomology. 53(3):337-346.</w:t>
      </w:r>
    </w:p>
    <w:p w14:paraId="155ED770" w14:textId="77777777" w:rsidR="00100E9C" w:rsidRPr="00FF5124" w:rsidRDefault="00100E9C" w:rsidP="00100E9C">
      <w:pPr>
        <w:pStyle w:val="ListParagraph"/>
        <w:spacing w:after="0" w:line="240" w:lineRule="auto"/>
        <w:rPr>
          <w:rStyle w:val="Hyperlink"/>
          <w:rFonts w:ascii="Times New Roman" w:hAnsi="Times New Roman" w:cs="Times New Roman"/>
          <w:sz w:val="24"/>
          <w:szCs w:val="24"/>
        </w:rPr>
      </w:pPr>
    </w:p>
    <w:p w14:paraId="727BB31C"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Spotti</w:t>
      </w:r>
      <w:proofErr w:type="spellEnd"/>
      <w:r w:rsidRPr="00FF5124">
        <w:rPr>
          <w:rFonts w:ascii="Times New Roman" w:hAnsi="Times New Roman" w:cs="Times New Roman"/>
          <w:sz w:val="24"/>
          <w:szCs w:val="24"/>
        </w:rPr>
        <w:t xml:space="preserve">, F.A., </w:t>
      </w:r>
      <w:proofErr w:type="spellStart"/>
      <w:r w:rsidRPr="00FF5124">
        <w:rPr>
          <w:rFonts w:ascii="Times New Roman" w:hAnsi="Times New Roman" w:cs="Times New Roman"/>
          <w:sz w:val="24"/>
          <w:szCs w:val="24"/>
        </w:rPr>
        <w:t>Castracani</w:t>
      </w:r>
      <w:proofErr w:type="spellEnd"/>
      <w:r w:rsidRPr="00FF5124">
        <w:rPr>
          <w:rFonts w:ascii="Times New Roman" w:hAnsi="Times New Roman" w:cs="Times New Roman"/>
          <w:sz w:val="24"/>
          <w:szCs w:val="24"/>
        </w:rPr>
        <w:t>, C., Grasso, D.A., and Mori, A.  2015.   Daily activity patterns and food preferences in an alpine ant community. Ethology Ecology &amp; Evolution.  27(3): 306-324.  DOI: 10.1080/03949370.2014.947634.</w:t>
      </w:r>
    </w:p>
    <w:p w14:paraId="0E9327B2" w14:textId="77777777" w:rsidR="00100E9C" w:rsidRPr="00FF5124" w:rsidRDefault="00100E9C" w:rsidP="00100E9C">
      <w:pPr>
        <w:spacing w:after="0" w:line="240" w:lineRule="auto"/>
        <w:rPr>
          <w:rFonts w:ascii="Times New Roman" w:hAnsi="Times New Roman" w:cs="Times New Roman"/>
          <w:sz w:val="24"/>
          <w:szCs w:val="24"/>
        </w:rPr>
      </w:pPr>
    </w:p>
    <w:p w14:paraId="3E668825"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Caut</w:t>
      </w:r>
      <w:proofErr w:type="spellEnd"/>
      <w:r w:rsidRPr="00FF5124">
        <w:rPr>
          <w:rFonts w:ascii="Times New Roman" w:hAnsi="Times New Roman" w:cs="Times New Roman"/>
          <w:sz w:val="24"/>
          <w:szCs w:val="24"/>
        </w:rPr>
        <w:t xml:space="preserve">, S., Barroso, A., </w:t>
      </w:r>
      <w:proofErr w:type="spellStart"/>
      <w:r w:rsidRPr="00FF5124">
        <w:rPr>
          <w:rFonts w:ascii="Times New Roman" w:hAnsi="Times New Roman" w:cs="Times New Roman"/>
          <w:sz w:val="24"/>
          <w:szCs w:val="24"/>
        </w:rPr>
        <w:t>Cerdá</w:t>
      </w:r>
      <w:proofErr w:type="spellEnd"/>
      <w:r w:rsidRPr="00FF5124">
        <w:rPr>
          <w:rFonts w:ascii="Times New Roman" w:hAnsi="Times New Roman" w:cs="Times New Roman"/>
          <w:sz w:val="24"/>
          <w:szCs w:val="24"/>
        </w:rPr>
        <w:t xml:space="preserve">, X., Amor, F., and </w:t>
      </w:r>
      <w:proofErr w:type="spellStart"/>
      <w:r w:rsidRPr="00FF5124">
        <w:rPr>
          <w:rFonts w:ascii="Times New Roman" w:hAnsi="Times New Roman" w:cs="Times New Roman"/>
          <w:sz w:val="24"/>
          <w:szCs w:val="24"/>
        </w:rPr>
        <w:t>Boulay</w:t>
      </w:r>
      <w:proofErr w:type="spellEnd"/>
      <w:r w:rsidRPr="00FF5124">
        <w:rPr>
          <w:rFonts w:ascii="Times New Roman" w:hAnsi="Times New Roman" w:cs="Times New Roman"/>
          <w:sz w:val="24"/>
          <w:szCs w:val="24"/>
        </w:rPr>
        <w:t xml:space="preserve">, R.R. 2013.  A year in an ant's life: Opportunism and seasonal variation in the foraging ecology of </w:t>
      </w:r>
      <w:proofErr w:type="spellStart"/>
      <w:r w:rsidRPr="00FF5124">
        <w:rPr>
          <w:rFonts w:ascii="Times New Roman" w:hAnsi="Times New Roman" w:cs="Times New Roman"/>
          <w:i/>
          <w:sz w:val="24"/>
          <w:szCs w:val="24"/>
        </w:rPr>
        <w:t>Aphaenogaster</w:t>
      </w:r>
      <w:proofErr w:type="spellEnd"/>
      <w:r w:rsidRPr="00FF5124">
        <w:rPr>
          <w:rFonts w:ascii="Times New Roman" w:hAnsi="Times New Roman" w:cs="Times New Roman"/>
          <w:i/>
          <w:sz w:val="24"/>
          <w:szCs w:val="24"/>
        </w:rPr>
        <w:t xml:space="preserve"> </w:t>
      </w:r>
      <w:proofErr w:type="spellStart"/>
      <w:r w:rsidRPr="00FF5124">
        <w:rPr>
          <w:rFonts w:ascii="Times New Roman" w:hAnsi="Times New Roman" w:cs="Times New Roman"/>
          <w:i/>
          <w:sz w:val="24"/>
          <w:szCs w:val="24"/>
        </w:rPr>
        <w:t>senilis</w:t>
      </w:r>
      <w:proofErr w:type="spellEnd"/>
      <w:r w:rsidRPr="00FF5124">
        <w:rPr>
          <w:rFonts w:ascii="Times New Roman" w:hAnsi="Times New Roman" w:cs="Times New Roman"/>
          <w:sz w:val="24"/>
          <w:szCs w:val="24"/>
        </w:rPr>
        <w:t xml:space="preserve">. </w:t>
      </w:r>
      <w:proofErr w:type="spellStart"/>
      <w:r w:rsidRPr="00FF5124">
        <w:rPr>
          <w:rFonts w:ascii="Times New Roman" w:hAnsi="Times New Roman" w:cs="Times New Roman"/>
          <w:i/>
          <w:sz w:val="24"/>
          <w:szCs w:val="24"/>
        </w:rPr>
        <w:t>Écoscience</w:t>
      </w:r>
      <w:proofErr w:type="spellEnd"/>
      <w:r w:rsidRPr="00FF5124">
        <w:rPr>
          <w:rFonts w:ascii="Times New Roman" w:hAnsi="Times New Roman" w:cs="Times New Roman"/>
          <w:sz w:val="24"/>
          <w:szCs w:val="24"/>
        </w:rPr>
        <w:t xml:space="preserve">. 20(1):19-27. </w:t>
      </w:r>
      <w:hyperlink r:id="rId14" w:history="1">
        <w:r w:rsidRPr="00FF5124">
          <w:rPr>
            <w:rStyle w:val="Hyperlink"/>
            <w:rFonts w:ascii="Times New Roman" w:hAnsi="Times New Roman" w:cs="Times New Roman"/>
            <w:sz w:val="24"/>
            <w:szCs w:val="24"/>
          </w:rPr>
          <w:t>http://dx.doi.org/10.2980/20-1-3559</w:t>
        </w:r>
      </w:hyperlink>
      <w:r w:rsidRPr="00FF5124">
        <w:rPr>
          <w:rFonts w:ascii="Times New Roman" w:hAnsi="Times New Roman" w:cs="Times New Roman"/>
          <w:sz w:val="24"/>
          <w:szCs w:val="24"/>
        </w:rPr>
        <w:t>.</w:t>
      </w:r>
    </w:p>
    <w:p w14:paraId="7E81BAEB"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51ECD483"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Tay</w:t>
      </w:r>
      <w:proofErr w:type="spellEnd"/>
      <w:r w:rsidRPr="00FF5124">
        <w:rPr>
          <w:rFonts w:ascii="Times New Roman" w:hAnsi="Times New Roman" w:cs="Times New Roman"/>
          <w:sz w:val="24"/>
          <w:szCs w:val="24"/>
        </w:rPr>
        <w:t xml:space="preserve">, </w:t>
      </w:r>
      <w:proofErr w:type="spellStart"/>
      <w:r w:rsidRPr="00FF5124">
        <w:rPr>
          <w:rFonts w:ascii="Times New Roman" w:hAnsi="Times New Roman" w:cs="Times New Roman"/>
          <w:sz w:val="24"/>
          <w:szCs w:val="24"/>
        </w:rPr>
        <w:t>Jia</w:t>
      </w:r>
      <w:proofErr w:type="spellEnd"/>
      <w:r w:rsidRPr="00FF5124">
        <w:rPr>
          <w:rFonts w:ascii="Times New Roman" w:hAnsi="Times New Roman" w:cs="Times New Roman"/>
          <w:sz w:val="24"/>
          <w:szCs w:val="24"/>
        </w:rPr>
        <w:t xml:space="preserve">-Wei., </w:t>
      </w:r>
      <w:proofErr w:type="spellStart"/>
      <w:r w:rsidRPr="00FF5124">
        <w:rPr>
          <w:rFonts w:ascii="Times New Roman" w:hAnsi="Times New Roman" w:cs="Times New Roman"/>
          <w:sz w:val="24"/>
          <w:szCs w:val="24"/>
        </w:rPr>
        <w:t>Neoh</w:t>
      </w:r>
      <w:proofErr w:type="spellEnd"/>
      <w:r w:rsidRPr="00FF5124">
        <w:rPr>
          <w:rFonts w:ascii="Times New Roman" w:hAnsi="Times New Roman" w:cs="Times New Roman"/>
          <w:sz w:val="24"/>
          <w:szCs w:val="24"/>
        </w:rPr>
        <w:t xml:space="preserve">, </w:t>
      </w:r>
      <w:proofErr w:type="spellStart"/>
      <w:r w:rsidRPr="00FF5124">
        <w:rPr>
          <w:rFonts w:ascii="Times New Roman" w:hAnsi="Times New Roman" w:cs="Times New Roman"/>
          <w:sz w:val="24"/>
          <w:szCs w:val="24"/>
        </w:rPr>
        <w:t>Kok</w:t>
      </w:r>
      <w:proofErr w:type="spellEnd"/>
      <w:r w:rsidRPr="00FF5124">
        <w:rPr>
          <w:rFonts w:ascii="Times New Roman" w:hAnsi="Times New Roman" w:cs="Times New Roman"/>
          <w:sz w:val="24"/>
          <w:szCs w:val="24"/>
        </w:rPr>
        <w:t xml:space="preserve">-Boon., Lee, Chow-Yang.  2014.  The roles of the queen, brood, and worker castes in the colony growth dynamics of the pharaoh ant </w:t>
      </w:r>
      <w:proofErr w:type="spellStart"/>
      <w:r w:rsidRPr="00FF5124">
        <w:rPr>
          <w:rFonts w:ascii="Times New Roman" w:hAnsi="Times New Roman" w:cs="Times New Roman"/>
          <w:i/>
          <w:sz w:val="24"/>
          <w:szCs w:val="24"/>
        </w:rPr>
        <w:t>Monomorium</w:t>
      </w:r>
      <w:proofErr w:type="spellEnd"/>
      <w:r w:rsidRPr="00FF5124">
        <w:rPr>
          <w:rFonts w:ascii="Times New Roman" w:hAnsi="Times New Roman" w:cs="Times New Roman"/>
          <w:i/>
          <w:sz w:val="24"/>
          <w:szCs w:val="24"/>
        </w:rPr>
        <w:t xml:space="preserve"> pharaonic</w:t>
      </w:r>
      <w:r w:rsidRPr="00FF5124">
        <w:rPr>
          <w:rFonts w:ascii="Times New Roman" w:hAnsi="Times New Roman" w:cs="Times New Roman"/>
          <w:sz w:val="24"/>
          <w:szCs w:val="24"/>
        </w:rPr>
        <w:t xml:space="preserve"> (Hymenoptera: </w:t>
      </w:r>
      <w:proofErr w:type="spellStart"/>
      <w:r w:rsidRPr="00FF5124">
        <w:rPr>
          <w:rFonts w:ascii="Times New Roman" w:hAnsi="Times New Roman" w:cs="Times New Roman"/>
          <w:sz w:val="24"/>
          <w:szCs w:val="24"/>
        </w:rPr>
        <w:t>Formicidae</w:t>
      </w:r>
      <w:proofErr w:type="spellEnd"/>
      <w:r w:rsidRPr="00FF5124">
        <w:rPr>
          <w:rFonts w:ascii="Times New Roman" w:hAnsi="Times New Roman" w:cs="Times New Roman"/>
          <w:sz w:val="24"/>
          <w:szCs w:val="24"/>
        </w:rPr>
        <w:t>).  Myrmecological News. 20:87-94.</w:t>
      </w:r>
    </w:p>
    <w:p w14:paraId="05A18B45" w14:textId="0D049CBB" w:rsidR="00100E9C" w:rsidRDefault="004C7049" w:rsidP="004C7049">
      <w:pPr>
        <w:pStyle w:val="ListParagraph"/>
        <w:jc w:val="center"/>
        <w:rPr>
          <w:rFonts w:ascii="Times New Roman" w:hAnsi="Times New Roman" w:cs="Times New Roman"/>
          <w:b/>
          <w:sz w:val="24"/>
          <w:szCs w:val="24"/>
          <w:u w:val="single"/>
        </w:rPr>
      </w:pPr>
      <w:r w:rsidRPr="004C7049">
        <w:rPr>
          <w:rFonts w:ascii="Times New Roman" w:hAnsi="Times New Roman" w:cs="Times New Roman"/>
          <w:b/>
          <w:sz w:val="24"/>
          <w:szCs w:val="24"/>
          <w:u w:val="single"/>
        </w:rPr>
        <w:lastRenderedPageBreak/>
        <w:t>References Continued</w:t>
      </w:r>
    </w:p>
    <w:p w14:paraId="04FD6F87" w14:textId="77777777" w:rsidR="004C7049" w:rsidRPr="004C7049" w:rsidRDefault="004C7049" w:rsidP="004C7049">
      <w:pPr>
        <w:pStyle w:val="ListParagraph"/>
        <w:jc w:val="center"/>
        <w:rPr>
          <w:rFonts w:ascii="Times New Roman" w:hAnsi="Times New Roman" w:cs="Times New Roman"/>
          <w:b/>
          <w:sz w:val="24"/>
          <w:szCs w:val="24"/>
          <w:u w:val="single"/>
        </w:rPr>
      </w:pPr>
    </w:p>
    <w:p w14:paraId="21689C34" w14:textId="5372BD99" w:rsidR="00100E9C" w:rsidRPr="00FF5124" w:rsidRDefault="000937FF" w:rsidP="00100E9C">
      <w:pPr>
        <w:pStyle w:val="ListParagraph"/>
        <w:numPr>
          <w:ilvl w:val="0"/>
          <w:numId w:val="166"/>
        </w:numPr>
        <w:spacing w:after="0" w:line="240" w:lineRule="auto"/>
        <w:rPr>
          <w:rFonts w:ascii="Times New Roman" w:hAnsi="Times New Roman" w:cs="Times New Roman"/>
          <w:sz w:val="24"/>
          <w:szCs w:val="24"/>
        </w:rPr>
      </w:pPr>
      <w:r>
        <w:rPr>
          <w:rFonts w:ascii="Times New Roman" w:hAnsi="Times New Roman" w:cs="Times New Roman"/>
          <w:sz w:val="24"/>
          <w:szCs w:val="24"/>
        </w:rPr>
        <w:t>Thorne, B.L.</w:t>
      </w:r>
      <w:r w:rsidR="00100E9C" w:rsidRPr="00FF5124">
        <w:rPr>
          <w:rFonts w:ascii="Times New Roman" w:hAnsi="Times New Roman" w:cs="Times New Roman"/>
          <w:sz w:val="24"/>
          <w:szCs w:val="24"/>
        </w:rPr>
        <w:t xml:space="preserve"> 1982. Polygyny in termites: Multiple primary queens in colonies of </w:t>
      </w:r>
      <w:proofErr w:type="spellStart"/>
      <w:r w:rsidR="00100E9C" w:rsidRPr="00FF5124">
        <w:rPr>
          <w:rFonts w:ascii="Times New Roman" w:hAnsi="Times New Roman" w:cs="Times New Roman"/>
          <w:i/>
          <w:sz w:val="24"/>
          <w:szCs w:val="24"/>
        </w:rPr>
        <w:t>Nasutitermes</w:t>
      </w:r>
      <w:proofErr w:type="spellEnd"/>
      <w:r w:rsidR="00100E9C" w:rsidRPr="00FF5124">
        <w:rPr>
          <w:rFonts w:ascii="Times New Roman" w:hAnsi="Times New Roman" w:cs="Times New Roman"/>
          <w:i/>
          <w:sz w:val="24"/>
          <w:szCs w:val="24"/>
        </w:rPr>
        <w:t xml:space="preserve"> </w:t>
      </w:r>
      <w:proofErr w:type="spellStart"/>
      <w:r w:rsidR="00100E9C" w:rsidRPr="00FF5124">
        <w:rPr>
          <w:rFonts w:ascii="Times New Roman" w:hAnsi="Times New Roman" w:cs="Times New Roman"/>
          <w:i/>
          <w:sz w:val="24"/>
          <w:szCs w:val="24"/>
        </w:rPr>
        <w:t>corniger</w:t>
      </w:r>
      <w:proofErr w:type="spellEnd"/>
      <w:r w:rsidR="00100E9C" w:rsidRPr="00FF5124">
        <w:rPr>
          <w:rFonts w:ascii="Times New Roman" w:hAnsi="Times New Roman" w:cs="Times New Roman"/>
          <w:sz w:val="24"/>
          <w:szCs w:val="24"/>
        </w:rPr>
        <w:t xml:space="preserve"> (</w:t>
      </w:r>
      <w:proofErr w:type="spellStart"/>
      <w:r w:rsidR="00100E9C" w:rsidRPr="00FF5124">
        <w:rPr>
          <w:rFonts w:ascii="Times New Roman" w:hAnsi="Times New Roman" w:cs="Times New Roman"/>
          <w:sz w:val="24"/>
          <w:szCs w:val="24"/>
        </w:rPr>
        <w:t>Motschuls</w:t>
      </w:r>
      <w:proofErr w:type="spellEnd"/>
      <w:r w:rsidR="00100E9C" w:rsidRPr="00FF5124">
        <w:rPr>
          <w:rFonts w:ascii="Times New Roman" w:hAnsi="Times New Roman" w:cs="Times New Roman"/>
          <w:sz w:val="24"/>
          <w:szCs w:val="24"/>
        </w:rPr>
        <w:t>) (</w:t>
      </w:r>
      <w:proofErr w:type="spellStart"/>
      <w:r w:rsidR="00100E9C" w:rsidRPr="00FF5124">
        <w:rPr>
          <w:rFonts w:ascii="Times New Roman" w:hAnsi="Times New Roman" w:cs="Times New Roman"/>
          <w:sz w:val="24"/>
          <w:szCs w:val="24"/>
        </w:rPr>
        <w:t>Isoptera</w:t>
      </w:r>
      <w:proofErr w:type="spellEnd"/>
      <w:r w:rsidR="00100E9C" w:rsidRPr="00FF5124">
        <w:rPr>
          <w:rFonts w:ascii="Times New Roman" w:hAnsi="Times New Roman" w:cs="Times New Roman"/>
          <w:sz w:val="24"/>
          <w:szCs w:val="24"/>
        </w:rPr>
        <w:t xml:space="preserve">: </w:t>
      </w:r>
      <w:proofErr w:type="spellStart"/>
      <w:r w:rsidR="00100E9C" w:rsidRPr="00FF5124">
        <w:rPr>
          <w:rFonts w:ascii="Times New Roman" w:hAnsi="Times New Roman" w:cs="Times New Roman"/>
          <w:sz w:val="24"/>
          <w:szCs w:val="24"/>
        </w:rPr>
        <w:t>Termitidae</w:t>
      </w:r>
      <w:proofErr w:type="spellEnd"/>
      <w:r w:rsidR="00100E9C" w:rsidRPr="00FF5124">
        <w:rPr>
          <w:rFonts w:ascii="Times New Roman" w:hAnsi="Times New Roman" w:cs="Times New Roman"/>
          <w:sz w:val="24"/>
          <w:szCs w:val="24"/>
        </w:rPr>
        <w:t xml:space="preserve">). </w:t>
      </w:r>
      <w:proofErr w:type="spellStart"/>
      <w:r w:rsidR="00100E9C" w:rsidRPr="00FF5124">
        <w:rPr>
          <w:rFonts w:ascii="Times New Roman" w:hAnsi="Times New Roman" w:cs="Times New Roman"/>
          <w:i/>
          <w:sz w:val="24"/>
          <w:szCs w:val="24"/>
        </w:rPr>
        <w:t>Insectes</w:t>
      </w:r>
      <w:proofErr w:type="spellEnd"/>
      <w:r w:rsidR="00100E9C" w:rsidRPr="00FF5124">
        <w:rPr>
          <w:rFonts w:ascii="Times New Roman" w:hAnsi="Times New Roman" w:cs="Times New Roman"/>
          <w:i/>
          <w:sz w:val="24"/>
          <w:szCs w:val="24"/>
        </w:rPr>
        <w:t xml:space="preserve"> </w:t>
      </w:r>
      <w:proofErr w:type="spellStart"/>
      <w:r w:rsidR="00100E9C" w:rsidRPr="00FF5124">
        <w:rPr>
          <w:rFonts w:ascii="Times New Roman" w:hAnsi="Times New Roman" w:cs="Times New Roman"/>
          <w:i/>
          <w:sz w:val="24"/>
          <w:szCs w:val="24"/>
        </w:rPr>
        <w:t>Sociaux</w:t>
      </w:r>
      <w:proofErr w:type="spellEnd"/>
      <w:r w:rsidR="00100E9C" w:rsidRPr="00FF5124">
        <w:rPr>
          <w:rFonts w:ascii="Times New Roman" w:hAnsi="Times New Roman" w:cs="Times New Roman"/>
          <w:sz w:val="24"/>
          <w:szCs w:val="24"/>
        </w:rPr>
        <w:t>. 29(1):102-117.</w:t>
      </w:r>
    </w:p>
    <w:p w14:paraId="453D2AF7" w14:textId="77777777" w:rsidR="00100E9C" w:rsidRPr="00FF5124" w:rsidRDefault="00100E9C" w:rsidP="00100E9C">
      <w:pPr>
        <w:pStyle w:val="ListParagraph"/>
        <w:rPr>
          <w:rFonts w:ascii="Times New Roman" w:hAnsi="Times New Roman" w:cs="Times New Roman"/>
          <w:sz w:val="24"/>
          <w:szCs w:val="24"/>
        </w:rPr>
      </w:pPr>
    </w:p>
    <w:p w14:paraId="56A628C9" w14:textId="3BF42E9C" w:rsidR="00100E9C" w:rsidRPr="00FF5124" w:rsidRDefault="00BC7AED" w:rsidP="00100E9C">
      <w:pPr>
        <w:pStyle w:val="ListParagraph"/>
        <w:numPr>
          <w:ilvl w:val="0"/>
          <w:numId w:val="166"/>
        </w:numPr>
        <w:spacing w:after="0" w:line="240" w:lineRule="auto"/>
        <w:rPr>
          <w:rFonts w:ascii="Times New Roman" w:hAnsi="Times New Roman" w:cs="Times New Roman"/>
          <w:sz w:val="24"/>
          <w:szCs w:val="24"/>
        </w:rPr>
      </w:pPr>
      <w:r>
        <w:rPr>
          <w:rFonts w:ascii="Times New Roman" w:hAnsi="Times New Roman" w:cs="Times New Roman"/>
          <w:sz w:val="24"/>
          <w:szCs w:val="24"/>
        </w:rPr>
        <w:t>Nutting</w:t>
      </w:r>
      <w:r w:rsidR="00100E9C" w:rsidRPr="00FF5124">
        <w:rPr>
          <w:rFonts w:ascii="Times New Roman" w:hAnsi="Times New Roman" w:cs="Times New Roman"/>
          <w:sz w:val="24"/>
          <w:szCs w:val="24"/>
        </w:rPr>
        <w:t xml:space="preserve"> W.L. 1969. Flight and colony foundation, pp. 233-282. In: Krishna K. &amp; </w:t>
      </w:r>
      <w:proofErr w:type="spellStart"/>
      <w:r w:rsidR="00100E9C" w:rsidRPr="00FF5124">
        <w:rPr>
          <w:rFonts w:ascii="Times New Roman" w:hAnsi="Times New Roman" w:cs="Times New Roman"/>
          <w:sz w:val="24"/>
          <w:szCs w:val="24"/>
        </w:rPr>
        <w:t>Weesner</w:t>
      </w:r>
      <w:proofErr w:type="spellEnd"/>
      <w:r w:rsidR="00100E9C" w:rsidRPr="00FF5124">
        <w:rPr>
          <w:rFonts w:ascii="Times New Roman" w:hAnsi="Times New Roman" w:cs="Times New Roman"/>
          <w:sz w:val="24"/>
          <w:szCs w:val="24"/>
        </w:rPr>
        <w:t xml:space="preserve"> F.M., Edits. Biology of termites, Vol. I. New York: Academic Press.</w:t>
      </w:r>
    </w:p>
    <w:p w14:paraId="3F7785CE" w14:textId="77777777" w:rsidR="00100E9C" w:rsidRPr="00FF5124" w:rsidRDefault="00100E9C" w:rsidP="00100E9C">
      <w:pPr>
        <w:pStyle w:val="ListParagraph"/>
        <w:rPr>
          <w:rFonts w:ascii="Times New Roman" w:hAnsi="Times New Roman" w:cs="Times New Roman"/>
          <w:sz w:val="24"/>
          <w:szCs w:val="24"/>
        </w:rPr>
      </w:pPr>
    </w:p>
    <w:p w14:paraId="6755010E" w14:textId="27F44B0E"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Thorne, B.L., </w:t>
      </w:r>
      <w:proofErr w:type="spellStart"/>
      <w:r w:rsidRPr="00FF5124">
        <w:rPr>
          <w:rFonts w:ascii="Times New Roman" w:hAnsi="Times New Roman" w:cs="Times New Roman"/>
          <w:sz w:val="24"/>
          <w:szCs w:val="24"/>
        </w:rPr>
        <w:t>Traniello</w:t>
      </w:r>
      <w:proofErr w:type="spellEnd"/>
      <w:r w:rsidRPr="00FF5124">
        <w:rPr>
          <w:rFonts w:ascii="Times New Roman" w:hAnsi="Times New Roman" w:cs="Times New Roman"/>
          <w:sz w:val="24"/>
          <w:szCs w:val="24"/>
        </w:rPr>
        <w:t xml:space="preserve">, J.F.A., Adams, E.S. and Bulmer, M., 1999. Reproductive dynamics and colony structure of subterranean termites of the genus </w:t>
      </w:r>
      <w:proofErr w:type="spellStart"/>
      <w:r w:rsidRPr="00FF5124">
        <w:rPr>
          <w:rFonts w:ascii="Times New Roman" w:hAnsi="Times New Roman" w:cs="Times New Roman"/>
          <w:sz w:val="24"/>
          <w:szCs w:val="24"/>
        </w:rPr>
        <w:t>Reticulitermes</w:t>
      </w:r>
      <w:proofErr w:type="spellEnd"/>
      <w:r w:rsidRPr="00FF5124">
        <w:rPr>
          <w:rFonts w:ascii="Times New Roman" w:hAnsi="Times New Roman" w:cs="Times New Roman"/>
          <w:sz w:val="24"/>
          <w:szCs w:val="24"/>
        </w:rPr>
        <w:t xml:space="preserve"> (</w:t>
      </w:r>
      <w:proofErr w:type="spellStart"/>
      <w:r w:rsidRPr="00FF5124">
        <w:rPr>
          <w:rFonts w:ascii="Times New Roman" w:hAnsi="Times New Roman" w:cs="Times New Roman"/>
          <w:sz w:val="24"/>
          <w:szCs w:val="24"/>
        </w:rPr>
        <w:t>Isoptera</w:t>
      </w:r>
      <w:proofErr w:type="spellEnd"/>
      <w:r w:rsidRPr="00FF5124">
        <w:rPr>
          <w:rFonts w:ascii="Times New Roman" w:hAnsi="Times New Roman" w:cs="Times New Roman"/>
          <w:sz w:val="24"/>
          <w:szCs w:val="24"/>
        </w:rPr>
        <w:t xml:space="preserve"> </w:t>
      </w:r>
      <w:proofErr w:type="spellStart"/>
      <w:r w:rsidRPr="00FF5124">
        <w:rPr>
          <w:rFonts w:ascii="Times New Roman" w:hAnsi="Times New Roman" w:cs="Times New Roman"/>
          <w:sz w:val="24"/>
          <w:szCs w:val="24"/>
        </w:rPr>
        <w:t>Rhinotermitidae</w:t>
      </w:r>
      <w:proofErr w:type="spellEnd"/>
      <w:r w:rsidRPr="00FF5124">
        <w:rPr>
          <w:rFonts w:ascii="Times New Roman" w:hAnsi="Times New Roman" w:cs="Times New Roman"/>
          <w:sz w:val="24"/>
          <w:szCs w:val="24"/>
        </w:rPr>
        <w:t>): a review of the evidence from behavioral, ecological, and genetic studies. Ethology</w:t>
      </w:r>
      <w:r w:rsidR="00BC7AED">
        <w:rPr>
          <w:rFonts w:ascii="Times New Roman" w:hAnsi="Times New Roman" w:cs="Times New Roman"/>
          <w:sz w:val="24"/>
          <w:szCs w:val="24"/>
        </w:rPr>
        <w:t xml:space="preserve"> Ecology &amp; Evolution. 11(2):</w:t>
      </w:r>
      <w:r w:rsidRPr="00FF5124">
        <w:rPr>
          <w:rFonts w:ascii="Times New Roman" w:hAnsi="Times New Roman" w:cs="Times New Roman"/>
          <w:sz w:val="24"/>
          <w:szCs w:val="24"/>
        </w:rPr>
        <w:t>149-169.</w:t>
      </w:r>
    </w:p>
    <w:p w14:paraId="43167264" w14:textId="77777777" w:rsidR="00100E9C" w:rsidRPr="00FF5124" w:rsidRDefault="00100E9C" w:rsidP="00100E9C">
      <w:pPr>
        <w:pStyle w:val="ListParagraph"/>
        <w:rPr>
          <w:rFonts w:ascii="Times New Roman" w:hAnsi="Times New Roman" w:cs="Times New Roman"/>
          <w:sz w:val="24"/>
          <w:szCs w:val="24"/>
        </w:rPr>
      </w:pPr>
    </w:p>
    <w:p w14:paraId="4F2F4D47" w14:textId="569E43EF" w:rsidR="00100E9C" w:rsidRPr="00FF5124" w:rsidRDefault="00BC7AED" w:rsidP="00100E9C">
      <w:pPr>
        <w:pStyle w:val="ListParagraph"/>
        <w:numPr>
          <w:ilvl w:val="0"/>
          <w:numId w:val="166"/>
        </w:numPr>
        <w:spacing w:after="0" w:line="240" w:lineRule="auto"/>
        <w:rPr>
          <w:rFonts w:ascii="Times New Roman" w:hAnsi="Times New Roman" w:cs="Times New Roman"/>
          <w:sz w:val="24"/>
          <w:szCs w:val="24"/>
        </w:rPr>
      </w:pPr>
      <w:r>
        <w:rPr>
          <w:rFonts w:ascii="Times New Roman" w:hAnsi="Times New Roman" w:cs="Times New Roman"/>
          <w:sz w:val="24"/>
          <w:szCs w:val="24"/>
        </w:rPr>
        <w:t>Furman, B.D. and Gold, R.E.</w:t>
      </w:r>
      <w:r w:rsidR="00100E9C" w:rsidRPr="00FF5124">
        <w:rPr>
          <w:rFonts w:ascii="Times New Roman" w:hAnsi="Times New Roman" w:cs="Times New Roman"/>
          <w:sz w:val="24"/>
          <w:szCs w:val="24"/>
        </w:rPr>
        <w:t xml:space="preserve"> 2000. Prediction of spring subterranean termite swarms in Texas with relation to temperature and precipitation (Master's thesis, Texas A&amp;M University).</w:t>
      </w:r>
    </w:p>
    <w:p w14:paraId="64B48CA9" w14:textId="77777777" w:rsidR="00100E9C" w:rsidRPr="00FF5124" w:rsidRDefault="00100E9C" w:rsidP="00100E9C">
      <w:pPr>
        <w:pStyle w:val="ListParagraph"/>
        <w:rPr>
          <w:rFonts w:ascii="Times New Roman" w:hAnsi="Times New Roman" w:cs="Times New Roman"/>
          <w:sz w:val="24"/>
          <w:szCs w:val="24"/>
        </w:rPr>
      </w:pPr>
    </w:p>
    <w:p w14:paraId="7D851080" w14:textId="6FD51144"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Deligne</w:t>
      </w:r>
      <w:proofErr w:type="spellEnd"/>
      <w:r w:rsidRPr="00FF5124">
        <w:rPr>
          <w:rFonts w:ascii="Times New Roman" w:hAnsi="Times New Roman" w:cs="Times New Roman"/>
          <w:sz w:val="24"/>
          <w:szCs w:val="24"/>
        </w:rPr>
        <w:t xml:space="preserve">, J., </w:t>
      </w:r>
      <w:proofErr w:type="spellStart"/>
      <w:r w:rsidRPr="00FF5124">
        <w:rPr>
          <w:rFonts w:ascii="Times New Roman" w:hAnsi="Times New Roman" w:cs="Times New Roman"/>
          <w:sz w:val="24"/>
          <w:szCs w:val="24"/>
        </w:rPr>
        <w:t>Quennedey</w:t>
      </w:r>
      <w:proofErr w:type="spellEnd"/>
      <w:r w:rsidRPr="00FF5124">
        <w:rPr>
          <w:rFonts w:ascii="Times New Roman" w:hAnsi="Times New Roman" w:cs="Times New Roman"/>
          <w:sz w:val="24"/>
          <w:szCs w:val="24"/>
        </w:rPr>
        <w:t>, A. and Blum, M</w:t>
      </w:r>
      <w:r w:rsidR="00BC7AED">
        <w:rPr>
          <w:rFonts w:ascii="Times New Roman" w:hAnsi="Times New Roman" w:cs="Times New Roman"/>
          <w:sz w:val="24"/>
          <w:szCs w:val="24"/>
        </w:rPr>
        <w:t>.S.</w:t>
      </w:r>
      <w:r w:rsidRPr="00FF5124">
        <w:rPr>
          <w:rFonts w:ascii="Times New Roman" w:hAnsi="Times New Roman" w:cs="Times New Roman"/>
          <w:sz w:val="24"/>
          <w:szCs w:val="24"/>
        </w:rPr>
        <w:t xml:space="preserve"> 1981. The enemies and defense mechanisms of </w:t>
      </w:r>
      <w:r w:rsidR="00BC7AED">
        <w:rPr>
          <w:rFonts w:ascii="Times New Roman" w:hAnsi="Times New Roman" w:cs="Times New Roman"/>
          <w:sz w:val="24"/>
          <w:szCs w:val="24"/>
        </w:rPr>
        <w:t>termites. Social insects. 2:</w:t>
      </w:r>
      <w:r w:rsidRPr="00FF5124">
        <w:rPr>
          <w:rFonts w:ascii="Times New Roman" w:hAnsi="Times New Roman" w:cs="Times New Roman"/>
          <w:sz w:val="24"/>
          <w:szCs w:val="24"/>
        </w:rPr>
        <w:t>1-76.</w:t>
      </w:r>
    </w:p>
    <w:p w14:paraId="74D6E7EC" w14:textId="77777777" w:rsidR="00100E9C" w:rsidRPr="00FF5124" w:rsidRDefault="00100E9C" w:rsidP="00100E9C">
      <w:pPr>
        <w:spacing w:after="0" w:line="240" w:lineRule="auto"/>
        <w:rPr>
          <w:rFonts w:ascii="Times New Roman" w:hAnsi="Times New Roman" w:cs="Times New Roman"/>
          <w:sz w:val="24"/>
          <w:szCs w:val="24"/>
        </w:rPr>
      </w:pPr>
    </w:p>
    <w:p w14:paraId="738C3873"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Davies, T.G.E., Field, L.M., Williamson, M.S. 2012.  The re-emergence of the bed bugs as a nuisance pest: implications of resistance to the </w:t>
      </w:r>
      <w:proofErr w:type="spellStart"/>
      <w:r w:rsidRPr="00FF5124">
        <w:rPr>
          <w:rFonts w:ascii="Times New Roman" w:hAnsi="Times New Roman" w:cs="Times New Roman"/>
          <w:sz w:val="24"/>
          <w:szCs w:val="24"/>
        </w:rPr>
        <w:t>pyrethroid</w:t>
      </w:r>
      <w:proofErr w:type="spellEnd"/>
      <w:r w:rsidRPr="00FF5124">
        <w:rPr>
          <w:rFonts w:ascii="Times New Roman" w:hAnsi="Times New Roman" w:cs="Times New Roman"/>
          <w:sz w:val="24"/>
          <w:szCs w:val="24"/>
        </w:rPr>
        <w:t xml:space="preserve"> insecticides.  Medical and Veterinary Entomology. 26:241-254.</w:t>
      </w:r>
    </w:p>
    <w:p w14:paraId="655E8D62"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7762E14F"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Harlan, H.J. 2007.  Bed bug control: challenging and still evolving.  </w:t>
      </w:r>
      <w:r w:rsidRPr="00FF5124">
        <w:rPr>
          <w:rFonts w:ascii="Times New Roman" w:hAnsi="Times New Roman" w:cs="Times New Roman"/>
          <w:i/>
          <w:sz w:val="24"/>
          <w:szCs w:val="24"/>
        </w:rPr>
        <w:t>Outlooks on Pest Management</w:t>
      </w:r>
      <w:r w:rsidRPr="00FF5124">
        <w:rPr>
          <w:rFonts w:ascii="Times New Roman" w:hAnsi="Times New Roman" w:cs="Times New Roman"/>
          <w:sz w:val="24"/>
          <w:szCs w:val="24"/>
        </w:rPr>
        <w:t>. 18:57-61.</w:t>
      </w:r>
    </w:p>
    <w:p w14:paraId="276A8571" w14:textId="77777777" w:rsidR="00100E9C" w:rsidRPr="00FF5124" w:rsidRDefault="00100E9C" w:rsidP="00100E9C">
      <w:pPr>
        <w:spacing w:after="0" w:line="240" w:lineRule="auto"/>
        <w:rPr>
          <w:rFonts w:ascii="Times New Roman" w:hAnsi="Times New Roman" w:cs="Times New Roman"/>
          <w:sz w:val="24"/>
          <w:szCs w:val="24"/>
        </w:rPr>
      </w:pPr>
    </w:p>
    <w:p w14:paraId="3C8E0F8D"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Koganemaru</w:t>
      </w:r>
      <w:proofErr w:type="spellEnd"/>
      <w:r w:rsidRPr="00FF5124">
        <w:rPr>
          <w:rFonts w:ascii="Times New Roman" w:hAnsi="Times New Roman" w:cs="Times New Roman"/>
          <w:sz w:val="24"/>
          <w:szCs w:val="24"/>
        </w:rPr>
        <w:t xml:space="preserve">, R., Miller, D.M. 2013. The bed bug problem: Past, present, and future control methods. </w:t>
      </w:r>
      <w:r w:rsidRPr="00FF5124">
        <w:rPr>
          <w:rFonts w:ascii="Times New Roman" w:hAnsi="Times New Roman" w:cs="Times New Roman"/>
          <w:i/>
          <w:sz w:val="24"/>
          <w:szCs w:val="24"/>
        </w:rPr>
        <w:t>Pesticide Biochemistry and Physiology</w:t>
      </w:r>
      <w:r w:rsidRPr="00FF5124">
        <w:rPr>
          <w:rFonts w:ascii="Times New Roman" w:hAnsi="Times New Roman" w:cs="Times New Roman"/>
          <w:sz w:val="24"/>
          <w:szCs w:val="24"/>
        </w:rPr>
        <w:t>. 106:177-189.</w:t>
      </w:r>
    </w:p>
    <w:p w14:paraId="30F76359"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1DAB1FFB"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Goddard J. 2003.  Bed bugs bounce back—but do they transmit disease? </w:t>
      </w:r>
      <w:r w:rsidRPr="00FF5124">
        <w:rPr>
          <w:rFonts w:ascii="Times New Roman" w:hAnsi="Times New Roman" w:cs="Times New Roman"/>
          <w:i/>
          <w:sz w:val="24"/>
          <w:szCs w:val="24"/>
        </w:rPr>
        <w:t>Infect Med</w:t>
      </w:r>
      <w:r w:rsidRPr="00FF5124">
        <w:rPr>
          <w:rFonts w:ascii="Times New Roman" w:hAnsi="Times New Roman" w:cs="Times New Roman"/>
          <w:sz w:val="24"/>
          <w:szCs w:val="24"/>
        </w:rPr>
        <w:t>. 20:473–4.</w:t>
      </w:r>
    </w:p>
    <w:p w14:paraId="48F6A112"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388E14EB" w14:textId="77777777" w:rsidR="00100E9C" w:rsidRPr="00FF5124" w:rsidRDefault="00100E9C" w:rsidP="00100E9C">
      <w:pPr>
        <w:pStyle w:val="ListParagraph"/>
        <w:numPr>
          <w:ilvl w:val="0"/>
          <w:numId w:val="166"/>
        </w:numPr>
        <w:spacing w:after="0" w:line="240" w:lineRule="auto"/>
        <w:rPr>
          <w:rFonts w:ascii="Times New Roman" w:eastAsia="Times New Roman" w:hAnsi="Times New Roman" w:cs="Times New Roman"/>
          <w:color w:val="222222"/>
          <w:sz w:val="24"/>
          <w:szCs w:val="24"/>
        </w:rPr>
      </w:pPr>
      <w:r w:rsidRPr="00FF5124">
        <w:rPr>
          <w:rFonts w:ascii="Times New Roman" w:eastAsia="Times New Roman" w:hAnsi="Times New Roman" w:cs="Times New Roman"/>
          <w:color w:val="222222"/>
          <w:sz w:val="24"/>
          <w:szCs w:val="24"/>
          <w:lang w:val="es-PR"/>
        </w:rPr>
        <w:t>Salazar, R., Castillo-</w:t>
      </w:r>
      <w:proofErr w:type="spellStart"/>
      <w:r w:rsidRPr="00FF5124">
        <w:rPr>
          <w:rFonts w:ascii="Times New Roman" w:eastAsia="Times New Roman" w:hAnsi="Times New Roman" w:cs="Times New Roman"/>
          <w:color w:val="222222"/>
          <w:sz w:val="24"/>
          <w:szCs w:val="24"/>
          <w:lang w:val="es-PR"/>
        </w:rPr>
        <w:t>Neyra</w:t>
      </w:r>
      <w:proofErr w:type="spellEnd"/>
      <w:r w:rsidRPr="00FF5124">
        <w:rPr>
          <w:rFonts w:ascii="Times New Roman" w:eastAsia="Times New Roman" w:hAnsi="Times New Roman" w:cs="Times New Roman"/>
          <w:color w:val="222222"/>
          <w:sz w:val="24"/>
          <w:szCs w:val="24"/>
          <w:lang w:val="es-PR"/>
        </w:rPr>
        <w:t xml:space="preserve">, R., </w:t>
      </w:r>
      <w:proofErr w:type="spellStart"/>
      <w:r w:rsidRPr="00FF5124">
        <w:rPr>
          <w:rFonts w:ascii="Times New Roman" w:eastAsia="Times New Roman" w:hAnsi="Times New Roman" w:cs="Times New Roman"/>
          <w:color w:val="222222"/>
          <w:sz w:val="24"/>
          <w:szCs w:val="24"/>
          <w:lang w:val="es-PR"/>
        </w:rPr>
        <w:t>Tustin</w:t>
      </w:r>
      <w:proofErr w:type="spellEnd"/>
      <w:r w:rsidRPr="00FF5124">
        <w:rPr>
          <w:rFonts w:ascii="Times New Roman" w:eastAsia="Times New Roman" w:hAnsi="Times New Roman" w:cs="Times New Roman"/>
          <w:color w:val="222222"/>
          <w:sz w:val="24"/>
          <w:szCs w:val="24"/>
          <w:lang w:val="es-PR"/>
        </w:rPr>
        <w:t xml:space="preserve">, A.W., </w:t>
      </w:r>
      <w:proofErr w:type="spellStart"/>
      <w:r w:rsidRPr="00FF5124">
        <w:rPr>
          <w:rFonts w:ascii="Times New Roman" w:eastAsia="Times New Roman" w:hAnsi="Times New Roman" w:cs="Times New Roman"/>
          <w:color w:val="222222"/>
          <w:sz w:val="24"/>
          <w:szCs w:val="24"/>
          <w:lang w:val="es-PR"/>
        </w:rPr>
        <w:t>Borrini-Mayorí</w:t>
      </w:r>
      <w:proofErr w:type="spellEnd"/>
      <w:r w:rsidRPr="00FF5124">
        <w:rPr>
          <w:rFonts w:ascii="Times New Roman" w:eastAsia="Times New Roman" w:hAnsi="Times New Roman" w:cs="Times New Roman"/>
          <w:color w:val="222222"/>
          <w:sz w:val="24"/>
          <w:szCs w:val="24"/>
          <w:lang w:val="es-PR"/>
        </w:rPr>
        <w:t xml:space="preserve">, K., </w:t>
      </w:r>
      <w:proofErr w:type="spellStart"/>
      <w:r w:rsidRPr="00FF5124">
        <w:rPr>
          <w:rFonts w:ascii="Times New Roman" w:eastAsia="Times New Roman" w:hAnsi="Times New Roman" w:cs="Times New Roman"/>
          <w:color w:val="222222"/>
          <w:sz w:val="24"/>
          <w:szCs w:val="24"/>
          <w:lang w:val="es-PR"/>
        </w:rPr>
        <w:t>Náquira</w:t>
      </w:r>
      <w:proofErr w:type="spellEnd"/>
      <w:r w:rsidRPr="00FF5124">
        <w:rPr>
          <w:rFonts w:ascii="Times New Roman" w:eastAsia="Times New Roman" w:hAnsi="Times New Roman" w:cs="Times New Roman"/>
          <w:color w:val="222222"/>
          <w:sz w:val="24"/>
          <w:szCs w:val="24"/>
          <w:lang w:val="es-PR"/>
        </w:rPr>
        <w:t xml:space="preserve">, C. and Levy, M.Z. 2015. </w:t>
      </w:r>
      <w:r w:rsidRPr="00FF5124">
        <w:rPr>
          <w:rFonts w:ascii="Times New Roman" w:eastAsia="Times New Roman" w:hAnsi="Times New Roman" w:cs="Times New Roman"/>
          <w:color w:val="222222"/>
          <w:sz w:val="24"/>
          <w:szCs w:val="24"/>
        </w:rPr>
        <w:t>Bed bugs (</w:t>
      </w:r>
      <w:proofErr w:type="spellStart"/>
      <w:r w:rsidRPr="00FF5124">
        <w:rPr>
          <w:rFonts w:ascii="Times New Roman" w:eastAsia="Times New Roman" w:hAnsi="Times New Roman" w:cs="Times New Roman"/>
          <w:i/>
          <w:color w:val="222222"/>
          <w:sz w:val="24"/>
          <w:szCs w:val="24"/>
        </w:rPr>
        <w:t>Cimex</w:t>
      </w:r>
      <w:proofErr w:type="spellEnd"/>
      <w:r w:rsidRPr="00FF5124">
        <w:rPr>
          <w:rFonts w:ascii="Times New Roman" w:eastAsia="Times New Roman" w:hAnsi="Times New Roman" w:cs="Times New Roman"/>
          <w:i/>
          <w:color w:val="222222"/>
          <w:sz w:val="24"/>
          <w:szCs w:val="24"/>
        </w:rPr>
        <w:t xml:space="preserve"> </w:t>
      </w:r>
      <w:proofErr w:type="spellStart"/>
      <w:r w:rsidRPr="00FF5124">
        <w:rPr>
          <w:rFonts w:ascii="Times New Roman" w:eastAsia="Times New Roman" w:hAnsi="Times New Roman" w:cs="Times New Roman"/>
          <w:i/>
          <w:color w:val="222222"/>
          <w:sz w:val="24"/>
          <w:szCs w:val="24"/>
        </w:rPr>
        <w:t>lectularius</w:t>
      </w:r>
      <w:proofErr w:type="spellEnd"/>
      <w:r w:rsidRPr="00FF5124">
        <w:rPr>
          <w:rFonts w:ascii="Times New Roman" w:eastAsia="Times New Roman" w:hAnsi="Times New Roman" w:cs="Times New Roman"/>
          <w:color w:val="222222"/>
          <w:sz w:val="24"/>
          <w:szCs w:val="24"/>
        </w:rPr>
        <w:t xml:space="preserve">) as vectors of </w:t>
      </w:r>
      <w:r w:rsidRPr="00FF5124">
        <w:rPr>
          <w:rFonts w:ascii="Times New Roman" w:eastAsia="Times New Roman" w:hAnsi="Times New Roman" w:cs="Times New Roman"/>
          <w:i/>
          <w:color w:val="222222"/>
          <w:sz w:val="24"/>
          <w:szCs w:val="24"/>
        </w:rPr>
        <w:t xml:space="preserve">Trypanosoma </w:t>
      </w:r>
      <w:proofErr w:type="spellStart"/>
      <w:r w:rsidRPr="00FF5124">
        <w:rPr>
          <w:rFonts w:ascii="Times New Roman" w:eastAsia="Times New Roman" w:hAnsi="Times New Roman" w:cs="Times New Roman"/>
          <w:i/>
          <w:color w:val="222222"/>
          <w:sz w:val="24"/>
          <w:szCs w:val="24"/>
        </w:rPr>
        <w:t>cruzi</w:t>
      </w:r>
      <w:proofErr w:type="spellEnd"/>
      <w:r w:rsidRPr="00FF5124">
        <w:rPr>
          <w:rFonts w:ascii="Times New Roman" w:eastAsia="Times New Roman" w:hAnsi="Times New Roman" w:cs="Times New Roman"/>
          <w:color w:val="222222"/>
          <w:sz w:val="24"/>
          <w:szCs w:val="24"/>
        </w:rPr>
        <w:t xml:space="preserve">. </w:t>
      </w:r>
      <w:r w:rsidRPr="00FF5124">
        <w:rPr>
          <w:rFonts w:ascii="Times New Roman" w:eastAsia="Times New Roman" w:hAnsi="Times New Roman" w:cs="Times New Roman"/>
          <w:iCs/>
          <w:color w:val="222222"/>
          <w:sz w:val="24"/>
          <w:szCs w:val="24"/>
        </w:rPr>
        <w:t xml:space="preserve">The </w:t>
      </w:r>
      <w:r w:rsidRPr="00FF5124">
        <w:rPr>
          <w:rFonts w:ascii="Times New Roman" w:eastAsia="Times New Roman" w:hAnsi="Times New Roman" w:cs="Times New Roman"/>
          <w:i/>
          <w:iCs/>
          <w:color w:val="222222"/>
          <w:sz w:val="24"/>
          <w:szCs w:val="24"/>
        </w:rPr>
        <w:t>American journal of tropical medicine and hygiene</w:t>
      </w:r>
      <w:r w:rsidRPr="00FF5124">
        <w:rPr>
          <w:rFonts w:ascii="Times New Roman" w:eastAsia="Times New Roman" w:hAnsi="Times New Roman" w:cs="Times New Roman"/>
          <w:color w:val="222222"/>
          <w:sz w:val="24"/>
          <w:szCs w:val="24"/>
        </w:rPr>
        <w:t xml:space="preserve">. </w:t>
      </w:r>
      <w:r w:rsidRPr="00FF5124">
        <w:rPr>
          <w:rFonts w:ascii="Times New Roman" w:eastAsia="Times New Roman" w:hAnsi="Times New Roman" w:cs="Times New Roman"/>
          <w:iCs/>
          <w:color w:val="222222"/>
          <w:sz w:val="24"/>
          <w:szCs w:val="24"/>
        </w:rPr>
        <w:t>92</w:t>
      </w:r>
      <w:r w:rsidRPr="00FF5124">
        <w:rPr>
          <w:rFonts w:ascii="Times New Roman" w:eastAsia="Times New Roman" w:hAnsi="Times New Roman" w:cs="Times New Roman"/>
          <w:color w:val="222222"/>
          <w:sz w:val="24"/>
          <w:szCs w:val="24"/>
        </w:rPr>
        <w:t>(2):331-335.</w:t>
      </w:r>
    </w:p>
    <w:p w14:paraId="3DC54BFF" w14:textId="77777777" w:rsidR="00100E9C" w:rsidRPr="00FF5124" w:rsidRDefault="00100E9C" w:rsidP="00100E9C">
      <w:pPr>
        <w:pStyle w:val="ListParagraph"/>
        <w:spacing w:after="0" w:line="240" w:lineRule="auto"/>
        <w:rPr>
          <w:rFonts w:ascii="Times New Roman" w:eastAsia="Times New Roman" w:hAnsi="Times New Roman" w:cs="Times New Roman"/>
          <w:color w:val="222222"/>
          <w:sz w:val="24"/>
          <w:szCs w:val="24"/>
        </w:rPr>
      </w:pPr>
    </w:p>
    <w:p w14:paraId="55013A32"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Pereira, R.M., Koehler, P.G., </w:t>
      </w:r>
      <w:proofErr w:type="spellStart"/>
      <w:r w:rsidRPr="00FF5124">
        <w:rPr>
          <w:rFonts w:ascii="Times New Roman" w:hAnsi="Times New Roman" w:cs="Times New Roman"/>
          <w:sz w:val="24"/>
          <w:szCs w:val="24"/>
        </w:rPr>
        <w:t>Pfiester</w:t>
      </w:r>
      <w:proofErr w:type="spellEnd"/>
      <w:r w:rsidRPr="00FF5124">
        <w:rPr>
          <w:rFonts w:ascii="Times New Roman" w:hAnsi="Times New Roman" w:cs="Times New Roman"/>
          <w:sz w:val="24"/>
          <w:szCs w:val="24"/>
        </w:rPr>
        <w:t xml:space="preserve">, M., Walker, W. 2009.  Lethal effects of heat and use of localized heat treatment for control of bed bug infestations. </w:t>
      </w:r>
      <w:r w:rsidRPr="00FF5124">
        <w:rPr>
          <w:rFonts w:ascii="Times New Roman" w:hAnsi="Times New Roman" w:cs="Times New Roman"/>
          <w:i/>
          <w:sz w:val="24"/>
          <w:szCs w:val="24"/>
        </w:rPr>
        <w:t xml:space="preserve">J. Econ. </w:t>
      </w:r>
      <w:proofErr w:type="spellStart"/>
      <w:r w:rsidRPr="00FF5124">
        <w:rPr>
          <w:rFonts w:ascii="Times New Roman" w:hAnsi="Times New Roman" w:cs="Times New Roman"/>
          <w:i/>
          <w:sz w:val="24"/>
          <w:szCs w:val="24"/>
        </w:rPr>
        <w:t>Entomol</w:t>
      </w:r>
      <w:proofErr w:type="spellEnd"/>
      <w:r w:rsidRPr="00FF5124">
        <w:rPr>
          <w:rFonts w:ascii="Times New Roman" w:hAnsi="Times New Roman" w:cs="Times New Roman"/>
          <w:sz w:val="24"/>
          <w:szCs w:val="24"/>
        </w:rPr>
        <w:t xml:space="preserve">. 102: 1182–1188. </w:t>
      </w:r>
    </w:p>
    <w:p w14:paraId="2B2271B9"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63718CB6" w14:textId="77777777" w:rsidR="00100E9C"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Mellanby</w:t>
      </w:r>
      <w:proofErr w:type="spellEnd"/>
      <w:r w:rsidRPr="00FF5124">
        <w:rPr>
          <w:rFonts w:ascii="Times New Roman" w:hAnsi="Times New Roman" w:cs="Times New Roman"/>
          <w:sz w:val="24"/>
          <w:szCs w:val="24"/>
        </w:rPr>
        <w:t xml:space="preserve">, K. 1935.  A comparison of the physiology of the two species of bed-bug which attack man. </w:t>
      </w:r>
      <w:r w:rsidRPr="00FF5124">
        <w:rPr>
          <w:rFonts w:ascii="Times New Roman" w:hAnsi="Times New Roman" w:cs="Times New Roman"/>
          <w:i/>
          <w:sz w:val="24"/>
          <w:szCs w:val="24"/>
        </w:rPr>
        <w:t>Parasitology</w:t>
      </w:r>
      <w:r w:rsidRPr="00FF5124">
        <w:rPr>
          <w:rFonts w:ascii="Times New Roman" w:hAnsi="Times New Roman" w:cs="Times New Roman"/>
          <w:sz w:val="24"/>
          <w:szCs w:val="24"/>
        </w:rPr>
        <w:t>. 27:111–122.</w:t>
      </w:r>
    </w:p>
    <w:p w14:paraId="3CD81441" w14:textId="77777777" w:rsidR="00621299" w:rsidRPr="00621299" w:rsidRDefault="00621299" w:rsidP="00621299">
      <w:pPr>
        <w:pStyle w:val="ListParagraph"/>
        <w:rPr>
          <w:rFonts w:ascii="Times New Roman" w:hAnsi="Times New Roman" w:cs="Times New Roman"/>
          <w:sz w:val="24"/>
          <w:szCs w:val="24"/>
        </w:rPr>
      </w:pPr>
    </w:p>
    <w:p w14:paraId="13263BFD" w14:textId="77777777" w:rsidR="00621299" w:rsidRPr="00FF5124" w:rsidRDefault="00621299" w:rsidP="00621299">
      <w:pPr>
        <w:pStyle w:val="ListParagraph"/>
        <w:spacing w:after="0" w:line="240" w:lineRule="auto"/>
        <w:jc w:val="center"/>
        <w:rPr>
          <w:rFonts w:ascii="Times New Roman" w:hAnsi="Times New Roman" w:cs="Times New Roman"/>
          <w:sz w:val="24"/>
          <w:szCs w:val="24"/>
        </w:rPr>
      </w:pPr>
    </w:p>
    <w:p w14:paraId="16301F66" w14:textId="3220888E" w:rsidR="00100E9C" w:rsidRPr="004C7049" w:rsidRDefault="004C7049" w:rsidP="004C7049">
      <w:pPr>
        <w:pStyle w:val="ListParagraph"/>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References Continued</w:t>
      </w:r>
    </w:p>
    <w:p w14:paraId="09AC4D5C" w14:textId="77777777" w:rsidR="004C7049" w:rsidRDefault="004C7049" w:rsidP="004C7049">
      <w:pPr>
        <w:pStyle w:val="ListParagraph"/>
        <w:spacing w:after="0" w:line="240" w:lineRule="auto"/>
        <w:rPr>
          <w:rFonts w:ascii="Times New Roman" w:hAnsi="Times New Roman" w:cs="Times New Roman"/>
          <w:sz w:val="24"/>
          <w:szCs w:val="24"/>
        </w:rPr>
      </w:pPr>
    </w:p>
    <w:p w14:paraId="4F315A81"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Kells</w:t>
      </w:r>
      <w:proofErr w:type="spellEnd"/>
      <w:r w:rsidRPr="00FF5124">
        <w:rPr>
          <w:rFonts w:ascii="Times New Roman" w:hAnsi="Times New Roman" w:cs="Times New Roman"/>
          <w:sz w:val="24"/>
          <w:szCs w:val="24"/>
        </w:rPr>
        <w:t xml:space="preserve">, S.A., </w:t>
      </w:r>
      <w:proofErr w:type="spellStart"/>
      <w:r w:rsidRPr="00FF5124">
        <w:rPr>
          <w:rFonts w:ascii="Times New Roman" w:hAnsi="Times New Roman" w:cs="Times New Roman"/>
          <w:sz w:val="24"/>
          <w:szCs w:val="24"/>
        </w:rPr>
        <w:t>Goblirsch</w:t>
      </w:r>
      <w:proofErr w:type="spellEnd"/>
      <w:r w:rsidRPr="00FF5124">
        <w:rPr>
          <w:rFonts w:ascii="Times New Roman" w:hAnsi="Times New Roman" w:cs="Times New Roman"/>
          <w:sz w:val="24"/>
          <w:szCs w:val="24"/>
        </w:rPr>
        <w:t>, M.J. 2011.  Temperature and Time Requirements for Controlling Bed Bugs (</w:t>
      </w:r>
      <w:proofErr w:type="spellStart"/>
      <w:r w:rsidRPr="00FF5124">
        <w:rPr>
          <w:rFonts w:ascii="Times New Roman" w:hAnsi="Times New Roman" w:cs="Times New Roman"/>
          <w:i/>
          <w:sz w:val="24"/>
          <w:szCs w:val="24"/>
        </w:rPr>
        <w:t>Cimex</w:t>
      </w:r>
      <w:proofErr w:type="spellEnd"/>
      <w:r w:rsidRPr="00FF5124">
        <w:rPr>
          <w:rFonts w:ascii="Times New Roman" w:hAnsi="Times New Roman" w:cs="Times New Roman"/>
          <w:i/>
          <w:sz w:val="24"/>
          <w:szCs w:val="24"/>
        </w:rPr>
        <w:t xml:space="preserve"> </w:t>
      </w:r>
      <w:proofErr w:type="spellStart"/>
      <w:r w:rsidRPr="00FF5124">
        <w:rPr>
          <w:rFonts w:ascii="Times New Roman" w:hAnsi="Times New Roman" w:cs="Times New Roman"/>
          <w:i/>
          <w:sz w:val="24"/>
          <w:szCs w:val="24"/>
        </w:rPr>
        <w:t>lectularius</w:t>
      </w:r>
      <w:proofErr w:type="spellEnd"/>
      <w:r w:rsidRPr="00FF5124">
        <w:rPr>
          <w:rFonts w:ascii="Times New Roman" w:hAnsi="Times New Roman" w:cs="Times New Roman"/>
          <w:sz w:val="24"/>
          <w:szCs w:val="24"/>
        </w:rPr>
        <w:t xml:space="preserve">) under Commercial Heat Treatment Conditions. </w:t>
      </w:r>
      <w:r w:rsidRPr="00FF5124">
        <w:rPr>
          <w:rFonts w:ascii="Times New Roman" w:hAnsi="Times New Roman" w:cs="Times New Roman"/>
          <w:i/>
          <w:sz w:val="24"/>
          <w:szCs w:val="24"/>
        </w:rPr>
        <w:t xml:space="preserve"> Insects</w:t>
      </w:r>
      <w:r w:rsidRPr="00FF5124">
        <w:rPr>
          <w:rFonts w:ascii="Times New Roman" w:hAnsi="Times New Roman" w:cs="Times New Roman"/>
          <w:sz w:val="24"/>
          <w:szCs w:val="24"/>
        </w:rPr>
        <w:t>. 2(3):412-422.</w:t>
      </w:r>
    </w:p>
    <w:p w14:paraId="0DB5D127" w14:textId="77777777" w:rsidR="00100E9C" w:rsidRPr="00FF5124" w:rsidRDefault="00100E9C" w:rsidP="00100E9C">
      <w:pPr>
        <w:spacing w:after="0" w:line="240" w:lineRule="auto"/>
        <w:rPr>
          <w:rFonts w:ascii="Times New Roman" w:hAnsi="Times New Roman" w:cs="Times New Roman"/>
          <w:sz w:val="24"/>
          <w:szCs w:val="24"/>
        </w:rPr>
      </w:pPr>
    </w:p>
    <w:p w14:paraId="13258F33"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Michener, C.D. 2000. </w:t>
      </w:r>
      <w:r w:rsidRPr="00FF5124">
        <w:rPr>
          <w:rFonts w:ascii="Times New Roman" w:hAnsi="Times New Roman" w:cs="Times New Roman"/>
          <w:i/>
          <w:sz w:val="24"/>
          <w:szCs w:val="24"/>
        </w:rPr>
        <w:t>The bees of the world.</w:t>
      </w:r>
      <w:r w:rsidRPr="00FF5124">
        <w:rPr>
          <w:rFonts w:ascii="Times New Roman" w:hAnsi="Times New Roman" w:cs="Times New Roman"/>
          <w:sz w:val="24"/>
          <w:szCs w:val="24"/>
        </w:rPr>
        <w:t xml:space="preserve"> (Vol. 1).  JHU Press.</w:t>
      </w:r>
    </w:p>
    <w:p w14:paraId="22F35CB0"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6D379883"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Steen, C.J., </w:t>
      </w:r>
      <w:proofErr w:type="spellStart"/>
      <w:r w:rsidRPr="00FF5124">
        <w:rPr>
          <w:rFonts w:ascii="Times New Roman" w:hAnsi="Times New Roman" w:cs="Times New Roman"/>
          <w:sz w:val="24"/>
          <w:szCs w:val="24"/>
        </w:rPr>
        <w:t>Janniger</w:t>
      </w:r>
      <w:proofErr w:type="spellEnd"/>
      <w:r w:rsidRPr="00FF5124">
        <w:rPr>
          <w:rFonts w:ascii="Times New Roman" w:hAnsi="Times New Roman" w:cs="Times New Roman"/>
          <w:sz w:val="24"/>
          <w:szCs w:val="24"/>
        </w:rPr>
        <w:t xml:space="preserve">, C.K., </w:t>
      </w:r>
      <w:proofErr w:type="spellStart"/>
      <w:r w:rsidRPr="00FF5124">
        <w:rPr>
          <w:rFonts w:ascii="Times New Roman" w:hAnsi="Times New Roman" w:cs="Times New Roman"/>
          <w:sz w:val="24"/>
          <w:szCs w:val="24"/>
        </w:rPr>
        <w:t>Schutzer</w:t>
      </w:r>
      <w:proofErr w:type="spellEnd"/>
      <w:r w:rsidRPr="00FF5124">
        <w:rPr>
          <w:rFonts w:ascii="Times New Roman" w:hAnsi="Times New Roman" w:cs="Times New Roman"/>
          <w:sz w:val="24"/>
          <w:szCs w:val="24"/>
        </w:rPr>
        <w:t xml:space="preserve">, S.E., and Schwartz, R.A. 2005. Insect sting reactions to bees, wasps, and ants.  </w:t>
      </w:r>
      <w:r w:rsidRPr="00FF5124">
        <w:rPr>
          <w:rFonts w:ascii="Times New Roman" w:hAnsi="Times New Roman" w:cs="Times New Roman"/>
          <w:i/>
          <w:sz w:val="24"/>
          <w:szCs w:val="24"/>
        </w:rPr>
        <w:t>International Journal of Dermatology</w:t>
      </w:r>
      <w:r w:rsidRPr="00FF5124">
        <w:rPr>
          <w:rFonts w:ascii="Times New Roman" w:hAnsi="Times New Roman" w:cs="Times New Roman"/>
          <w:sz w:val="24"/>
          <w:szCs w:val="24"/>
        </w:rPr>
        <w:t>.  44:91-94.</w:t>
      </w:r>
    </w:p>
    <w:p w14:paraId="08E2CBDC" w14:textId="77777777" w:rsidR="00100E9C" w:rsidRPr="00FF5124" w:rsidRDefault="00100E9C" w:rsidP="00100E9C">
      <w:pPr>
        <w:spacing w:after="0" w:line="240" w:lineRule="auto"/>
        <w:rPr>
          <w:rFonts w:ascii="Times New Roman" w:hAnsi="Times New Roman" w:cs="Times New Roman"/>
          <w:sz w:val="24"/>
          <w:szCs w:val="24"/>
        </w:rPr>
      </w:pPr>
    </w:p>
    <w:p w14:paraId="7FB36A8B"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Page, R.E., and Peng, C.Y.S.  2001.  Aging and development in social insects with emphasis on the honey bee, </w:t>
      </w:r>
      <w:proofErr w:type="spellStart"/>
      <w:r w:rsidRPr="00FF5124">
        <w:rPr>
          <w:rFonts w:ascii="Times New Roman" w:hAnsi="Times New Roman" w:cs="Times New Roman"/>
          <w:i/>
          <w:sz w:val="24"/>
          <w:szCs w:val="24"/>
        </w:rPr>
        <w:t>Apis</w:t>
      </w:r>
      <w:proofErr w:type="spellEnd"/>
      <w:r w:rsidRPr="00FF5124">
        <w:rPr>
          <w:rFonts w:ascii="Times New Roman" w:hAnsi="Times New Roman" w:cs="Times New Roman"/>
          <w:i/>
          <w:sz w:val="24"/>
          <w:szCs w:val="24"/>
        </w:rPr>
        <w:t xml:space="preserve"> </w:t>
      </w:r>
      <w:proofErr w:type="spellStart"/>
      <w:r w:rsidRPr="00FF5124">
        <w:rPr>
          <w:rFonts w:ascii="Times New Roman" w:hAnsi="Times New Roman" w:cs="Times New Roman"/>
          <w:i/>
          <w:sz w:val="24"/>
          <w:szCs w:val="24"/>
        </w:rPr>
        <w:t>mellifera</w:t>
      </w:r>
      <w:proofErr w:type="spellEnd"/>
      <w:r w:rsidRPr="00FF5124">
        <w:rPr>
          <w:rFonts w:ascii="Times New Roman" w:hAnsi="Times New Roman" w:cs="Times New Roman"/>
          <w:sz w:val="24"/>
          <w:szCs w:val="24"/>
        </w:rPr>
        <w:t xml:space="preserve"> L. Exp. </w:t>
      </w:r>
      <w:proofErr w:type="spellStart"/>
      <w:r w:rsidRPr="00FF5124">
        <w:rPr>
          <w:rFonts w:ascii="Times New Roman" w:hAnsi="Times New Roman" w:cs="Times New Roman"/>
          <w:sz w:val="24"/>
          <w:szCs w:val="24"/>
        </w:rPr>
        <w:t>Gerontol</w:t>
      </w:r>
      <w:proofErr w:type="spellEnd"/>
      <w:r w:rsidRPr="00FF5124">
        <w:rPr>
          <w:rFonts w:ascii="Times New Roman" w:hAnsi="Times New Roman" w:cs="Times New Roman"/>
          <w:sz w:val="24"/>
          <w:szCs w:val="24"/>
        </w:rPr>
        <w:t>. 36(4-6):695-711.</w:t>
      </w:r>
    </w:p>
    <w:p w14:paraId="210B5C78"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4BE738BE"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Remolina</w:t>
      </w:r>
      <w:proofErr w:type="spellEnd"/>
      <w:r w:rsidRPr="00FF5124">
        <w:rPr>
          <w:rFonts w:ascii="Times New Roman" w:hAnsi="Times New Roman" w:cs="Times New Roman"/>
          <w:sz w:val="24"/>
          <w:szCs w:val="24"/>
        </w:rPr>
        <w:t>, S.C., and Hughes, K.A.  2008.  Evolution and mechanisms of long life and high fertility in queen honey bees.  AGE. 30:177-185.</w:t>
      </w:r>
    </w:p>
    <w:p w14:paraId="0078A001"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2E9EE4B6"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Greer, L. 1999. </w:t>
      </w:r>
      <w:r w:rsidRPr="00FF5124">
        <w:rPr>
          <w:rFonts w:ascii="Times New Roman" w:hAnsi="Times New Roman" w:cs="Times New Roman"/>
          <w:i/>
          <w:sz w:val="24"/>
          <w:szCs w:val="24"/>
        </w:rPr>
        <w:t>Alternative pollinators: native bees</w:t>
      </w:r>
      <w:r w:rsidRPr="00FF5124">
        <w:rPr>
          <w:rFonts w:ascii="Times New Roman" w:hAnsi="Times New Roman" w:cs="Times New Roman"/>
          <w:sz w:val="24"/>
          <w:szCs w:val="24"/>
        </w:rPr>
        <w:t>.  ATTRA. 1-14.</w:t>
      </w:r>
    </w:p>
    <w:p w14:paraId="20B8E340"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6FF2D804"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Gerling</w:t>
      </w:r>
      <w:proofErr w:type="spellEnd"/>
      <w:r w:rsidRPr="00FF5124">
        <w:rPr>
          <w:rFonts w:ascii="Times New Roman" w:hAnsi="Times New Roman" w:cs="Times New Roman"/>
          <w:sz w:val="24"/>
          <w:szCs w:val="24"/>
        </w:rPr>
        <w:t xml:space="preserve">, D., </w:t>
      </w:r>
      <w:proofErr w:type="spellStart"/>
      <w:r w:rsidRPr="00FF5124">
        <w:rPr>
          <w:rFonts w:ascii="Times New Roman" w:hAnsi="Times New Roman" w:cs="Times New Roman"/>
          <w:sz w:val="24"/>
          <w:szCs w:val="24"/>
        </w:rPr>
        <w:t>Velthuis</w:t>
      </w:r>
      <w:proofErr w:type="spellEnd"/>
      <w:r w:rsidRPr="00FF5124">
        <w:rPr>
          <w:rFonts w:ascii="Times New Roman" w:hAnsi="Times New Roman" w:cs="Times New Roman"/>
          <w:sz w:val="24"/>
          <w:szCs w:val="24"/>
        </w:rPr>
        <w:t xml:space="preserve">, H.H.W., and </w:t>
      </w:r>
      <w:proofErr w:type="spellStart"/>
      <w:r w:rsidRPr="00FF5124">
        <w:rPr>
          <w:rFonts w:ascii="Times New Roman" w:hAnsi="Times New Roman" w:cs="Times New Roman"/>
          <w:sz w:val="24"/>
          <w:szCs w:val="24"/>
        </w:rPr>
        <w:t>Hefetz</w:t>
      </w:r>
      <w:proofErr w:type="spellEnd"/>
      <w:r w:rsidRPr="00FF5124">
        <w:rPr>
          <w:rFonts w:ascii="Times New Roman" w:hAnsi="Times New Roman" w:cs="Times New Roman"/>
          <w:sz w:val="24"/>
          <w:szCs w:val="24"/>
        </w:rPr>
        <w:t xml:space="preserve">, A. 1989. Bionomics of the Large Carpenter Bees of the Genus </w:t>
      </w:r>
      <w:proofErr w:type="spellStart"/>
      <w:r w:rsidRPr="00FF5124">
        <w:rPr>
          <w:rFonts w:ascii="Times New Roman" w:hAnsi="Times New Roman" w:cs="Times New Roman"/>
          <w:sz w:val="24"/>
          <w:szCs w:val="24"/>
        </w:rPr>
        <w:t>Xylocopa</w:t>
      </w:r>
      <w:proofErr w:type="spellEnd"/>
      <w:r w:rsidRPr="00FF5124">
        <w:rPr>
          <w:rFonts w:ascii="Times New Roman" w:hAnsi="Times New Roman" w:cs="Times New Roman"/>
          <w:sz w:val="24"/>
          <w:szCs w:val="24"/>
        </w:rPr>
        <w:t xml:space="preserve">.  Ann. Rev. </w:t>
      </w:r>
      <w:proofErr w:type="spellStart"/>
      <w:r w:rsidRPr="00FF5124">
        <w:rPr>
          <w:rFonts w:ascii="Times New Roman" w:hAnsi="Times New Roman" w:cs="Times New Roman"/>
          <w:sz w:val="24"/>
          <w:szCs w:val="24"/>
        </w:rPr>
        <w:t>Entomol</w:t>
      </w:r>
      <w:proofErr w:type="spellEnd"/>
      <w:r w:rsidRPr="00FF5124">
        <w:rPr>
          <w:rFonts w:ascii="Times New Roman" w:hAnsi="Times New Roman" w:cs="Times New Roman"/>
          <w:sz w:val="24"/>
          <w:szCs w:val="24"/>
        </w:rPr>
        <w:t>. 34:163-190.</w:t>
      </w:r>
    </w:p>
    <w:p w14:paraId="5255F7C4"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470F086C"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Balduf</w:t>
      </w:r>
      <w:proofErr w:type="spellEnd"/>
      <w:r w:rsidRPr="00FF5124">
        <w:rPr>
          <w:rFonts w:ascii="Times New Roman" w:hAnsi="Times New Roman" w:cs="Times New Roman"/>
          <w:sz w:val="24"/>
          <w:szCs w:val="24"/>
        </w:rPr>
        <w:t xml:space="preserve">, W.V. 1962. Life of the Carpenter Bee, </w:t>
      </w:r>
      <w:proofErr w:type="spellStart"/>
      <w:r w:rsidRPr="00FF5124">
        <w:rPr>
          <w:rFonts w:ascii="Times New Roman" w:hAnsi="Times New Roman" w:cs="Times New Roman"/>
          <w:i/>
          <w:sz w:val="24"/>
          <w:szCs w:val="24"/>
        </w:rPr>
        <w:t>Xylocopa</w:t>
      </w:r>
      <w:proofErr w:type="spellEnd"/>
      <w:r w:rsidRPr="00FF5124">
        <w:rPr>
          <w:rFonts w:ascii="Times New Roman" w:hAnsi="Times New Roman" w:cs="Times New Roman"/>
          <w:i/>
          <w:sz w:val="24"/>
          <w:szCs w:val="24"/>
        </w:rPr>
        <w:t xml:space="preserve"> </w:t>
      </w:r>
      <w:proofErr w:type="spellStart"/>
      <w:r w:rsidRPr="00FF5124">
        <w:rPr>
          <w:rFonts w:ascii="Times New Roman" w:hAnsi="Times New Roman" w:cs="Times New Roman"/>
          <w:i/>
          <w:sz w:val="24"/>
          <w:szCs w:val="24"/>
        </w:rPr>
        <w:t>virginica</w:t>
      </w:r>
      <w:proofErr w:type="spellEnd"/>
      <w:r w:rsidRPr="00FF5124">
        <w:rPr>
          <w:rFonts w:ascii="Times New Roman" w:hAnsi="Times New Roman" w:cs="Times New Roman"/>
          <w:sz w:val="24"/>
          <w:szCs w:val="24"/>
        </w:rPr>
        <w:t xml:space="preserve"> (Linn.) (</w:t>
      </w:r>
      <w:proofErr w:type="spellStart"/>
      <w:r w:rsidRPr="00FF5124">
        <w:rPr>
          <w:rFonts w:ascii="Times New Roman" w:hAnsi="Times New Roman" w:cs="Times New Roman"/>
          <w:sz w:val="24"/>
          <w:szCs w:val="24"/>
        </w:rPr>
        <w:t>Xylocopidae</w:t>
      </w:r>
      <w:proofErr w:type="spellEnd"/>
      <w:r w:rsidRPr="00FF5124">
        <w:rPr>
          <w:rFonts w:ascii="Times New Roman" w:hAnsi="Times New Roman" w:cs="Times New Roman"/>
          <w:sz w:val="24"/>
          <w:szCs w:val="24"/>
        </w:rPr>
        <w:t xml:space="preserve">, Hymenoptera). Annals of </w:t>
      </w:r>
      <w:proofErr w:type="gramStart"/>
      <w:r w:rsidRPr="00FF5124">
        <w:rPr>
          <w:rFonts w:ascii="Times New Roman" w:hAnsi="Times New Roman" w:cs="Times New Roman"/>
          <w:sz w:val="24"/>
          <w:szCs w:val="24"/>
        </w:rPr>
        <w:t>The</w:t>
      </w:r>
      <w:proofErr w:type="gramEnd"/>
      <w:r w:rsidRPr="00FF5124">
        <w:rPr>
          <w:rFonts w:ascii="Times New Roman" w:hAnsi="Times New Roman" w:cs="Times New Roman"/>
          <w:sz w:val="24"/>
          <w:szCs w:val="24"/>
        </w:rPr>
        <w:t xml:space="preserve"> Entomological Society of America. 55(3):263-271.</w:t>
      </w:r>
    </w:p>
    <w:p w14:paraId="26C2F87E"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20C3CAC6"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Tremblay, M.N., and </w:t>
      </w:r>
      <w:proofErr w:type="spellStart"/>
      <w:r w:rsidRPr="00FF5124">
        <w:rPr>
          <w:rFonts w:ascii="Times New Roman" w:hAnsi="Times New Roman" w:cs="Times New Roman"/>
          <w:sz w:val="24"/>
          <w:szCs w:val="24"/>
        </w:rPr>
        <w:t>Gries</w:t>
      </w:r>
      <w:proofErr w:type="spellEnd"/>
      <w:r w:rsidRPr="00FF5124">
        <w:rPr>
          <w:rFonts w:ascii="Times New Roman" w:hAnsi="Times New Roman" w:cs="Times New Roman"/>
          <w:sz w:val="24"/>
          <w:szCs w:val="24"/>
        </w:rPr>
        <w:t xml:space="preserve">, G.  2006.  Abiotic and Biotic Factors Affect Microhabitat Selection by the Firebrat, </w:t>
      </w:r>
      <w:proofErr w:type="spellStart"/>
      <w:r w:rsidRPr="00FF5124">
        <w:rPr>
          <w:rFonts w:ascii="Times New Roman" w:hAnsi="Times New Roman" w:cs="Times New Roman"/>
          <w:i/>
          <w:sz w:val="24"/>
          <w:szCs w:val="24"/>
        </w:rPr>
        <w:t>Thermobia</w:t>
      </w:r>
      <w:proofErr w:type="spellEnd"/>
      <w:r w:rsidRPr="00FF5124">
        <w:rPr>
          <w:rFonts w:ascii="Times New Roman" w:hAnsi="Times New Roman" w:cs="Times New Roman"/>
          <w:i/>
          <w:sz w:val="24"/>
          <w:szCs w:val="24"/>
        </w:rPr>
        <w:t xml:space="preserve"> </w:t>
      </w:r>
      <w:proofErr w:type="spellStart"/>
      <w:r w:rsidRPr="00FF5124">
        <w:rPr>
          <w:rFonts w:ascii="Times New Roman" w:hAnsi="Times New Roman" w:cs="Times New Roman"/>
          <w:i/>
          <w:sz w:val="24"/>
          <w:szCs w:val="24"/>
        </w:rPr>
        <w:t>domestica</w:t>
      </w:r>
      <w:proofErr w:type="spellEnd"/>
      <w:r w:rsidRPr="00FF5124">
        <w:rPr>
          <w:rFonts w:ascii="Times New Roman" w:hAnsi="Times New Roman" w:cs="Times New Roman"/>
          <w:sz w:val="24"/>
          <w:szCs w:val="24"/>
        </w:rPr>
        <w:t xml:space="preserve"> (Packard) (</w:t>
      </w:r>
      <w:proofErr w:type="spellStart"/>
      <w:r w:rsidRPr="00FF5124">
        <w:rPr>
          <w:rFonts w:ascii="Times New Roman" w:hAnsi="Times New Roman" w:cs="Times New Roman"/>
          <w:sz w:val="24"/>
          <w:szCs w:val="24"/>
        </w:rPr>
        <w:t>Thysanura</w:t>
      </w:r>
      <w:proofErr w:type="spellEnd"/>
      <w:r w:rsidRPr="00FF5124">
        <w:rPr>
          <w:rFonts w:ascii="Times New Roman" w:hAnsi="Times New Roman" w:cs="Times New Roman"/>
          <w:sz w:val="24"/>
          <w:szCs w:val="24"/>
        </w:rPr>
        <w:t xml:space="preserve">: </w:t>
      </w:r>
      <w:proofErr w:type="spellStart"/>
      <w:r w:rsidRPr="00FF5124">
        <w:rPr>
          <w:rFonts w:ascii="Times New Roman" w:hAnsi="Times New Roman" w:cs="Times New Roman"/>
          <w:sz w:val="24"/>
          <w:szCs w:val="24"/>
        </w:rPr>
        <w:t>Lepismatidae</w:t>
      </w:r>
      <w:proofErr w:type="spellEnd"/>
      <w:r w:rsidRPr="00FF5124">
        <w:rPr>
          <w:rFonts w:ascii="Times New Roman" w:hAnsi="Times New Roman" w:cs="Times New Roman"/>
          <w:sz w:val="24"/>
          <w:szCs w:val="24"/>
        </w:rPr>
        <w:t>). Journal of Insect Behavior. 19(3):321-335.</w:t>
      </w:r>
    </w:p>
    <w:p w14:paraId="1246CEF8"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417ECD0C"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Parker, T.A. 1988. Study on Integrated Pest Management for Libraries and Archives.</w:t>
      </w:r>
    </w:p>
    <w:p w14:paraId="388D0DBE"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1654F756"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Sweetman</w:t>
      </w:r>
      <w:proofErr w:type="spellEnd"/>
      <w:r w:rsidRPr="00FF5124">
        <w:rPr>
          <w:rFonts w:ascii="Times New Roman" w:hAnsi="Times New Roman" w:cs="Times New Roman"/>
          <w:sz w:val="24"/>
          <w:szCs w:val="24"/>
        </w:rPr>
        <w:t xml:space="preserve">, H.L.  1938.  Physical ecology of the firebrat, </w:t>
      </w:r>
      <w:proofErr w:type="spellStart"/>
      <w:r w:rsidRPr="00FF5124">
        <w:rPr>
          <w:rFonts w:ascii="Times New Roman" w:hAnsi="Times New Roman" w:cs="Times New Roman"/>
          <w:i/>
          <w:sz w:val="24"/>
          <w:szCs w:val="24"/>
        </w:rPr>
        <w:t>Thermobia</w:t>
      </w:r>
      <w:proofErr w:type="spellEnd"/>
      <w:r w:rsidRPr="00FF5124">
        <w:rPr>
          <w:rFonts w:ascii="Times New Roman" w:hAnsi="Times New Roman" w:cs="Times New Roman"/>
          <w:i/>
          <w:sz w:val="24"/>
          <w:szCs w:val="24"/>
        </w:rPr>
        <w:t xml:space="preserve"> </w:t>
      </w:r>
      <w:proofErr w:type="spellStart"/>
      <w:r w:rsidRPr="00FF5124">
        <w:rPr>
          <w:rFonts w:ascii="Times New Roman" w:hAnsi="Times New Roman" w:cs="Times New Roman"/>
          <w:i/>
          <w:sz w:val="24"/>
          <w:szCs w:val="24"/>
        </w:rPr>
        <w:t>domestica</w:t>
      </w:r>
      <w:proofErr w:type="spellEnd"/>
      <w:r w:rsidRPr="00FF5124">
        <w:rPr>
          <w:rFonts w:ascii="Times New Roman" w:hAnsi="Times New Roman" w:cs="Times New Roman"/>
          <w:sz w:val="24"/>
          <w:szCs w:val="24"/>
        </w:rPr>
        <w:t xml:space="preserve"> (Packard).  Ecological Monographs.  8(2):285-311.</w:t>
      </w:r>
    </w:p>
    <w:p w14:paraId="54A15264"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4BE2B05A"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Park, T. 1934. Observations on the general biology of the flour beetle, </w:t>
      </w:r>
      <w:proofErr w:type="spellStart"/>
      <w:r w:rsidRPr="00FF5124">
        <w:rPr>
          <w:rFonts w:ascii="Times New Roman" w:hAnsi="Times New Roman" w:cs="Times New Roman"/>
          <w:i/>
          <w:sz w:val="24"/>
          <w:szCs w:val="24"/>
        </w:rPr>
        <w:t>Tribolium</w:t>
      </w:r>
      <w:proofErr w:type="spellEnd"/>
      <w:r w:rsidRPr="00FF5124">
        <w:rPr>
          <w:rFonts w:ascii="Times New Roman" w:hAnsi="Times New Roman" w:cs="Times New Roman"/>
          <w:i/>
          <w:sz w:val="24"/>
          <w:szCs w:val="24"/>
        </w:rPr>
        <w:t xml:space="preserve"> </w:t>
      </w:r>
      <w:proofErr w:type="spellStart"/>
      <w:r w:rsidRPr="00FF5124">
        <w:rPr>
          <w:rFonts w:ascii="Times New Roman" w:hAnsi="Times New Roman" w:cs="Times New Roman"/>
          <w:i/>
          <w:sz w:val="24"/>
          <w:szCs w:val="24"/>
        </w:rPr>
        <w:t>confusum</w:t>
      </w:r>
      <w:proofErr w:type="spellEnd"/>
      <w:r w:rsidRPr="00FF5124">
        <w:rPr>
          <w:rFonts w:ascii="Times New Roman" w:hAnsi="Times New Roman" w:cs="Times New Roman"/>
          <w:sz w:val="24"/>
          <w:szCs w:val="24"/>
        </w:rPr>
        <w:t>. The Quarterly Review of Biology. 9(1):36-54.</w:t>
      </w:r>
    </w:p>
    <w:p w14:paraId="5294475C"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1D826605"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Linsley</w:t>
      </w:r>
      <w:proofErr w:type="spellEnd"/>
      <w:r w:rsidRPr="00FF5124">
        <w:rPr>
          <w:rFonts w:ascii="Times New Roman" w:hAnsi="Times New Roman" w:cs="Times New Roman"/>
          <w:sz w:val="24"/>
          <w:szCs w:val="24"/>
        </w:rPr>
        <w:t xml:space="preserve">, E.G. 1944. Natural sources, habitats, and reservoirs of insects associated with stored food products. </w:t>
      </w:r>
      <w:proofErr w:type="spellStart"/>
      <w:r w:rsidRPr="00FF5124">
        <w:rPr>
          <w:rFonts w:ascii="Times New Roman" w:hAnsi="Times New Roman" w:cs="Times New Roman"/>
          <w:sz w:val="24"/>
          <w:szCs w:val="24"/>
        </w:rPr>
        <w:t>Hilgardia</w:t>
      </w:r>
      <w:proofErr w:type="spellEnd"/>
      <w:r w:rsidRPr="00FF5124">
        <w:rPr>
          <w:rFonts w:ascii="Times New Roman" w:hAnsi="Times New Roman" w:cs="Times New Roman"/>
          <w:sz w:val="24"/>
          <w:szCs w:val="24"/>
        </w:rPr>
        <w:t>. 16(4):187-224.</w:t>
      </w:r>
    </w:p>
    <w:p w14:paraId="2E90A03D"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7D601681" w14:textId="77777777" w:rsidR="00100E9C" w:rsidRPr="00FF5124" w:rsidRDefault="009516A5" w:rsidP="00100E9C">
      <w:pPr>
        <w:pStyle w:val="ListParagraph"/>
        <w:numPr>
          <w:ilvl w:val="0"/>
          <w:numId w:val="166"/>
        </w:numPr>
        <w:spacing w:after="0" w:line="240" w:lineRule="auto"/>
        <w:rPr>
          <w:rStyle w:val="Hyperlink"/>
          <w:rFonts w:ascii="Times New Roman" w:hAnsi="Times New Roman" w:cs="Times New Roman"/>
          <w:sz w:val="24"/>
          <w:szCs w:val="24"/>
        </w:rPr>
      </w:pPr>
      <w:hyperlink r:id="rId15" w:history="1">
        <w:r w:rsidR="00100E9C" w:rsidRPr="00FF5124">
          <w:rPr>
            <w:rStyle w:val="Hyperlink"/>
            <w:rFonts w:ascii="Times New Roman" w:hAnsi="Times New Roman" w:cs="Times New Roman"/>
            <w:sz w:val="24"/>
            <w:szCs w:val="24"/>
          </w:rPr>
          <w:t>http://idl.entomology.cornell.edu/files/2013/11/Cigarette-and-Drugstore-Beetles-2014-ocf7nv.pdf</w:t>
        </w:r>
      </w:hyperlink>
    </w:p>
    <w:p w14:paraId="6A4C449A"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0AF0BDD0"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Fitch, Asa. 1856. First and Second Report on the Noxious, Beneficial and other Insects of the State of New York. C. Van </w:t>
      </w:r>
      <w:proofErr w:type="spellStart"/>
      <w:r w:rsidRPr="00FF5124">
        <w:rPr>
          <w:rFonts w:ascii="Times New Roman" w:hAnsi="Times New Roman" w:cs="Times New Roman"/>
          <w:sz w:val="24"/>
          <w:szCs w:val="24"/>
        </w:rPr>
        <w:t>Benthuysen</w:t>
      </w:r>
      <w:proofErr w:type="spellEnd"/>
      <w:r w:rsidRPr="00FF5124">
        <w:rPr>
          <w:rFonts w:ascii="Times New Roman" w:hAnsi="Times New Roman" w:cs="Times New Roman"/>
          <w:sz w:val="24"/>
          <w:szCs w:val="24"/>
        </w:rPr>
        <w:t>, Albany, USA.</w:t>
      </w:r>
    </w:p>
    <w:p w14:paraId="50AE7D53" w14:textId="4FD24FDC" w:rsidR="00100E9C" w:rsidRPr="004C7049" w:rsidRDefault="004C7049" w:rsidP="004C7049">
      <w:pPr>
        <w:pStyle w:val="ListParagraph"/>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References Continued</w:t>
      </w:r>
    </w:p>
    <w:p w14:paraId="5F72EB3C" w14:textId="77777777" w:rsidR="004C7049" w:rsidRPr="004C7049" w:rsidRDefault="004C7049" w:rsidP="004C7049">
      <w:pPr>
        <w:pStyle w:val="ListParagraph"/>
        <w:spacing w:after="0" w:line="240" w:lineRule="auto"/>
        <w:rPr>
          <w:rFonts w:ascii="Times New Roman" w:hAnsi="Times New Roman" w:cs="Times New Roman"/>
          <w:sz w:val="24"/>
          <w:szCs w:val="24"/>
        </w:rPr>
      </w:pPr>
    </w:p>
    <w:p w14:paraId="510AABCC"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Bohart</w:t>
      </w:r>
      <w:proofErr w:type="spellEnd"/>
      <w:r w:rsidRPr="00FF5124">
        <w:rPr>
          <w:rFonts w:ascii="Times New Roman" w:hAnsi="Times New Roman" w:cs="Times New Roman"/>
          <w:sz w:val="24"/>
          <w:szCs w:val="24"/>
        </w:rPr>
        <w:t>, R.M. and Mallis, A.M. 1942. The control of pillbugs and sowbugs. Journal of Economic Entomology. 35(5):654-658.</w:t>
      </w:r>
    </w:p>
    <w:p w14:paraId="216D985D"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047AE6CE"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Pierce, W.D. 1907. Notes on the economic importance of sowbugs.  U.S.D.A. Bur. </w:t>
      </w:r>
      <w:proofErr w:type="gramStart"/>
      <w:r w:rsidRPr="00FF5124">
        <w:rPr>
          <w:rFonts w:ascii="Times New Roman" w:hAnsi="Times New Roman" w:cs="Times New Roman"/>
          <w:sz w:val="24"/>
          <w:szCs w:val="24"/>
        </w:rPr>
        <w:t>Ent</w:t>
      </w:r>
      <w:proofErr w:type="gramEnd"/>
      <w:r w:rsidRPr="00FF5124">
        <w:rPr>
          <w:rFonts w:ascii="Times New Roman" w:hAnsi="Times New Roman" w:cs="Times New Roman"/>
          <w:sz w:val="24"/>
          <w:szCs w:val="24"/>
        </w:rPr>
        <w:t>. Bul. 64:15-22.</w:t>
      </w:r>
    </w:p>
    <w:p w14:paraId="79F51718"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4A83DEA4"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Walker, T.J. 1962. Factors responsible for intraspecific variation in the calling songs of crickets. Evolution. 16(4):407-428.</w:t>
      </w:r>
    </w:p>
    <w:p w14:paraId="40011B36"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057DB419"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Dryden, M.W. and Rust, M.K. 1994. The cat flea: biology, ecology and control. Veterinary parasitology. 52(1-2):1-19.</w:t>
      </w:r>
    </w:p>
    <w:p w14:paraId="4272CF84"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498FC9C7"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Dryden, M.W., Brown, H., Buck, S., </w:t>
      </w:r>
      <w:proofErr w:type="spellStart"/>
      <w:r w:rsidRPr="00FF5124">
        <w:rPr>
          <w:rFonts w:ascii="Times New Roman" w:hAnsi="Times New Roman" w:cs="Times New Roman"/>
          <w:sz w:val="24"/>
          <w:szCs w:val="24"/>
        </w:rPr>
        <w:t>Schwahn</w:t>
      </w:r>
      <w:proofErr w:type="spellEnd"/>
      <w:r w:rsidRPr="00FF5124">
        <w:rPr>
          <w:rFonts w:ascii="Times New Roman" w:hAnsi="Times New Roman" w:cs="Times New Roman"/>
          <w:sz w:val="24"/>
          <w:szCs w:val="24"/>
        </w:rPr>
        <w:t xml:space="preserve">, R., Sloan, T. and </w:t>
      </w:r>
      <w:proofErr w:type="gramStart"/>
      <w:r w:rsidRPr="00FF5124">
        <w:rPr>
          <w:rFonts w:ascii="Times New Roman" w:hAnsi="Times New Roman" w:cs="Times New Roman"/>
          <w:sz w:val="24"/>
          <w:szCs w:val="24"/>
        </w:rPr>
        <w:t>Summers</w:t>
      </w:r>
      <w:proofErr w:type="gramEnd"/>
      <w:r w:rsidRPr="00FF5124">
        <w:rPr>
          <w:rFonts w:ascii="Times New Roman" w:hAnsi="Times New Roman" w:cs="Times New Roman"/>
          <w:sz w:val="24"/>
          <w:szCs w:val="24"/>
        </w:rPr>
        <w:t xml:space="preserve">, S. 1998. Giving </w:t>
      </w:r>
      <w:proofErr w:type="gramStart"/>
      <w:r w:rsidRPr="00FF5124">
        <w:rPr>
          <w:rFonts w:ascii="Times New Roman" w:hAnsi="Times New Roman" w:cs="Times New Roman"/>
          <w:sz w:val="24"/>
          <w:szCs w:val="24"/>
        </w:rPr>
        <w:t>pets</w:t>
      </w:r>
      <w:proofErr w:type="gramEnd"/>
      <w:r w:rsidRPr="00FF5124">
        <w:rPr>
          <w:rFonts w:ascii="Times New Roman" w:hAnsi="Times New Roman" w:cs="Times New Roman"/>
          <w:sz w:val="24"/>
          <w:szCs w:val="24"/>
        </w:rPr>
        <w:t xml:space="preserve"> effective long-term protection against flea infestation. Veterinary Medicine. 16-18.</w:t>
      </w:r>
    </w:p>
    <w:p w14:paraId="2C3CB46E"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2FE2B156"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Bitam</w:t>
      </w:r>
      <w:proofErr w:type="spellEnd"/>
      <w:r w:rsidRPr="00FF5124">
        <w:rPr>
          <w:rFonts w:ascii="Times New Roman" w:hAnsi="Times New Roman" w:cs="Times New Roman"/>
          <w:sz w:val="24"/>
          <w:szCs w:val="24"/>
        </w:rPr>
        <w:t xml:space="preserve">, I., Dittmar, K., </w:t>
      </w:r>
      <w:proofErr w:type="spellStart"/>
      <w:r w:rsidRPr="00FF5124">
        <w:rPr>
          <w:rFonts w:ascii="Times New Roman" w:hAnsi="Times New Roman" w:cs="Times New Roman"/>
          <w:sz w:val="24"/>
          <w:szCs w:val="24"/>
        </w:rPr>
        <w:t>Parola</w:t>
      </w:r>
      <w:proofErr w:type="spellEnd"/>
      <w:r w:rsidRPr="00FF5124">
        <w:rPr>
          <w:rFonts w:ascii="Times New Roman" w:hAnsi="Times New Roman" w:cs="Times New Roman"/>
          <w:sz w:val="24"/>
          <w:szCs w:val="24"/>
        </w:rPr>
        <w:t xml:space="preserve">, P., Whiting, M.F. and </w:t>
      </w:r>
      <w:proofErr w:type="spellStart"/>
      <w:r w:rsidRPr="00FF5124">
        <w:rPr>
          <w:rFonts w:ascii="Times New Roman" w:hAnsi="Times New Roman" w:cs="Times New Roman"/>
          <w:sz w:val="24"/>
          <w:szCs w:val="24"/>
        </w:rPr>
        <w:t>Raoult</w:t>
      </w:r>
      <w:proofErr w:type="spellEnd"/>
      <w:r w:rsidRPr="00FF5124">
        <w:rPr>
          <w:rFonts w:ascii="Times New Roman" w:hAnsi="Times New Roman" w:cs="Times New Roman"/>
          <w:sz w:val="24"/>
          <w:szCs w:val="24"/>
        </w:rPr>
        <w:t>, D. 2010. Fleas and flea-borne diseases. International journal of infectious diseases. 14(8):667-e676.</w:t>
      </w:r>
    </w:p>
    <w:p w14:paraId="26B9EDC3"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45E30A30"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Osbrink</w:t>
      </w:r>
      <w:proofErr w:type="spellEnd"/>
      <w:r w:rsidRPr="00FF5124">
        <w:rPr>
          <w:rFonts w:ascii="Times New Roman" w:hAnsi="Times New Roman" w:cs="Times New Roman"/>
          <w:sz w:val="24"/>
          <w:szCs w:val="24"/>
        </w:rPr>
        <w:t xml:space="preserve">, W.L.A., Rust, M.K. and </w:t>
      </w:r>
      <w:proofErr w:type="spellStart"/>
      <w:r w:rsidRPr="00FF5124">
        <w:rPr>
          <w:rFonts w:ascii="Times New Roman" w:hAnsi="Times New Roman" w:cs="Times New Roman"/>
          <w:sz w:val="24"/>
          <w:szCs w:val="24"/>
        </w:rPr>
        <w:t>Reierson</w:t>
      </w:r>
      <w:proofErr w:type="spellEnd"/>
      <w:r w:rsidRPr="00FF5124">
        <w:rPr>
          <w:rFonts w:ascii="Times New Roman" w:hAnsi="Times New Roman" w:cs="Times New Roman"/>
          <w:sz w:val="24"/>
          <w:szCs w:val="24"/>
        </w:rPr>
        <w:t>, D.A., 1986. Distribution and control of cat fleas in homes in southern California (</w:t>
      </w:r>
      <w:proofErr w:type="spellStart"/>
      <w:r w:rsidRPr="00FF5124">
        <w:rPr>
          <w:rFonts w:ascii="Times New Roman" w:hAnsi="Times New Roman" w:cs="Times New Roman"/>
          <w:sz w:val="24"/>
          <w:szCs w:val="24"/>
        </w:rPr>
        <w:t>Siphonaptera</w:t>
      </w:r>
      <w:proofErr w:type="spellEnd"/>
      <w:r w:rsidRPr="00FF5124">
        <w:rPr>
          <w:rFonts w:ascii="Times New Roman" w:hAnsi="Times New Roman" w:cs="Times New Roman"/>
          <w:sz w:val="24"/>
          <w:szCs w:val="24"/>
        </w:rPr>
        <w:t xml:space="preserve">: </w:t>
      </w:r>
      <w:proofErr w:type="spellStart"/>
      <w:r w:rsidRPr="00FF5124">
        <w:rPr>
          <w:rFonts w:ascii="Times New Roman" w:hAnsi="Times New Roman" w:cs="Times New Roman"/>
          <w:sz w:val="24"/>
          <w:szCs w:val="24"/>
        </w:rPr>
        <w:t>Pulicidae</w:t>
      </w:r>
      <w:proofErr w:type="spellEnd"/>
      <w:r w:rsidRPr="00FF5124">
        <w:rPr>
          <w:rFonts w:ascii="Times New Roman" w:hAnsi="Times New Roman" w:cs="Times New Roman"/>
          <w:sz w:val="24"/>
          <w:szCs w:val="24"/>
        </w:rPr>
        <w:t xml:space="preserve">). J. Econ. </w:t>
      </w:r>
      <w:proofErr w:type="spellStart"/>
      <w:r w:rsidRPr="00FF5124">
        <w:rPr>
          <w:rFonts w:ascii="Times New Roman" w:hAnsi="Times New Roman" w:cs="Times New Roman"/>
          <w:sz w:val="24"/>
          <w:szCs w:val="24"/>
        </w:rPr>
        <w:t>Entomol</w:t>
      </w:r>
      <w:proofErr w:type="spellEnd"/>
      <w:r w:rsidRPr="00FF5124">
        <w:rPr>
          <w:rFonts w:ascii="Times New Roman" w:hAnsi="Times New Roman" w:cs="Times New Roman"/>
          <w:sz w:val="24"/>
          <w:szCs w:val="24"/>
        </w:rPr>
        <w:t>. 79: 135-140.</w:t>
      </w:r>
    </w:p>
    <w:p w14:paraId="320A9DB1"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5C50695D"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Riechert</w:t>
      </w:r>
      <w:proofErr w:type="spellEnd"/>
      <w:r w:rsidRPr="00FF5124">
        <w:rPr>
          <w:rFonts w:ascii="Times New Roman" w:hAnsi="Times New Roman" w:cs="Times New Roman"/>
          <w:sz w:val="24"/>
          <w:szCs w:val="24"/>
        </w:rPr>
        <w:t>, S.E. and Lockley, T. 1984. Spiders as biological control agents. Annual review of Entomology. 29(1):299-320.</w:t>
      </w:r>
    </w:p>
    <w:p w14:paraId="13E6FB5D"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1F45EBD0"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proofErr w:type="spellStart"/>
      <w:r w:rsidRPr="00FF5124">
        <w:rPr>
          <w:rFonts w:ascii="Times New Roman" w:hAnsi="Times New Roman" w:cs="Times New Roman"/>
          <w:sz w:val="24"/>
          <w:szCs w:val="24"/>
        </w:rPr>
        <w:t>Langlands</w:t>
      </w:r>
      <w:proofErr w:type="spellEnd"/>
      <w:r w:rsidRPr="00FF5124">
        <w:rPr>
          <w:rFonts w:ascii="Times New Roman" w:hAnsi="Times New Roman" w:cs="Times New Roman"/>
          <w:sz w:val="24"/>
          <w:szCs w:val="24"/>
        </w:rPr>
        <w:t>, P.R., Brennan, K.E.C. and Pearson, D.J. 2006. Spiders, spinifex, rainfall and fire: long-term changes in an arid spider assemblage. Journal of Arid Environments. 67(1):36-59.</w:t>
      </w:r>
    </w:p>
    <w:p w14:paraId="587459E9"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02AA2733"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King, G.F. 2004. The wonderful world of spiders: preface to the special </w:t>
      </w:r>
      <w:proofErr w:type="spellStart"/>
      <w:r w:rsidRPr="00FF5124">
        <w:rPr>
          <w:rFonts w:ascii="Times New Roman" w:hAnsi="Times New Roman" w:cs="Times New Roman"/>
          <w:sz w:val="24"/>
          <w:szCs w:val="24"/>
        </w:rPr>
        <w:t>Toxicon</w:t>
      </w:r>
      <w:proofErr w:type="spellEnd"/>
      <w:r w:rsidRPr="00FF5124">
        <w:rPr>
          <w:rFonts w:ascii="Times New Roman" w:hAnsi="Times New Roman" w:cs="Times New Roman"/>
          <w:sz w:val="24"/>
          <w:szCs w:val="24"/>
        </w:rPr>
        <w:t xml:space="preserve"> issue on spider venoms. </w:t>
      </w:r>
      <w:proofErr w:type="spellStart"/>
      <w:r w:rsidRPr="00FF5124">
        <w:rPr>
          <w:rFonts w:ascii="Times New Roman" w:hAnsi="Times New Roman" w:cs="Times New Roman"/>
          <w:sz w:val="24"/>
          <w:szCs w:val="24"/>
        </w:rPr>
        <w:t>Toxicon</w:t>
      </w:r>
      <w:proofErr w:type="spellEnd"/>
      <w:r w:rsidRPr="00FF5124">
        <w:rPr>
          <w:rFonts w:ascii="Times New Roman" w:hAnsi="Times New Roman" w:cs="Times New Roman"/>
          <w:sz w:val="24"/>
          <w:szCs w:val="24"/>
        </w:rPr>
        <w:t>. 43(5):471-475.</w:t>
      </w:r>
    </w:p>
    <w:p w14:paraId="54AE840D"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460CCD3A" w14:textId="77777777" w:rsidR="00100E9C" w:rsidRPr="00FF5124" w:rsidRDefault="00100E9C" w:rsidP="00100E9C">
      <w:pPr>
        <w:pStyle w:val="ListParagraph"/>
        <w:numPr>
          <w:ilvl w:val="0"/>
          <w:numId w:val="166"/>
        </w:numPr>
        <w:spacing w:after="0" w:line="240" w:lineRule="auto"/>
        <w:rPr>
          <w:rFonts w:ascii="Times New Roman" w:hAnsi="Times New Roman" w:cs="Times New Roman"/>
          <w:color w:val="1A1A1A"/>
          <w:sz w:val="24"/>
          <w:szCs w:val="24"/>
        </w:rPr>
      </w:pPr>
      <w:proofErr w:type="spellStart"/>
      <w:r w:rsidRPr="00FF5124">
        <w:rPr>
          <w:rFonts w:ascii="Times New Roman" w:hAnsi="Times New Roman" w:cs="Times New Roman"/>
          <w:color w:val="1A1A1A"/>
          <w:sz w:val="24"/>
          <w:szCs w:val="24"/>
        </w:rPr>
        <w:t>Darsie</w:t>
      </w:r>
      <w:proofErr w:type="spellEnd"/>
      <w:r w:rsidRPr="00FF5124">
        <w:rPr>
          <w:rFonts w:ascii="Times New Roman" w:hAnsi="Times New Roman" w:cs="Times New Roman"/>
          <w:color w:val="1A1A1A"/>
          <w:sz w:val="24"/>
          <w:szCs w:val="24"/>
        </w:rPr>
        <w:t xml:space="preserve"> Jr, R.F. and Ward, R.A. 1981. </w:t>
      </w:r>
      <w:r w:rsidRPr="00FF5124">
        <w:rPr>
          <w:rFonts w:ascii="Times New Roman" w:hAnsi="Times New Roman" w:cs="Times New Roman"/>
          <w:i/>
          <w:iCs/>
          <w:color w:val="1A1A1A"/>
          <w:sz w:val="24"/>
          <w:szCs w:val="24"/>
        </w:rPr>
        <w:t>Identification and geographical distribution of the mosquitoes of North America, north of Mexico</w:t>
      </w:r>
      <w:r w:rsidRPr="00FF5124">
        <w:rPr>
          <w:rFonts w:ascii="Times New Roman" w:hAnsi="Times New Roman" w:cs="Times New Roman"/>
          <w:color w:val="1A1A1A"/>
          <w:sz w:val="24"/>
          <w:szCs w:val="24"/>
        </w:rPr>
        <w:t>. WALTER REED ARMY INST OF RESEARCH WASHINGTON DC.</w:t>
      </w:r>
    </w:p>
    <w:p w14:paraId="742A0721"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0B606DC2" w14:textId="77777777" w:rsidR="00100E9C" w:rsidRPr="00FF5124" w:rsidRDefault="00100E9C" w:rsidP="00100E9C">
      <w:pPr>
        <w:pStyle w:val="ListParagraph"/>
        <w:numPr>
          <w:ilvl w:val="0"/>
          <w:numId w:val="166"/>
        </w:numPr>
        <w:spacing w:after="0" w:line="240" w:lineRule="auto"/>
        <w:rPr>
          <w:rFonts w:ascii="Times New Roman" w:hAnsi="Times New Roman" w:cs="Times New Roman"/>
          <w:sz w:val="24"/>
          <w:szCs w:val="24"/>
        </w:rPr>
      </w:pPr>
      <w:r w:rsidRPr="00FF5124">
        <w:rPr>
          <w:rFonts w:ascii="Times New Roman" w:hAnsi="Times New Roman" w:cs="Times New Roman"/>
          <w:sz w:val="24"/>
          <w:szCs w:val="24"/>
        </w:rPr>
        <w:t xml:space="preserve">American Mosquito Control Association. </w:t>
      </w:r>
      <w:hyperlink r:id="rId16" w:history="1">
        <w:r w:rsidRPr="00FF5124">
          <w:rPr>
            <w:rStyle w:val="Hyperlink"/>
            <w:rFonts w:ascii="Times New Roman" w:hAnsi="Times New Roman" w:cs="Times New Roman"/>
            <w:sz w:val="24"/>
            <w:szCs w:val="24"/>
          </w:rPr>
          <w:t>https://amca.memberclicks.net/index.php?option=com_content&amp;view=article&amp;id=35&amp;Itemid=112</w:t>
        </w:r>
      </w:hyperlink>
      <w:r w:rsidRPr="00FF5124">
        <w:rPr>
          <w:rFonts w:ascii="Times New Roman" w:hAnsi="Times New Roman" w:cs="Times New Roman"/>
          <w:sz w:val="24"/>
          <w:szCs w:val="24"/>
        </w:rPr>
        <w:t>.</w:t>
      </w:r>
    </w:p>
    <w:p w14:paraId="0D5F6D31"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20ECAFBE" w14:textId="77777777" w:rsidR="00100E9C" w:rsidRPr="00FF5124" w:rsidRDefault="00100E9C" w:rsidP="00100E9C">
      <w:pPr>
        <w:pStyle w:val="ListParagraph"/>
        <w:numPr>
          <w:ilvl w:val="0"/>
          <w:numId w:val="166"/>
        </w:numPr>
        <w:spacing w:after="0" w:line="240" w:lineRule="auto"/>
        <w:rPr>
          <w:rFonts w:ascii="Times New Roman" w:hAnsi="Times New Roman" w:cs="Times New Roman"/>
          <w:color w:val="1A1A1A"/>
          <w:sz w:val="24"/>
          <w:szCs w:val="24"/>
        </w:rPr>
      </w:pPr>
      <w:r w:rsidRPr="00FF5124">
        <w:rPr>
          <w:rFonts w:ascii="Times New Roman" w:hAnsi="Times New Roman" w:cs="Times New Roman"/>
          <w:color w:val="1A1A1A"/>
          <w:sz w:val="24"/>
          <w:szCs w:val="24"/>
        </w:rPr>
        <w:t xml:space="preserve">Carpenter, S.J. and </w:t>
      </w:r>
      <w:proofErr w:type="spellStart"/>
      <w:r w:rsidRPr="00FF5124">
        <w:rPr>
          <w:rFonts w:ascii="Times New Roman" w:hAnsi="Times New Roman" w:cs="Times New Roman"/>
          <w:color w:val="1A1A1A"/>
          <w:sz w:val="24"/>
          <w:szCs w:val="24"/>
        </w:rPr>
        <w:t>LaCasse</w:t>
      </w:r>
      <w:proofErr w:type="spellEnd"/>
      <w:r w:rsidRPr="00FF5124">
        <w:rPr>
          <w:rFonts w:ascii="Times New Roman" w:hAnsi="Times New Roman" w:cs="Times New Roman"/>
          <w:color w:val="1A1A1A"/>
          <w:sz w:val="24"/>
          <w:szCs w:val="24"/>
        </w:rPr>
        <w:t xml:space="preserve">, W.J. 1965. </w:t>
      </w:r>
      <w:r w:rsidRPr="00FF5124">
        <w:rPr>
          <w:rFonts w:ascii="Times New Roman" w:hAnsi="Times New Roman" w:cs="Times New Roman"/>
          <w:i/>
          <w:iCs/>
          <w:color w:val="1A1A1A"/>
          <w:sz w:val="24"/>
          <w:szCs w:val="24"/>
        </w:rPr>
        <w:t>Mosquitoes of North America</w:t>
      </w:r>
      <w:r w:rsidRPr="00FF5124">
        <w:rPr>
          <w:rFonts w:ascii="Times New Roman" w:hAnsi="Times New Roman" w:cs="Times New Roman"/>
          <w:color w:val="1A1A1A"/>
          <w:sz w:val="24"/>
          <w:szCs w:val="24"/>
        </w:rPr>
        <w:t xml:space="preserve">. </w:t>
      </w:r>
      <w:proofErr w:type="spellStart"/>
      <w:r w:rsidRPr="00FF5124">
        <w:rPr>
          <w:rFonts w:ascii="Times New Roman" w:hAnsi="Times New Roman" w:cs="Times New Roman"/>
          <w:color w:val="1A1A1A"/>
          <w:sz w:val="24"/>
          <w:szCs w:val="24"/>
        </w:rPr>
        <w:t>Univ</w:t>
      </w:r>
      <w:proofErr w:type="spellEnd"/>
      <w:r w:rsidRPr="00FF5124">
        <w:rPr>
          <w:rFonts w:ascii="Times New Roman" w:hAnsi="Times New Roman" w:cs="Times New Roman"/>
          <w:color w:val="1A1A1A"/>
          <w:sz w:val="24"/>
          <w:szCs w:val="24"/>
        </w:rPr>
        <w:t xml:space="preserve"> of California Press.</w:t>
      </w:r>
    </w:p>
    <w:p w14:paraId="331ED5AE" w14:textId="77777777" w:rsidR="00100E9C" w:rsidRPr="00FF5124" w:rsidRDefault="00100E9C" w:rsidP="00100E9C">
      <w:pPr>
        <w:pStyle w:val="ListParagraph"/>
        <w:spacing w:after="0" w:line="240" w:lineRule="auto"/>
        <w:rPr>
          <w:rFonts w:ascii="Times New Roman" w:hAnsi="Times New Roman" w:cs="Times New Roman"/>
          <w:color w:val="1A1A1A"/>
          <w:sz w:val="24"/>
          <w:szCs w:val="24"/>
        </w:rPr>
      </w:pPr>
    </w:p>
    <w:p w14:paraId="2D1392CD" w14:textId="0EA416BC" w:rsidR="004C7049" w:rsidRDefault="004C7049" w:rsidP="004C7049">
      <w:pPr>
        <w:pStyle w:val="ListParagraph"/>
        <w:spacing w:after="0" w:line="240" w:lineRule="auto"/>
        <w:jc w:val="center"/>
        <w:rPr>
          <w:rFonts w:ascii="Times New Roman" w:hAnsi="Times New Roman" w:cs="Times New Roman"/>
          <w:b/>
          <w:color w:val="1A1A1A"/>
          <w:sz w:val="24"/>
          <w:szCs w:val="24"/>
          <w:u w:val="single"/>
        </w:rPr>
      </w:pPr>
      <w:r>
        <w:rPr>
          <w:rFonts w:ascii="Times New Roman" w:hAnsi="Times New Roman" w:cs="Times New Roman"/>
          <w:b/>
          <w:color w:val="1A1A1A"/>
          <w:sz w:val="24"/>
          <w:szCs w:val="24"/>
          <w:u w:val="single"/>
        </w:rPr>
        <w:lastRenderedPageBreak/>
        <w:t>References Continued</w:t>
      </w:r>
    </w:p>
    <w:p w14:paraId="7DE328E0" w14:textId="77777777" w:rsidR="004C7049" w:rsidRPr="004C7049" w:rsidRDefault="004C7049" w:rsidP="004C7049">
      <w:pPr>
        <w:pStyle w:val="ListParagraph"/>
        <w:spacing w:after="0" w:line="240" w:lineRule="auto"/>
        <w:jc w:val="center"/>
        <w:rPr>
          <w:rFonts w:ascii="Times New Roman" w:hAnsi="Times New Roman" w:cs="Times New Roman"/>
          <w:b/>
          <w:color w:val="1A1A1A"/>
          <w:sz w:val="24"/>
          <w:szCs w:val="24"/>
          <w:u w:val="single"/>
        </w:rPr>
      </w:pPr>
    </w:p>
    <w:p w14:paraId="40F83CE4" w14:textId="77777777" w:rsidR="00100E9C" w:rsidRPr="00FF5124" w:rsidRDefault="00100E9C" w:rsidP="00100E9C">
      <w:pPr>
        <w:pStyle w:val="ListParagraph"/>
        <w:numPr>
          <w:ilvl w:val="0"/>
          <w:numId w:val="166"/>
        </w:numPr>
        <w:spacing w:after="0" w:line="240" w:lineRule="auto"/>
        <w:rPr>
          <w:rFonts w:ascii="Times New Roman" w:hAnsi="Times New Roman" w:cs="Times New Roman"/>
          <w:color w:val="1A1A1A"/>
          <w:sz w:val="24"/>
          <w:szCs w:val="24"/>
        </w:rPr>
      </w:pPr>
      <w:proofErr w:type="spellStart"/>
      <w:r w:rsidRPr="00FF5124">
        <w:rPr>
          <w:rFonts w:ascii="Times New Roman" w:hAnsi="Times New Roman" w:cs="Times New Roman"/>
          <w:color w:val="1A1A1A"/>
          <w:sz w:val="24"/>
          <w:szCs w:val="24"/>
        </w:rPr>
        <w:t>Headlee</w:t>
      </w:r>
      <w:proofErr w:type="spellEnd"/>
      <w:r w:rsidRPr="00FF5124">
        <w:rPr>
          <w:rFonts w:ascii="Times New Roman" w:hAnsi="Times New Roman" w:cs="Times New Roman"/>
          <w:color w:val="1A1A1A"/>
          <w:sz w:val="24"/>
          <w:szCs w:val="24"/>
        </w:rPr>
        <w:t xml:space="preserve">, T.J. 1921. </w:t>
      </w:r>
      <w:r w:rsidRPr="00FF5124">
        <w:rPr>
          <w:rFonts w:ascii="Times New Roman" w:hAnsi="Times New Roman" w:cs="Times New Roman"/>
          <w:i/>
          <w:iCs/>
          <w:color w:val="1A1A1A"/>
          <w:sz w:val="24"/>
          <w:szCs w:val="24"/>
        </w:rPr>
        <w:t>The mosquitoes of New Jersey and their control</w:t>
      </w:r>
      <w:r w:rsidRPr="00FF5124">
        <w:rPr>
          <w:rFonts w:ascii="Times New Roman" w:hAnsi="Times New Roman" w:cs="Times New Roman"/>
          <w:color w:val="1A1A1A"/>
          <w:sz w:val="24"/>
          <w:szCs w:val="24"/>
        </w:rPr>
        <w:t xml:space="preserve"> (Vol. 348). New Jersey Agricultural Experiment Stations.</w:t>
      </w:r>
    </w:p>
    <w:p w14:paraId="0E44D803" w14:textId="77777777" w:rsidR="00100E9C" w:rsidRPr="00FF5124" w:rsidRDefault="00100E9C" w:rsidP="00100E9C">
      <w:pPr>
        <w:pStyle w:val="ListParagraph"/>
        <w:spacing w:after="0" w:line="240" w:lineRule="auto"/>
        <w:rPr>
          <w:rFonts w:ascii="Times New Roman" w:hAnsi="Times New Roman" w:cs="Times New Roman"/>
          <w:color w:val="1A1A1A"/>
          <w:sz w:val="24"/>
          <w:szCs w:val="24"/>
        </w:rPr>
      </w:pPr>
    </w:p>
    <w:p w14:paraId="021FB520" w14:textId="77777777" w:rsidR="00100E9C" w:rsidRPr="00FF5124" w:rsidRDefault="00100E9C" w:rsidP="00100E9C">
      <w:pPr>
        <w:pStyle w:val="ListParagraph"/>
        <w:numPr>
          <w:ilvl w:val="0"/>
          <w:numId w:val="166"/>
        </w:numPr>
        <w:spacing w:after="0" w:line="240" w:lineRule="auto"/>
        <w:rPr>
          <w:rFonts w:ascii="Times New Roman" w:hAnsi="Times New Roman" w:cs="Times New Roman"/>
          <w:color w:val="1A1A1A"/>
          <w:sz w:val="24"/>
          <w:szCs w:val="24"/>
        </w:rPr>
      </w:pPr>
      <w:r w:rsidRPr="00FF5124">
        <w:rPr>
          <w:rFonts w:ascii="Times New Roman" w:hAnsi="Times New Roman" w:cs="Times New Roman"/>
          <w:color w:val="1A1A1A"/>
          <w:sz w:val="24"/>
          <w:szCs w:val="24"/>
        </w:rPr>
        <w:t xml:space="preserve">Merritt, R. W., Craig, D. A., Wotton, R. S., &amp; Walker, E. D. 1996. Feeding Behavior of Aquatic Insects: Case Studies on Black Fly and Mosquito Larvae. </w:t>
      </w:r>
      <w:r w:rsidRPr="00FF5124">
        <w:rPr>
          <w:rFonts w:ascii="Times New Roman" w:hAnsi="Times New Roman" w:cs="Times New Roman"/>
          <w:i/>
          <w:iCs/>
          <w:color w:val="1A1A1A"/>
          <w:sz w:val="24"/>
          <w:szCs w:val="24"/>
        </w:rPr>
        <w:t>Invertebrate Biology</w:t>
      </w:r>
      <w:r w:rsidRPr="00FF5124">
        <w:rPr>
          <w:rFonts w:ascii="Times New Roman" w:hAnsi="Times New Roman" w:cs="Times New Roman"/>
          <w:color w:val="1A1A1A"/>
          <w:sz w:val="24"/>
          <w:szCs w:val="24"/>
        </w:rPr>
        <w:t xml:space="preserve">. </w:t>
      </w:r>
      <w:r w:rsidRPr="00FF5124">
        <w:rPr>
          <w:rFonts w:ascii="Times New Roman" w:hAnsi="Times New Roman" w:cs="Times New Roman"/>
          <w:iCs/>
          <w:color w:val="1A1A1A"/>
          <w:sz w:val="24"/>
          <w:szCs w:val="24"/>
        </w:rPr>
        <w:t>115</w:t>
      </w:r>
      <w:r w:rsidRPr="00FF5124">
        <w:rPr>
          <w:rFonts w:ascii="Times New Roman" w:hAnsi="Times New Roman" w:cs="Times New Roman"/>
          <w:color w:val="1A1A1A"/>
          <w:sz w:val="24"/>
          <w:szCs w:val="24"/>
        </w:rPr>
        <w:t>(3):206–217.</w:t>
      </w:r>
    </w:p>
    <w:p w14:paraId="15742B6C" w14:textId="77777777" w:rsidR="00100E9C" w:rsidRPr="00FF5124" w:rsidRDefault="00100E9C" w:rsidP="00100E9C">
      <w:pPr>
        <w:pStyle w:val="ListParagraph"/>
        <w:spacing w:after="0" w:line="240" w:lineRule="auto"/>
        <w:rPr>
          <w:rFonts w:ascii="Times New Roman" w:hAnsi="Times New Roman" w:cs="Times New Roman"/>
          <w:sz w:val="24"/>
          <w:szCs w:val="24"/>
        </w:rPr>
      </w:pPr>
    </w:p>
    <w:p w14:paraId="24B29AD1" w14:textId="77777777" w:rsidR="00100E9C" w:rsidRPr="00FF5124" w:rsidRDefault="00100E9C" w:rsidP="00100E9C">
      <w:pPr>
        <w:pStyle w:val="ListParagraph"/>
        <w:numPr>
          <w:ilvl w:val="0"/>
          <w:numId w:val="166"/>
        </w:numPr>
        <w:spacing w:after="0" w:line="240" w:lineRule="auto"/>
        <w:rPr>
          <w:rFonts w:ascii="Times New Roman" w:hAnsi="Times New Roman" w:cs="Times New Roman"/>
          <w:color w:val="1A1A1A"/>
          <w:sz w:val="24"/>
          <w:szCs w:val="24"/>
        </w:rPr>
      </w:pPr>
      <w:r w:rsidRPr="00FF5124">
        <w:rPr>
          <w:rFonts w:ascii="Times New Roman" w:hAnsi="Times New Roman" w:cs="Times New Roman"/>
          <w:color w:val="1A1A1A"/>
          <w:sz w:val="24"/>
          <w:szCs w:val="24"/>
        </w:rPr>
        <w:t>Ross, H.H. 1947. The mosquitoes of Illinois (</w:t>
      </w:r>
      <w:proofErr w:type="spellStart"/>
      <w:r w:rsidRPr="00FF5124">
        <w:rPr>
          <w:rFonts w:ascii="Times New Roman" w:hAnsi="Times New Roman" w:cs="Times New Roman"/>
          <w:color w:val="1A1A1A"/>
          <w:sz w:val="24"/>
          <w:szCs w:val="24"/>
        </w:rPr>
        <w:t>Diptera</w:t>
      </w:r>
      <w:proofErr w:type="spellEnd"/>
      <w:r w:rsidRPr="00FF5124">
        <w:rPr>
          <w:rFonts w:ascii="Times New Roman" w:hAnsi="Times New Roman" w:cs="Times New Roman"/>
          <w:color w:val="1A1A1A"/>
          <w:sz w:val="24"/>
          <w:szCs w:val="24"/>
        </w:rPr>
        <w:t xml:space="preserve">, </w:t>
      </w:r>
      <w:proofErr w:type="spellStart"/>
      <w:r w:rsidRPr="00FF5124">
        <w:rPr>
          <w:rFonts w:ascii="Times New Roman" w:hAnsi="Times New Roman" w:cs="Times New Roman"/>
          <w:color w:val="1A1A1A"/>
          <w:sz w:val="24"/>
          <w:szCs w:val="24"/>
        </w:rPr>
        <w:t>Culicidae</w:t>
      </w:r>
      <w:proofErr w:type="spellEnd"/>
      <w:r w:rsidRPr="00FF5124">
        <w:rPr>
          <w:rFonts w:ascii="Times New Roman" w:hAnsi="Times New Roman" w:cs="Times New Roman"/>
          <w:color w:val="1A1A1A"/>
          <w:sz w:val="24"/>
          <w:szCs w:val="24"/>
        </w:rPr>
        <w:t xml:space="preserve">). </w:t>
      </w:r>
      <w:r w:rsidRPr="00FF5124">
        <w:rPr>
          <w:rFonts w:ascii="Times New Roman" w:hAnsi="Times New Roman" w:cs="Times New Roman"/>
          <w:i/>
          <w:iCs/>
          <w:color w:val="1A1A1A"/>
          <w:sz w:val="24"/>
          <w:szCs w:val="24"/>
        </w:rPr>
        <w:t>Illinois Natural History Survey Bulletin</w:t>
      </w:r>
      <w:r w:rsidRPr="00FF5124">
        <w:rPr>
          <w:rFonts w:ascii="Times New Roman" w:hAnsi="Times New Roman" w:cs="Times New Roman"/>
          <w:iCs/>
          <w:color w:val="1A1A1A"/>
          <w:sz w:val="24"/>
          <w:szCs w:val="24"/>
        </w:rPr>
        <w:t>. 24(1)</w:t>
      </w:r>
      <w:r w:rsidRPr="00FF5124">
        <w:rPr>
          <w:rFonts w:ascii="Times New Roman" w:hAnsi="Times New Roman" w:cs="Times New Roman"/>
          <w:color w:val="1A1A1A"/>
          <w:sz w:val="24"/>
          <w:szCs w:val="24"/>
        </w:rPr>
        <w:t>.</w:t>
      </w:r>
    </w:p>
    <w:p w14:paraId="72EA0077" w14:textId="77777777" w:rsidR="00100E9C" w:rsidRPr="00FF5124" w:rsidRDefault="00100E9C" w:rsidP="00100E9C">
      <w:pPr>
        <w:pStyle w:val="ListParagraph"/>
        <w:spacing w:after="0" w:line="240" w:lineRule="auto"/>
        <w:rPr>
          <w:rFonts w:ascii="Times New Roman" w:hAnsi="Times New Roman" w:cs="Times New Roman"/>
          <w:color w:val="1A1A1A"/>
          <w:sz w:val="24"/>
          <w:szCs w:val="24"/>
        </w:rPr>
      </w:pPr>
    </w:p>
    <w:p w14:paraId="1620CC72" w14:textId="77777777" w:rsidR="00100E9C" w:rsidRPr="00FF5124" w:rsidRDefault="00100E9C" w:rsidP="00100E9C">
      <w:pPr>
        <w:pStyle w:val="ListParagraph"/>
        <w:numPr>
          <w:ilvl w:val="0"/>
          <w:numId w:val="166"/>
        </w:numPr>
        <w:spacing w:after="0" w:line="240" w:lineRule="auto"/>
        <w:rPr>
          <w:rFonts w:ascii="Times New Roman" w:hAnsi="Times New Roman" w:cs="Times New Roman"/>
          <w:color w:val="1A1A1A"/>
          <w:sz w:val="24"/>
          <w:szCs w:val="24"/>
        </w:rPr>
      </w:pPr>
      <w:r w:rsidRPr="00FF5124">
        <w:rPr>
          <w:rFonts w:ascii="Times New Roman" w:hAnsi="Times New Roman" w:cs="Times New Roman"/>
          <w:color w:val="1A1A1A"/>
          <w:sz w:val="24"/>
          <w:szCs w:val="24"/>
        </w:rPr>
        <w:t xml:space="preserve">Howell, P.I. and </w:t>
      </w:r>
      <w:proofErr w:type="spellStart"/>
      <w:r w:rsidRPr="00FF5124">
        <w:rPr>
          <w:rFonts w:ascii="Times New Roman" w:hAnsi="Times New Roman" w:cs="Times New Roman"/>
          <w:color w:val="1A1A1A"/>
          <w:sz w:val="24"/>
          <w:szCs w:val="24"/>
        </w:rPr>
        <w:t>Knols</w:t>
      </w:r>
      <w:proofErr w:type="spellEnd"/>
      <w:r w:rsidRPr="00FF5124">
        <w:rPr>
          <w:rFonts w:ascii="Times New Roman" w:hAnsi="Times New Roman" w:cs="Times New Roman"/>
          <w:color w:val="1A1A1A"/>
          <w:sz w:val="24"/>
          <w:szCs w:val="24"/>
        </w:rPr>
        <w:t xml:space="preserve">, B.G. 2009. Male mating biology. </w:t>
      </w:r>
      <w:r w:rsidRPr="00FF5124">
        <w:rPr>
          <w:rFonts w:ascii="Times New Roman" w:hAnsi="Times New Roman" w:cs="Times New Roman"/>
          <w:i/>
          <w:iCs/>
          <w:color w:val="1A1A1A"/>
          <w:sz w:val="24"/>
          <w:szCs w:val="24"/>
        </w:rPr>
        <w:t>Malaria Journal</w:t>
      </w:r>
      <w:r w:rsidRPr="00FF5124">
        <w:rPr>
          <w:rFonts w:ascii="Times New Roman" w:hAnsi="Times New Roman" w:cs="Times New Roman"/>
          <w:color w:val="1A1A1A"/>
          <w:sz w:val="24"/>
          <w:szCs w:val="24"/>
        </w:rPr>
        <w:t xml:space="preserve">. </w:t>
      </w:r>
      <w:r w:rsidRPr="00FF5124">
        <w:rPr>
          <w:rFonts w:ascii="Times New Roman" w:hAnsi="Times New Roman" w:cs="Times New Roman"/>
          <w:iCs/>
          <w:color w:val="1A1A1A"/>
          <w:sz w:val="24"/>
          <w:szCs w:val="24"/>
        </w:rPr>
        <w:t>8</w:t>
      </w:r>
      <w:r w:rsidRPr="00FF5124">
        <w:rPr>
          <w:rFonts w:ascii="Times New Roman" w:hAnsi="Times New Roman" w:cs="Times New Roman"/>
          <w:color w:val="1A1A1A"/>
          <w:sz w:val="24"/>
          <w:szCs w:val="24"/>
        </w:rPr>
        <w:t>(2):1.</w:t>
      </w:r>
    </w:p>
    <w:p w14:paraId="034FE498" w14:textId="77777777" w:rsidR="00100E9C" w:rsidRPr="00FF5124" w:rsidRDefault="00100E9C" w:rsidP="00100E9C">
      <w:pPr>
        <w:pStyle w:val="ListParagraph"/>
        <w:spacing w:after="0" w:line="240" w:lineRule="auto"/>
        <w:rPr>
          <w:rFonts w:ascii="Times New Roman" w:hAnsi="Times New Roman" w:cs="Times New Roman"/>
          <w:color w:val="1A1A1A"/>
          <w:sz w:val="24"/>
          <w:szCs w:val="24"/>
        </w:rPr>
      </w:pPr>
    </w:p>
    <w:p w14:paraId="2B015105" w14:textId="77777777" w:rsidR="00100E9C" w:rsidRPr="00FF5124" w:rsidRDefault="00100E9C" w:rsidP="00100E9C">
      <w:pPr>
        <w:pStyle w:val="ListParagraph"/>
        <w:numPr>
          <w:ilvl w:val="0"/>
          <w:numId w:val="166"/>
        </w:numPr>
        <w:spacing w:after="0" w:line="240" w:lineRule="auto"/>
        <w:rPr>
          <w:rFonts w:ascii="Times New Roman" w:hAnsi="Times New Roman" w:cs="Times New Roman"/>
          <w:color w:val="1A1A1A"/>
          <w:sz w:val="24"/>
          <w:szCs w:val="24"/>
        </w:rPr>
      </w:pPr>
      <w:r w:rsidRPr="00FF5124">
        <w:rPr>
          <w:rFonts w:ascii="Times New Roman" w:hAnsi="Times New Roman" w:cs="Times New Roman"/>
          <w:color w:val="1A1A1A"/>
          <w:sz w:val="24"/>
          <w:szCs w:val="24"/>
        </w:rPr>
        <w:t xml:space="preserve">Meehan, P.J., Wells, D.L., Paul, W., Buff, E., Lewis, A., </w:t>
      </w:r>
      <w:proofErr w:type="spellStart"/>
      <w:r w:rsidRPr="00FF5124">
        <w:rPr>
          <w:rFonts w:ascii="Times New Roman" w:hAnsi="Times New Roman" w:cs="Times New Roman"/>
          <w:color w:val="1A1A1A"/>
          <w:sz w:val="24"/>
          <w:szCs w:val="24"/>
        </w:rPr>
        <w:t>Muth</w:t>
      </w:r>
      <w:proofErr w:type="spellEnd"/>
      <w:r w:rsidRPr="00FF5124">
        <w:rPr>
          <w:rFonts w:ascii="Times New Roman" w:hAnsi="Times New Roman" w:cs="Times New Roman"/>
          <w:color w:val="1A1A1A"/>
          <w:sz w:val="24"/>
          <w:szCs w:val="24"/>
        </w:rPr>
        <w:t xml:space="preserve">, D., Hopkins, R., Karabatsos, N. and Tsai, T.F. 2000. Epidemiological features of and public health response to a St. Louis encephalitis epidemic in Florida, 1990–1. </w:t>
      </w:r>
      <w:r w:rsidRPr="00FF5124">
        <w:rPr>
          <w:rFonts w:ascii="Times New Roman" w:hAnsi="Times New Roman" w:cs="Times New Roman"/>
          <w:i/>
          <w:iCs/>
          <w:color w:val="1A1A1A"/>
          <w:sz w:val="24"/>
          <w:szCs w:val="24"/>
        </w:rPr>
        <w:t>Epidemiology and infection</w:t>
      </w:r>
      <w:r w:rsidRPr="00FF5124">
        <w:rPr>
          <w:rFonts w:ascii="Times New Roman" w:hAnsi="Times New Roman" w:cs="Times New Roman"/>
          <w:color w:val="1A1A1A"/>
          <w:sz w:val="24"/>
          <w:szCs w:val="24"/>
        </w:rPr>
        <w:t xml:space="preserve">. </w:t>
      </w:r>
      <w:r w:rsidRPr="00FF5124">
        <w:rPr>
          <w:rFonts w:ascii="Times New Roman" w:hAnsi="Times New Roman" w:cs="Times New Roman"/>
          <w:iCs/>
          <w:color w:val="1A1A1A"/>
          <w:sz w:val="24"/>
          <w:szCs w:val="24"/>
        </w:rPr>
        <w:t>125</w:t>
      </w:r>
      <w:r w:rsidRPr="00FF5124">
        <w:rPr>
          <w:rFonts w:ascii="Times New Roman" w:hAnsi="Times New Roman" w:cs="Times New Roman"/>
          <w:color w:val="1A1A1A"/>
          <w:sz w:val="24"/>
          <w:szCs w:val="24"/>
        </w:rPr>
        <w:t>(1):181-188.</w:t>
      </w:r>
    </w:p>
    <w:p w14:paraId="6C8DF054" w14:textId="77777777" w:rsidR="00100E9C" w:rsidRPr="00FF5124" w:rsidRDefault="00100E9C" w:rsidP="00100E9C">
      <w:pPr>
        <w:pStyle w:val="ListParagraph"/>
        <w:spacing w:after="0" w:line="240" w:lineRule="auto"/>
        <w:rPr>
          <w:rFonts w:ascii="Times New Roman" w:hAnsi="Times New Roman" w:cs="Times New Roman"/>
          <w:color w:val="1A1A1A"/>
          <w:sz w:val="24"/>
          <w:szCs w:val="24"/>
        </w:rPr>
      </w:pPr>
    </w:p>
    <w:p w14:paraId="1C49AA3F" w14:textId="77777777" w:rsidR="00100E9C" w:rsidRPr="00FF5124" w:rsidRDefault="00100E9C" w:rsidP="00100E9C">
      <w:pPr>
        <w:pStyle w:val="ListParagraph"/>
        <w:numPr>
          <w:ilvl w:val="0"/>
          <w:numId w:val="166"/>
        </w:numPr>
        <w:spacing w:after="0" w:line="240" w:lineRule="auto"/>
        <w:rPr>
          <w:rFonts w:ascii="Times New Roman" w:hAnsi="Times New Roman" w:cs="Times New Roman"/>
          <w:color w:val="1A1A1A"/>
          <w:sz w:val="24"/>
          <w:szCs w:val="24"/>
        </w:rPr>
      </w:pPr>
      <w:r w:rsidRPr="00FF5124">
        <w:rPr>
          <w:rFonts w:ascii="Times New Roman" w:hAnsi="Times New Roman" w:cs="Times New Roman"/>
          <w:color w:val="1A1A1A"/>
          <w:sz w:val="24"/>
          <w:szCs w:val="24"/>
        </w:rPr>
        <w:t xml:space="preserve">Jackman, J.A. and Brown, E. 2005. Scorpions. </w:t>
      </w:r>
      <w:r w:rsidRPr="00FF5124">
        <w:rPr>
          <w:rFonts w:ascii="Times New Roman" w:hAnsi="Times New Roman" w:cs="Times New Roman"/>
          <w:i/>
          <w:iCs/>
          <w:color w:val="1A1A1A"/>
          <w:sz w:val="24"/>
          <w:szCs w:val="24"/>
        </w:rPr>
        <w:t>Texas FARMER Collection</w:t>
      </w:r>
      <w:r w:rsidRPr="00FF5124">
        <w:rPr>
          <w:rFonts w:ascii="Times New Roman" w:hAnsi="Times New Roman" w:cs="Times New Roman"/>
          <w:color w:val="1A1A1A"/>
          <w:sz w:val="24"/>
          <w:szCs w:val="24"/>
        </w:rPr>
        <w:t>.</w:t>
      </w:r>
    </w:p>
    <w:p w14:paraId="511503BC" w14:textId="77777777" w:rsidR="00100E9C" w:rsidRPr="00FF5124" w:rsidRDefault="00100E9C" w:rsidP="00100E9C">
      <w:pPr>
        <w:pStyle w:val="ListParagraph"/>
        <w:spacing w:after="0" w:line="240" w:lineRule="auto"/>
        <w:rPr>
          <w:rFonts w:ascii="Times New Roman" w:hAnsi="Times New Roman" w:cs="Times New Roman"/>
          <w:color w:val="1A1A1A"/>
          <w:sz w:val="24"/>
          <w:szCs w:val="24"/>
        </w:rPr>
      </w:pPr>
    </w:p>
    <w:p w14:paraId="2E3D1CC3" w14:textId="77777777" w:rsidR="00100E9C" w:rsidRPr="00FF5124" w:rsidRDefault="00100E9C" w:rsidP="00100E9C">
      <w:pPr>
        <w:pStyle w:val="ListParagraph"/>
        <w:numPr>
          <w:ilvl w:val="0"/>
          <w:numId w:val="166"/>
        </w:numPr>
        <w:spacing w:after="0" w:line="240" w:lineRule="auto"/>
        <w:rPr>
          <w:rFonts w:ascii="Times New Roman" w:hAnsi="Times New Roman" w:cs="Times New Roman"/>
          <w:color w:val="1A1A1A"/>
          <w:sz w:val="24"/>
          <w:szCs w:val="24"/>
        </w:rPr>
      </w:pPr>
      <w:proofErr w:type="spellStart"/>
      <w:r w:rsidRPr="00FF5124">
        <w:rPr>
          <w:rFonts w:ascii="Times New Roman" w:hAnsi="Times New Roman" w:cs="Times New Roman"/>
          <w:color w:val="1A1A1A"/>
          <w:sz w:val="24"/>
          <w:szCs w:val="24"/>
        </w:rPr>
        <w:t>Cloudsley</w:t>
      </w:r>
      <w:proofErr w:type="spellEnd"/>
      <w:r w:rsidRPr="00FF5124">
        <w:rPr>
          <w:rFonts w:ascii="Times New Roman" w:hAnsi="Times New Roman" w:cs="Times New Roman"/>
          <w:color w:val="1A1A1A"/>
          <w:sz w:val="24"/>
          <w:szCs w:val="24"/>
        </w:rPr>
        <w:t xml:space="preserve">-Thompson, J.L. 2015. </w:t>
      </w:r>
      <w:r w:rsidRPr="00FF5124">
        <w:rPr>
          <w:rFonts w:ascii="Times New Roman" w:hAnsi="Times New Roman" w:cs="Times New Roman"/>
          <w:i/>
          <w:iCs/>
          <w:color w:val="1A1A1A"/>
          <w:sz w:val="24"/>
          <w:szCs w:val="24"/>
        </w:rPr>
        <w:t>Spiders, Scorpions, Centipedes and Mites: The Commonwealth and International Library: Biology Division</w:t>
      </w:r>
      <w:r w:rsidRPr="00FF5124">
        <w:rPr>
          <w:rFonts w:ascii="Times New Roman" w:hAnsi="Times New Roman" w:cs="Times New Roman"/>
          <w:color w:val="1A1A1A"/>
          <w:sz w:val="24"/>
          <w:szCs w:val="24"/>
        </w:rPr>
        <w:t>. Elsevier.</w:t>
      </w:r>
    </w:p>
    <w:p w14:paraId="79853A08" w14:textId="77777777" w:rsidR="00100E9C" w:rsidRPr="00FF5124" w:rsidRDefault="00100E9C" w:rsidP="00100E9C">
      <w:pPr>
        <w:pStyle w:val="ListParagraph"/>
        <w:spacing w:after="0" w:line="240" w:lineRule="auto"/>
        <w:rPr>
          <w:rFonts w:ascii="Times New Roman" w:hAnsi="Times New Roman" w:cs="Times New Roman"/>
          <w:color w:val="1A1A1A"/>
          <w:sz w:val="24"/>
          <w:szCs w:val="24"/>
        </w:rPr>
      </w:pPr>
    </w:p>
    <w:p w14:paraId="071032E8" w14:textId="77777777" w:rsidR="00100E9C" w:rsidRPr="00FF5124" w:rsidRDefault="00100E9C" w:rsidP="00100E9C">
      <w:pPr>
        <w:pStyle w:val="ListParagraph"/>
        <w:numPr>
          <w:ilvl w:val="0"/>
          <w:numId w:val="166"/>
        </w:numPr>
        <w:spacing w:after="0" w:line="240" w:lineRule="auto"/>
        <w:rPr>
          <w:rFonts w:ascii="Times New Roman" w:hAnsi="Times New Roman" w:cs="Times New Roman"/>
          <w:color w:val="1A1A1A"/>
          <w:sz w:val="24"/>
          <w:szCs w:val="24"/>
        </w:rPr>
      </w:pPr>
      <w:proofErr w:type="spellStart"/>
      <w:r w:rsidRPr="00FF5124">
        <w:rPr>
          <w:rFonts w:ascii="Times New Roman" w:hAnsi="Times New Roman" w:cs="Times New Roman"/>
          <w:color w:val="1A1A1A"/>
          <w:sz w:val="24"/>
          <w:szCs w:val="24"/>
        </w:rPr>
        <w:t>Gaffin</w:t>
      </w:r>
      <w:proofErr w:type="spellEnd"/>
      <w:r w:rsidRPr="00FF5124">
        <w:rPr>
          <w:rFonts w:ascii="Times New Roman" w:hAnsi="Times New Roman" w:cs="Times New Roman"/>
          <w:color w:val="1A1A1A"/>
          <w:sz w:val="24"/>
          <w:szCs w:val="24"/>
        </w:rPr>
        <w:t xml:space="preserve">, D.D., </w:t>
      </w:r>
      <w:proofErr w:type="spellStart"/>
      <w:r w:rsidRPr="00FF5124">
        <w:rPr>
          <w:rFonts w:ascii="Times New Roman" w:hAnsi="Times New Roman" w:cs="Times New Roman"/>
          <w:color w:val="1A1A1A"/>
          <w:sz w:val="24"/>
          <w:szCs w:val="24"/>
        </w:rPr>
        <w:t>Bumm</w:t>
      </w:r>
      <w:proofErr w:type="spellEnd"/>
      <w:r w:rsidRPr="00FF5124">
        <w:rPr>
          <w:rFonts w:ascii="Times New Roman" w:hAnsi="Times New Roman" w:cs="Times New Roman"/>
          <w:color w:val="1A1A1A"/>
          <w:sz w:val="24"/>
          <w:szCs w:val="24"/>
        </w:rPr>
        <w:t xml:space="preserve">, L.A., Taylor, M.S., </w:t>
      </w:r>
      <w:proofErr w:type="spellStart"/>
      <w:r w:rsidRPr="00FF5124">
        <w:rPr>
          <w:rFonts w:ascii="Times New Roman" w:hAnsi="Times New Roman" w:cs="Times New Roman"/>
          <w:color w:val="1A1A1A"/>
          <w:sz w:val="24"/>
          <w:szCs w:val="24"/>
        </w:rPr>
        <w:t>Popokina</w:t>
      </w:r>
      <w:proofErr w:type="spellEnd"/>
      <w:r w:rsidRPr="00FF5124">
        <w:rPr>
          <w:rFonts w:ascii="Times New Roman" w:hAnsi="Times New Roman" w:cs="Times New Roman"/>
          <w:color w:val="1A1A1A"/>
          <w:sz w:val="24"/>
          <w:szCs w:val="24"/>
        </w:rPr>
        <w:t xml:space="preserve">, N.V. and Mann, S. 2012. Scorpion fluorescence and reaction to light. </w:t>
      </w:r>
      <w:r w:rsidRPr="00FF5124">
        <w:rPr>
          <w:rFonts w:ascii="Times New Roman" w:hAnsi="Times New Roman" w:cs="Times New Roman"/>
          <w:i/>
          <w:iCs/>
          <w:color w:val="1A1A1A"/>
          <w:sz w:val="24"/>
          <w:szCs w:val="24"/>
        </w:rPr>
        <w:t xml:space="preserve">Animal </w:t>
      </w:r>
      <w:proofErr w:type="spellStart"/>
      <w:r w:rsidRPr="00FF5124">
        <w:rPr>
          <w:rFonts w:ascii="Times New Roman" w:hAnsi="Times New Roman" w:cs="Times New Roman"/>
          <w:i/>
          <w:iCs/>
          <w:color w:val="1A1A1A"/>
          <w:sz w:val="24"/>
          <w:szCs w:val="24"/>
        </w:rPr>
        <w:t>Behaviour</w:t>
      </w:r>
      <w:proofErr w:type="spellEnd"/>
      <w:r w:rsidRPr="00FF5124">
        <w:rPr>
          <w:rFonts w:ascii="Times New Roman" w:hAnsi="Times New Roman" w:cs="Times New Roman"/>
          <w:color w:val="1A1A1A"/>
          <w:sz w:val="24"/>
          <w:szCs w:val="24"/>
        </w:rPr>
        <w:t xml:space="preserve">. </w:t>
      </w:r>
      <w:r w:rsidRPr="00FF5124">
        <w:rPr>
          <w:rFonts w:ascii="Times New Roman" w:hAnsi="Times New Roman" w:cs="Times New Roman"/>
          <w:iCs/>
          <w:color w:val="1A1A1A"/>
          <w:sz w:val="24"/>
          <w:szCs w:val="24"/>
        </w:rPr>
        <w:t>83</w:t>
      </w:r>
      <w:r w:rsidRPr="00FF5124">
        <w:rPr>
          <w:rFonts w:ascii="Times New Roman" w:hAnsi="Times New Roman" w:cs="Times New Roman"/>
          <w:color w:val="1A1A1A"/>
          <w:sz w:val="24"/>
          <w:szCs w:val="24"/>
        </w:rPr>
        <w:t>(2):429-436.</w:t>
      </w:r>
    </w:p>
    <w:p w14:paraId="137D9446" w14:textId="77777777" w:rsidR="00100E9C" w:rsidRPr="00FF5124" w:rsidRDefault="00100E9C" w:rsidP="00100E9C">
      <w:pPr>
        <w:pStyle w:val="ListParagraph"/>
        <w:spacing w:after="0" w:line="240" w:lineRule="auto"/>
        <w:rPr>
          <w:rFonts w:ascii="Times New Roman" w:hAnsi="Times New Roman" w:cs="Times New Roman"/>
          <w:color w:val="1A1A1A"/>
          <w:sz w:val="24"/>
          <w:szCs w:val="24"/>
        </w:rPr>
      </w:pPr>
    </w:p>
    <w:p w14:paraId="53ADF86D" w14:textId="77777777" w:rsidR="00100E9C" w:rsidRPr="00FF5124" w:rsidRDefault="00100E9C" w:rsidP="00100E9C">
      <w:pPr>
        <w:pStyle w:val="ListParagraph"/>
        <w:numPr>
          <w:ilvl w:val="0"/>
          <w:numId w:val="166"/>
        </w:numPr>
        <w:spacing w:after="0" w:line="240" w:lineRule="auto"/>
        <w:rPr>
          <w:rFonts w:ascii="Times New Roman" w:hAnsi="Times New Roman" w:cs="Times New Roman"/>
          <w:color w:val="1A1A1A"/>
          <w:sz w:val="24"/>
          <w:szCs w:val="24"/>
        </w:rPr>
      </w:pPr>
      <w:r w:rsidRPr="00FF5124">
        <w:rPr>
          <w:rFonts w:ascii="Times New Roman" w:hAnsi="Times New Roman" w:cs="Times New Roman"/>
          <w:color w:val="1A1A1A"/>
          <w:sz w:val="24"/>
          <w:szCs w:val="24"/>
        </w:rPr>
        <w:t xml:space="preserve">Lewis, J.G.E. 2006. </w:t>
      </w:r>
      <w:r w:rsidRPr="00FF5124">
        <w:rPr>
          <w:rFonts w:ascii="Times New Roman" w:hAnsi="Times New Roman" w:cs="Times New Roman"/>
          <w:i/>
          <w:iCs/>
          <w:color w:val="1A1A1A"/>
          <w:sz w:val="24"/>
          <w:szCs w:val="24"/>
        </w:rPr>
        <w:t>The biology of centipedes</w:t>
      </w:r>
      <w:r w:rsidRPr="00FF5124">
        <w:rPr>
          <w:rFonts w:ascii="Times New Roman" w:hAnsi="Times New Roman" w:cs="Times New Roman"/>
          <w:color w:val="1A1A1A"/>
          <w:sz w:val="24"/>
          <w:szCs w:val="24"/>
        </w:rPr>
        <w:t>. Cambridge University Press.</w:t>
      </w:r>
    </w:p>
    <w:p w14:paraId="542053E0" w14:textId="77777777" w:rsidR="00100E9C" w:rsidRPr="00FF5124" w:rsidRDefault="00100E9C" w:rsidP="00100E9C">
      <w:pPr>
        <w:spacing w:after="0" w:line="240" w:lineRule="auto"/>
        <w:rPr>
          <w:rFonts w:ascii="Times New Roman" w:hAnsi="Times New Roman" w:cs="Times New Roman"/>
          <w:color w:val="1A1A1A"/>
          <w:sz w:val="24"/>
          <w:szCs w:val="24"/>
        </w:rPr>
      </w:pPr>
    </w:p>
    <w:p w14:paraId="773E8FE3" w14:textId="77777777" w:rsidR="00100E9C" w:rsidRPr="00FF5124" w:rsidRDefault="00100E9C" w:rsidP="00100E9C">
      <w:pPr>
        <w:pStyle w:val="ListParagraph"/>
        <w:numPr>
          <w:ilvl w:val="0"/>
          <w:numId w:val="166"/>
        </w:numPr>
        <w:spacing w:after="0" w:line="240" w:lineRule="auto"/>
        <w:rPr>
          <w:rFonts w:ascii="Times New Roman" w:hAnsi="Times New Roman" w:cs="Times New Roman"/>
          <w:color w:val="1A1A1A"/>
          <w:sz w:val="24"/>
          <w:szCs w:val="24"/>
        </w:rPr>
      </w:pPr>
      <w:r w:rsidRPr="00FF5124">
        <w:rPr>
          <w:rFonts w:ascii="Times New Roman" w:hAnsi="Times New Roman" w:cs="Times New Roman"/>
          <w:color w:val="1A1A1A"/>
          <w:sz w:val="24"/>
          <w:szCs w:val="24"/>
        </w:rPr>
        <w:t xml:space="preserve">Minelli, A. 2015. </w:t>
      </w:r>
      <w:r w:rsidRPr="00FF5124">
        <w:rPr>
          <w:rFonts w:ascii="Times New Roman" w:hAnsi="Times New Roman" w:cs="Times New Roman"/>
          <w:i/>
          <w:iCs/>
          <w:color w:val="1A1A1A"/>
          <w:sz w:val="24"/>
          <w:szCs w:val="24"/>
        </w:rPr>
        <w:t xml:space="preserve">Treatise on Zoology-Anatomy, Taxonomy, Biology. The </w:t>
      </w:r>
      <w:proofErr w:type="spellStart"/>
      <w:r w:rsidRPr="00FF5124">
        <w:rPr>
          <w:rFonts w:ascii="Times New Roman" w:hAnsi="Times New Roman" w:cs="Times New Roman"/>
          <w:i/>
          <w:iCs/>
          <w:color w:val="1A1A1A"/>
          <w:sz w:val="24"/>
          <w:szCs w:val="24"/>
        </w:rPr>
        <w:t>Myriapoda</w:t>
      </w:r>
      <w:proofErr w:type="spellEnd"/>
      <w:r w:rsidRPr="00FF5124">
        <w:rPr>
          <w:rFonts w:ascii="Times New Roman" w:hAnsi="Times New Roman" w:cs="Times New Roman"/>
          <w:color w:val="1A1A1A"/>
          <w:sz w:val="24"/>
          <w:szCs w:val="24"/>
        </w:rPr>
        <w:t>. 2. Brill.</w:t>
      </w:r>
    </w:p>
    <w:p w14:paraId="3622FDAA" w14:textId="77777777" w:rsidR="00100E9C" w:rsidRPr="00FF5124" w:rsidRDefault="00100E9C" w:rsidP="00100E9C">
      <w:pPr>
        <w:pStyle w:val="ListParagraph"/>
        <w:spacing w:after="0" w:line="240" w:lineRule="auto"/>
        <w:rPr>
          <w:rFonts w:ascii="Times New Roman" w:hAnsi="Times New Roman" w:cs="Times New Roman"/>
          <w:color w:val="1A1A1A"/>
          <w:sz w:val="24"/>
          <w:szCs w:val="24"/>
        </w:rPr>
      </w:pPr>
    </w:p>
    <w:p w14:paraId="776A2285" w14:textId="77777777" w:rsidR="00100E9C" w:rsidRPr="00FF5124" w:rsidRDefault="00100E9C" w:rsidP="00100E9C">
      <w:pPr>
        <w:pStyle w:val="ListParagraph"/>
        <w:numPr>
          <w:ilvl w:val="0"/>
          <w:numId w:val="166"/>
        </w:numPr>
        <w:spacing w:after="0" w:line="240" w:lineRule="auto"/>
        <w:rPr>
          <w:rFonts w:ascii="Times New Roman" w:hAnsi="Times New Roman" w:cs="Times New Roman"/>
          <w:color w:val="1A1A1A"/>
          <w:sz w:val="24"/>
          <w:szCs w:val="24"/>
        </w:rPr>
      </w:pPr>
      <w:proofErr w:type="spellStart"/>
      <w:r w:rsidRPr="00FF5124">
        <w:rPr>
          <w:rFonts w:ascii="Times New Roman" w:hAnsi="Times New Roman" w:cs="Times New Roman"/>
          <w:color w:val="1A1A1A"/>
          <w:sz w:val="24"/>
          <w:szCs w:val="24"/>
        </w:rPr>
        <w:t>Ménez</w:t>
      </w:r>
      <w:proofErr w:type="spellEnd"/>
      <w:r w:rsidRPr="00FF5124">
        <w:rPr>
          <w:rFonts w:ascii="Times New Roman" w:hAnsi="Times New Roman" w:cs="Times New Roman"/>
          <w:color w:val="1A1A1A"/>
          <w:sz w:val="24"/>
          <w:szCs w:val="24"/>
        </w:rPr>
        <w:t xml:space="preserve">, A., Zimmerman, K., Zimmerman, S. and </w:t>
      </w:r>
      <w:proofErr w:type="spellStart"/>
      <w:r w:rsidRPr="00FF5124">
        <w:rPr>
          <w:rFonts w:ascii="Times New Roman" w:hAnsi="Times New Roman" w:cs="Times New Roman"/>
          <w:color w:val="1A1A1A"/>
          <w:sz w:val="24"/>
          <w:szCs w:val="24"/>
        </w:rPr>
        <w:t>Heatwole</w:t>
      </w:r>
      <w:proofErr w:type="spellEnd"/>
      <w:r w:rsidRPr="00FF5124">
        <w:rPr>
          <w:rFonts w:ascii="Times New Roman" w:hAnsi="Times New Roman" w:cs="Times New Roman"/>
          <w:color w:val="1A1A1A"/>
          <w:sz w:val="24"/>
          <w:szCs w:val="24"/>
        </w:rPr>
        <w:t xml:space="preserve">, H. 1990. Venom apparatus and toxicity of the centipede </w:t>
      </w:r>
      <w:proofErr w:type="spellStart"/>
      <w:r w:rsidRPr="00FF5124">
        <w:rPr>
          <w:rFonts w:ascii="Times New Roman" w:hAnsi="Times New Roman" w:cs="Times New Roman"/>
          <w:i/>
          <w:color w:val="1A1A1A"/>
          <w:sz w:val="24"/>
          <w:szCs w:val="24"/>
        </w:rPr>
        <w:t>Ethmostigmus</w:t>
      </w:r>
      <w:proofErr w:type="spellEnd"/>
      <w:r w:rsidRPr="00FF5124">
        <w:rPr>
          <w:rFonts w:ascii="Times New Roman" w:hAnsi="Times New Roman" w:cs="Times New Roman"/>
          <w:i/>
          <w:color w:val="1A1A1A"/>
          <w:sz w:val="24"/>
          <w:szCs w:val="24"/>
        </w:rPr>
        <w:t xml:space="preserve"> </w:t>
      </w:r>
      <w:proofErr w:type="spellStart"/>
      <w:r w:rsidRPr="00FF5124">
        <w:rPr>
          <w:rFonts w:ascii="Times New Roman" w:hAnsi="Times New Roman" w:cs="Times New Roman"/>
          <w:i/>
          <w:color w:val="1A1A1A"/>
          <w:sz w:val="24"/>
          <w:szCs w:val="24"/>
        </w:rPr>
        <w:t>rubripes</w:t>
      </w:r>
      <w:proofErr w:type="spellEnd"/>
      <w:r w:rsidRPr="00FF5124">
        <w:rPr>
          <w:rFonts w:ascii="Times New Roman" w:hAnsi="Times New Roman" w:cs="Times New Roman"/>
          <w:color w:val="1A1A1A"/>
          <w:sz w:val="24"/>
          <w:szCs w:val="24"/>
        </w:rPr>
        <w:t xml:space="preserve"> (</w:t>
      </w:r>
      <w:proofErr w:type="spellStart"/>
      <w:r w:rsidRPr="00FF5124">
        <w:rPr>
          <w:rFonts w:ascii="Times New Roman" w:hAnsi="Times New Roman" w:cs="Times New Roman"/>
          <w:color w:val="1A1A1A"/>
          <w:sz w:val="24"/>
          <w:szCs w:val="24"/>
        </w:rPr>
        <w:t>Chilopoda</w:t>
      </w:r>
      <w:proofErr w:type="spellEnd"/>
      <w:r w:rsidRPr="00FF5124">
        <w:rPr>
          <w:rFonts w:ascii="Times New Roman" w:hAnsi="Times New Roman" w:cs="Times New Roman"/>
          <w:color w:val="1A1A1A"/>
          <w:sz w:val="24"/>
          <w:szCs w:val="24"/>
        </w:rPr>
        <w:t xml:space="preserve">, </w:t>
      </w:r>
      <w:proofErr w:type="spellStart"/>
      <w:r w:rsidRPr="00FF5124">
        <w:rPr>
          <w:rFonts w:ascii="Times New Roman" w:hAnsi="Times New Roman" w:cs="Times New Roman"/>
          <w:color w:val="1A1A1A"/>
          <w:sz w:val="24"/>
          <w:szCs w:val="24"/>
        </w:rPr>
        <w:t>Scolopendridae</w:t>
      </w:r>
      <w:proofErr w:type="spellEnd"/>
      <w:r w:rsidRPr="00FF5124">
        <w:rPr>
          <w:rFonts w:ascii="Times New Roman" w:hAnsi="Times New Roman" w:cs="Times New Roman"/>
          <w:color w:val="1A1A1A"/>
          <w:sz w:val="24"/>
          <w:szCs w:val="24"/>
        </w:rPr>
        <w:t xml:space="preserve">). </w:t>
      </w:r>
      <w:r w:rsidRPr="00FF5124">
        <w:rPr>
          <w:rFonts w:ascii="Times New Roman" w:hAnsi="Times New Roman" w:cs="Times New Roman"/>
          <w:i/>
          <w:iCs/>
          <w:color w:val="1A1A1A"/>
          <w:sz w:val="24"/>
          <w:szCs w:val="24"/>
        </w:rPr>
        <w:t>Journal of morphology</w:t>
      </w:r>
      <w:r w:rsidRPr="00FF5124">
        <w:rPr>
          <w:rFonts w:ascii="Times New Roman" w:hAnsi="Times New Roman" w:cs="Times New Roman"/>
          <w:color w:val="1A1A1A"/>
          <w:sz w:val="24"/>
          <w:szCs w:val="24"/>
        </w:rPr>
        <w:t xml:space="preserve">. </w:t>
      </w:r>
      <w:r w:rsidRPr="00FF5124">
        <w:rPr>
          <w:rFonts w:ascii="Times New Roman" w:hAnsi="Times New Roman" w:cs="Times New Roman"/>
          <w:i/>
          <w:iCs/>
          <w:color w:val="1A1A1A"/>
          <w:sz w:val="24"/>
          <w:szCs w:val="24"/>
        </w:rPr>
        <w:t>206</w:t>
      </w:r>
      <w:r w:rsidRPr="00FF5124">
        <w:rPr>
          <w:rFonts w:ascii="Times New Roman" w:hAnsi="Times New Roman" w:cs="Times New Roman"/>
          <w:color w:val="1A1A1A"/>
          <w:sz w:val="24"/>
          <w:szCs w:val="24"/>
        </w:rPr>
        <w:t>(3):303-312.</w:t>
      </w:r>
    </w:p>
    <w:p w14:paraId="3DBB3842" w14:textId="77777777" w:rsidR="00100E9C" w:rsidRPr="00FF5124" w:rsidRDefault="00100E9C" w:rsidP="00100E9C">
      <w:pPr>
        <w:spacing w:after="0" w:line="240" w:lineRule="auto"/>
        <w:rPr>
          <w:rFonts w:ascii="Times New Roman" w:hAnsi="Times New Roman" w:cs="Times New Roman"/>
          <w:color w:val="1A1A1A"/>
          <w:sz w:val="24"/>
          <w:szCs w:val="24"/>
        </w:rPr>
      </w:pPr>
    </w:p>
    <w:p w14:paraId="526A240D" w14:textId="77777777" w:rsidR="00100E9C" w:rsidRPr="00FF5124" w:rsidRDefault="00100E9C" w:rsidP="00100E9C">
      <w:pPr>
        <w:pStyle w:val="ListParagraph"/>
        <w:numPr>
          <w:ilvl w:val="0"/>
          <w:numId w:val="166"/>
        </w:numPr>
        <w:spacing w:after="0" w:line="240" w:lineRule="auto"/>
        <w:rPr>
          <w:rFonts w:ascii="Times New Roman" w:hAnsi="Times New Roman" w:cs="Times New Roman"/>
          <w:color w:val="1A1A1A"/>
          <w:sz w:val="24"/>
          <w:szCs w:val="24"/>
        </w:rPr>
      </w:pPr>
      <w:r w:rsidRPr="00FF5124">
        <w:rPr>
          <w:rFonts w:ascii="Times New Roman" w:hAnsi="Times New Roman" w:cs="Times New Roman"/>
          <w:color w:val="1A1A1A"/>
          <w:sz w:val="24"/>
          <w:szCs w:val="24"/>
        </w:rPr>
        <w:t xml:space="preserve">Chitty, J.R. and </w:t>
      </w:r>
      <w:proofErr w:type="spellStart"/>
      <w:r w:rsidRPr="00FF5124">
        <w:rPr>
          <w:rFonts w:ascii="Times New Roman" w:hAnsi="Times New Roman" w:cs="Times New Roman"/>
          <w:color w:val="1A1A1A"/>
          <w:sz w:val="24"/>
          <w:szCs w:val="24"/>
        </w:rPr>
        <w:t>Lewbart</w:t>
      </w:r>
      <w:proofErr w:type="spellEnd"/>
      <w:r w:rsidRPr="00FF5124">
        <w:rPr>
          <w:rFonts w:ascii="Times New Roman" w:hAnsi="Times New Roman" w:cs="Times New Roman"/>
          <w:color w:val="1A1A1A"/>
          <w:sz w:val="24"/>
          <w:szCs w:val="24"/>
        </w:rPr>
        <w:t xml:space="preserve">, G.A. 2006. </w:t>
      </w:r>
      <w:proofErr w:type="spellStart"/>
      <w:r w:rsidRPr="00FF5124">
        <w:rPr>
          <w:rFonts w:ascii="Times New Roman" w:hAnsi="Times New Roman" w:cs="Times New Roman"/>
          <w:color w:val="1A1A1A"/>
          <w:sz w:val="24"/>
          <w:szCs w:val="24"/>
        </w:rPr>
        <w:t>Myriapods</w:t>
      </w:r>
      <w:proofErr w:type="spellEnd"/>
      <w:r w:rsidRPr="00FF5124">
        <w:rPr>
          <w:rFonts w:ascii="Times New Roman" w:hAnsi="Times New Roman" w:cs="Times New Roman"/>
          <w:color w:val="1A1A1A"/>
          <w:sz w:val="24"/>
          <w:szCs w:val="24"/>
        </w:rPr>
        <w:t xml:space="preserve"> (centipedes and millipedes). </w:t>
      </w:r>
      <w:r w:rsidRPr="00FF5124">
        <w:rPr>
          <w:rFonts w:ascii="Times New Roman" w:hAnsi="Times New Roman" w:cs="Times New Roman"/>
          <w:i/>
          <w:iCs/>
          <w:color w:val="1A1A1A"/>
          <w:sz w:val="24"/>
          <w:szCs w:val="24"/>
        </w:rPr>
        <w:t>Invertebrate Medicine</w:t>
      </w:r>
      <w:r w:rsidRPr="00FF5124">
        <w:rPr>
          <w:rFonts w:ascii="Times New Roman" w:hAnsi="Times New Roman" w:cs="Times New Roman"/>
          <w:color w:val="1A1A1A"/>
          <w:sz w:val="24"/>
          <w:szCs w:val="24"/>
        </w:rPr>
        <w:t>. 195-203.</w:t>
      </w:r>
    </w:p>
    <w:p w14:paraId="4CF5EC06" w14:textId="77777777" w:rsidR="00100E9C" w:rsidRPr="00FF5124" w:rsidRDefault="00100E9C" w:rsidP="00100E9C">
      <w:pPr>
        <w:pStyle w:val="ListParagraph"/>
        <w:spacing w:after="0" w:line="240" w:lineRule="auto"/>
        <w:rPr>
          <w:rFonts w:ascii="Times New Roman" w:hAnsi="Times New Roman" w:cs="Times New Roman"/>
          <w:color w:val="1A1A1A"/>
          <w:sz w:val="24"/>
          <w:szCs w:val="24"/>
        </w:rPr>
      </w:pPr>
    </w:p>
    <w:p w14:paraId="116C9233" w14:textId="77777777" w:rsidR="00100E9C" w:rsidRPr="00FF5124" w:rsidRDefault="009516A5" w:rsidP="00100E9C">
      <w:pPr>
        <w:pStyle w:val="ListParagraph"/>
        <w:numPr>
          <w:ilvl w:val="0"/>
          <w:numId w:val="166"/>
        </w:numPr>
        <w:spacing w:after="0" w:line="240" w:lineRule="auto"/>
        <w:rPr>
          <w:rStyle w:val="Hyperlink"/>
          <w:rFonts w:ascii="Times New Roman" w:eastAsia="Times New Roman" w:hAnsi="Times New Roman" w:cs="Times New Roman"/>
          <w:sz w:val="24"/>
          <w:szCs w:val="24"/>
        </w:rPr>
      </w:pPr>
      <w:hyperlink r:id="rId17" w:history="1">
        <w:r w:rsidR="00100E9C" w:rsidRPr="00FF5124">
          <w:rPr>
            <w:rStyle w:val="Hyperlink"/>
            <w:rFonts w:ascii="Times New Roman" w:eastAsia="Times New Roman" w:hAnsi="Times New Roman" w:cs="Times New Roman"/>
            <w:sz w:val="24"/>
            <w:szCs w:val="24"/>
          </w:rPr>
          <w:t>http://www.medicalnewstoday.com/releases/61646.php</w:t>
        </w:r>
      </w:hyperlink>
    </w:p>
    <w:p w14:paraId="0D317736" w14:textId="77777777" w:rsidR="00100E9C" w:rsidRPr="00FF5124" w:rsidRDefault="00100E9C" w:rsidP="00100E9C">
      <w:pPr>
        <w:pStyle w:val="ListParagraph"/>
        <w:spacing w:after="0" w:line="240" w:lineRule="auto"/>
        <w:rPr>
          <w:rFonts w:ascii="Times New Roman" w:eastAsia="Times New Roman" w:hAnsi="Times New Roman" w:cs="Times New Roman"/>
          <w:sz w:val="24"/>
          <w:szCs w:val="24"/>
        </w:rPr>
      </w:pPr>
    </w:p>
    <w:p w14:paraId="3DB70D70" w14:textId="77777777" w:rsidR="00100E9C" w:rsidRPr="00FF5124" w:rsidRDefault="00100E9C" w:rsidP="00100E9C">
      <w:pPr>
        <w:pStyle w:val="ListParagraph"/>
        <w:numPr>
          <w:ilvl w:val="0"/>
          <w:numId w:val="166"/>
        </w:numPr>
        <w:spacing w:after="0" w:line="240" w:lineRule="auto"/>
        <w:rPr>
          <w:rFonts w:ascii="Times New Roman" w:hAnsi="Times New Roman" w:cs="Times New Roman"/>
          <w:color w:val="1A1A1A"/>
          <w:sz w:val="24"/>
          <w:szCs w:val="24"/>
        </w:rPr>
      </w:pPr>
      <w:r w:rsidRPr="00FF5124">
        <w:rPr>
          <w:rFonts w:ascii="Times New Roman" w:hAnsi="Times New Roman" w:cs="Times New Roman"/>
          <w:color w:val="1A1A1A"/>
          <w:sz w:val="24"/>
          <w:szCs w:val="24"/>
        </w:rPr>
        <w:t>Rohde, R.E., Mayes, B.C., Smith, J.S. and Neill, S.U. 2004. Bat rabies, Texas, 1996–2000.</w:t>
      </w:r>
    </w:p>
    <w:p w14:paraId="328B4BB8" w14:textId="77777777" w:rsidR="00100E9C" w:rsidRPr="00FF5124" w:rsidRDefault="00100E9C" w:rsidP="00100E9C">
      <w:pPr>
        <w:spacing w:after="0" w:line="240" w:lineRule="auto"/>
        <w:rPr>
          <w:rFonts w:ascii="Times New Roman" w:hAnsi="Times New Roman" w:cs="Times New Roman"/>
          <w:color w:val="1A1A1A"/>
          <w:sz w:val="24"/>
          <w:szCs w:val="24"/>
        </w:rPr>
      </w:pPr>
    </w:p>
    <w:p w14:paraId="24E49701" w14:textId="77777777" w:rsidR="00100E9C" w:rsidRPr="00FF5124" w:rsidRDefault="009516A5" w:rsidP="00100E9C">
      <w:pPr>
        <w:pStyle w:val="ListParagraph"/>
        <w:numPr>
          <w:ilvl w:val="0"/>
          <w:numId w:val="166"/>
        </w:numPr>
        <w:spacing w:after="0" w:line="240" w:lineRule="auto"/>
        <w:rPr>
          <w:rFonts w:ascii="Times New Roman" w:hAnsi="Times New Roman" w:cs="Times New Roman"/>
          <w:color w:val="1A1A1A"/>
          <w:sz w:val="24"/>
          <w:szCs w:val="24"/>
        </w:rPr>
      </w:pPr>
      <w:hyperlink r:id="rId18" w:history="1">
        <w:r w:rsidR="00100E9C" w:rsidRPr="00FF5124">
          <w:rPr>
            <w:rStyle w:val="Hyperlink"/>
            <w:rFonts w:ascii="Times New Roman" w:hAnsi="Times New Roman" w:cs="Times New Roman"/>
            <w:sz w:val="24"/>
            <w:szCs w:val="24"/>
          </w:rPr>
          <w:t>http://vetmed.tamu.edu/afcat</w:t>
        </w:r>
      </w:hyperlink>
    </w:p>
    <w:p w14:paraId="353A5904" w14:textId="77777777" w:rsidR="00763411" w:rsidRPr="00763411" w:rsidRDefault="00763411" w:rsidP="00763411">
      <w:pPr>
        <w:spacing w:after="240" w:line="240" w:lineRule="auto"/>
        <w:rPr>
          <w:rFonts w:ascii="Times New Roman" w:eastAsia="Times New Roman" w:hAnsi="Times New Roman" w:cs="Times New Roman"/>
          <w:sz w:val="24"/>
          <w:szCs w:val="24"/>
        </w:rPr>
      </w:pPr>
      <w:r w:rsidRPr="00763411">
        <w:rPr>
          <w:rFonts w:ascii="Times New Roman" w:eastAsia="Times New Roman" w:hAnsi="Times New Roman" w:cs="Times New Roman"/>
          <w:sz w:val="24"/>
          <w:szCs w:val="24"/>
        </w:rPr>
        <w:lastRenderedPageBreak/>
        <w:br/>
      </w:r>
    </w:p>
    <w:p w14:paraId="1A75B3B1" w14:textId="77777777" w:rsidR="00763411" w:rsidRPr="00763411" w:rsidRDefault="00763411" w:rsidP="00763411">
      <w:pPr>
        <w:spacing w:after="0" w:line="240" w:lineRule="auto"/>
        <w:rPr>
          <w:rFonts w:ascii="Times New Roman" w:eastAsia="Times New Roman" w:hAnsi="Times New Roman" w:cs="Times New Roman"/>
          <w:sz w:val="24"/>
          <w:szCs w:val="24"/>
        </w:rPr>
      </w:pPr>
      <w:r w:rsidRPr="00763411">
        <w:rPr>
          <w:rFonts w:ascii="Arial" w:eastAsia="Times New Roman" w:hAnsi="Arial" w:cs="Arial"/>
          <w:color w:val="000000"/>
          <w:sz w:val="20"/>
          <w:szCs w:val="20"/>
        </w:rPr>
        <w:t xml:space="preserve">    </w:t>
      </w:r>
    </w:p>
    <w:p w14:paraId="307B3A7C" w14:textId="77777777" w:rsidR="00763411" w:rsidRPr="00763411" w:rsidRDefault="00763411" w:rsidP="00763411">
      <w:pPr>
        <w:spacing w:after="0" w:line="240" w:lineRule="auto"/>
        <w:rPr>
          <w:rFonts w:ascii="Times New Roman" w:eastAsia="Times New Roman" w:hAnsi="Times New Roman" w:cs="Times New Roman"/>
          <w:sz w:val="24"/>
          <w:szCs w:val="24"/>
        </w:rPr>
      </w:pPr>
      <w:r w:rsidRPr="00763411">
        <w:rPr>
          <w:rFonts w:ascii="Arial" w:eastAsia="Times New Roman" w:hAnsi="Arial" w:cs="Arial"/>
          <w:color w:val="000000"/>
          <w:sz w:val="20"/>
          <w:szCs w:val="20"/>
        </w:rPr>
        <w:t xml:space="preserve">    </w:t>
      </w:r>
    </w:p>
    <w:p w14:paraId="027F6ED5" w14:textId="77777777" w:rsidR="00160BD1" w:rsidRDefault="00160BD1"/>
    <w:sectPr w:rsidR="00160BD1" w:rsidSect="00044780">
      <w:headerReference w:type="default" r:id="rId19"/>
      <w:footerReference w:type="default" r:id="rId20"/>
      <w:pgSz w:w="12240" w:h="15840"/>
      <w:pgMar w:top="1440" w:right="1440" w:bottom="1440" w:left="1440" w:header="720" w:footer="720" w:gutter="0"/>
      <w:pgNumType w:start="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7" w:author="JanetHurley" w:date="2016-06-09T13:40:00Z" w:initials="JAH">
    <w:p w14:paraId="547F3E74" w14:textId="71890DF6" w:rsidR="009516A5" w:rsidRDefault="009516A5">
      <w:pPr>
        <w:pStyle w:val="CommentText"/>
      </w:pPr>
      <w:r>
        <w:rPr>
          <w:rStyle w:val="CommentReference"/>
        </w:rPr>
        <w:annotationRef/>
      </w:r>
      <w:r>
        <w:t xml:space="preserve">These are the only categories your employees should be licensed under – there is no need for any other categories </w:t>
      </w:r>
    </w:p>
  </w:comment>
  <w:comment w:id="32" w:author="JanetHurley" w:date="2016-06-09T13:44:00Z" w:initials="JAH">
    <w:p w14:paraId="74ECD4BE" w14:textId="6EBBFE0F" w:rsidR="00E038E2" w:rsidRDefault="00E038E2">
      <w:pPr>
        <w:pStyle w:val="CommentText"/>
      </w:pPr>
      <w:r>
        <w:rPr>
          <w:rStyle w:val="CommentReference"/>
        </w:rPr>
        <w:annotationRef/>
      </w:r>
      <w:r>
        <w:t xml:space="preserve">Actually you must post if you use a bait or gel indoors, TX does not have an exemption from that, I’ve tried it requires a law change – this applies to all properties in the state </w:t>
      </w:r>
    </w:p>
  </w:comment>
  <w:comment w:id="35" w:author="JanetHurley" w:date="2016-06-09T13:45:00Z" w:initials="JAH">
    <w:p w14:paraId="3D0E8248" w14:textId="362018E2" w:rsidR="00E038E2" w:rsidRDefault="00E038E2">
      <w:pPr>
        <w:pStyle w:val="CommentText"/>
      </w:pPr>
      <w:r>
        <w:rPr>
          <w:rStyle w:val="CommentReference"/>
        </w:rPr>
        <w:annotationRef/>
      </w:r>
      <w:r>
        <w:t>What does this mean – attend extra classes, take the Purdue course – explain what this means – administrators won’t understand</w:t>
      </w:r>
    </w:p>
  </w:comment>
  <w:comment w:id="46" w:author="JanetHurley" w:date="2016-06-09T13:48:00Z" w:initials="JAH">
    <w:p w14:paraId="218F889B" w14:textId="41B1FFF4" w:rsidR="00E038E2" w:rsidRDefault="00E038E2">
      <w:pPr>
        <w:pStyle w:val="CommentText"/>
      </w:pPr>
      <w:r>
        <w:rPr>
          <w:rStyle w:val="CommentReference"/>
        </w:rPr>
        <w:annotationRef/>
      </w:r>
      <w:r>
        <w:t xml:space="preserve">If a true ingestion happens it must be reported to poison control – EPA tracks that data </w:t>
      </w:r>
    </w:p>
  </w:comment>
  <w:comment w:id="47" w:author="JanetHurley" w:date="2016-06-09T13:49:00Z" w:initials="JAH">
    <w:p w14:paraId="64B505D6" w14:textId="43B4F776" w:rsidR="00E038E2" w:rsidRDefault="00E038E2">
      <w:pPr>
        <w:pStyle w:val="CommentText"/>
      </w:pPr>
      <w:r>
        <w:rPr>
          <w:rStyle w:val="CommentReference"/>
        </w:rPr>
        <w:annotationRef/>
      </w:r>
      <w:r>
        <w:t xml:space="preserve">Do make sure CSFD has a list of chemicals stored at the facility in the event of fire.  You could then add a line that you are complying with HAZ com procedures </w:t>
      </w:r>
    </w:p>
  </w:comment>
  <w:comment w:id="48" w:author="JanetHurley" w:date="2016-06-09T13:50:00Z" w:initials="JAH">
    <w:p w14:paraId="400B6440" w14:textId="77777777" w:rsidR="00E038E2" w:rsidRDefault="00E038E2">
      <w:pPr>
        <w:pStyle w:val="CommentText"/>
      </w:pPr>
      <w:r>
        <w:rPr>
          <w:rStyle w:val="CommentReference"/>
        </w:rPr>
        <w:annotationRef/>
      </w:r>
      <w:r>
        <w:t xml:space="preserve">Again it doesn’t hurt to reference back to company policy on this as well. </w:t>
      </w:r>
    </w:p>
    <w:p w14:paraId="108633D3" w14:textId="067BBC87" w:rsidR="00E038E2" w:rsidRDefault="00E038E2">
      <w:pPr>
        <w:pStyle w:val="CommentText"/>
      </w:pPr>
      <w:r>
        <w:t xml:space="preserve">Be thorough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F53FFE" w14:textId="77777777" w:rsidR="00AF101A" w:rsidRDefault="00AF101A" w:rsidP="000D2506">
      <w:pPr>
        <w:spacing w:after="0" w:line="240" w:lineRule="auto"/>
      </w:pPr>
      <w:r>
        <w:separator/>
      </w:r>
    </w:p>
  </w:endnote>
  <w:endnote w:type="continuationSeparator" w:id="0">
    <w:p w14:paraId="654061F8" w14:textId="77777777" w:rsidR="00AF101A" w:rsidRDefault="00AF101A" w:rsidP="000D2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267197"/>
      <w:docPartObj>
        <w:docPartGallery w:val="Page Numbers (Bottom of Page)"/>
        <w:docPartUnique/>
      </w:docPartObj>
    </w:sdtPr>
    <w:sdtEndPr>
      <w:rPr>
        <w:noProof/>
      </w:rPr>
    </w:sdtEndPr>
    <w:sdtContent>
      <w:p w14:paraId="22BD9646" w14:textId="0DA7FCB2" w:rsidR="009516A5" w:rsidRDefault="009516A5">
        <w:pPr>
          <w:pStyle w:val="Footer"/>
          <w:jc w:val="right"/>
        </w:pPr>
        <w:r>
          <w:fldChar w:fldCharType="begin"/>
        </w:r>
        <w:r>
          <w:instrText xml:space="preserve"> PAGE   \* MERGEFORMAT </w:instrText>
        </w:r>
        <w:r>
          <w:fldChar w:fldCharType="separate"/>
        </w:r>
        <w:r w:rsidR="00911434">
          <w:rPr>
            <w:noProof/>
          </w:rPr>
          <w:t>72</w:t>
        </w:r>
        <w:r>
          <w:rPr>
            <w:noProof/>
          </w:rPr>
          <w:fldChar w:fldCharType="end"/>
        </w:r>
      </w:p>
    </w:sdtContent>
  </w:sdt>
  <w:p w14:paraId="152B52F3" w14:textId="77777777" w:rsidR="009516A5" w:rsidRDefault="009516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E7C772" w14:textId="77777777" w:rsidR="00AF101A" w:rsidRDefault="00AF101A" w:rsidP="000D2506">
      <w:pPr>
        <w:spacing w:after="0" w:line="240" w:lineRule="auto"/>
      </w:pPr>
      <w:r>
        <w:separator/>
      </w:r>
    </w:p>
  </w:footnote>
  <w:footnote w:type="continuationSeparator" w:id="0">
    <w:p w14:paraId="70D7FB76" w14:textId="77777777" w:rsidR="00AF101A" w:rsidRDefault="00AF101A" w:rsidP="000D25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22A5F" w14:textId="2001AAB3" w:rsidR="009516A5" w:rsidRDefault="009516A5" w:rsidP="005D3AC2">
    <w:pPr>
      <w:pStyle w:val="Header"/>
    </w:pPr>
  </w:p>
  <w:p w14:paraId="1EFD403E" w14:textId="77777777" w:rsidR="009516A5" w:rsidRDefault="009516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84060"/>
    <w:multiLevelType w:val="hybridMultilevel"/>
    <w:tmpl w:val="D0BE9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D117EB"/>
    <w:multiLevelType w:val="multilevel"/>
    <w:tmpl w:val="8006D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BF550A"/>
    <w:multiLevelType w:val="multilevel"/>
    <w:tmpl w:val="34CE2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C76748"/>
    <w:multiLevelType w:val="multilevel"/>
    <w:tmpl w:val="262A8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E62987"/>
    <w:multiLevelType w:val="multilevel"/>
    <w:tmpl w:val="9BB27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3F7940"/>
    <w:multiLevelType w:val="multilevel"/>
    <w:tmpl w:val="A9C6B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5F35A61"/>
    <w:multiLevelType w:val="multilevel"/>
    <w:tmpl w:val="F4FE5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60113C0"/>
    <w:multiLevelType w:val="multilevel"/>
    <w:tmpl w:val="9B987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7B569D7"/>
    <w:multiLevelType w:val="multilevel"/>
    <w:tmpl w:val="414C6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7E103F2"/>
    <w:multiLevelType w:val="multilevel"/>
    <w:tmpl w:val="2AA20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8833CA6"/>
    <w:multiLevelType w:val="multilevel"/>
    <w:tmpl w:val="C4209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89454B7"/>
    <w:multiLevelType w:val="multilevel"/>
    <w:tmpl w:val="88965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AA5125F"/>
    <w:multiLevelType w:val="multilevel"/>
    <w:tmpl w:val="DFD0B86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B4D37D6"/>
    <w:multiLevelType w:val="multilevel"/>
    <w:tmpl w:val="95C63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B840865"/>
    <w:multiLevelType w:val="multilevel"/>
    <w:tmpl w:val="9AFC3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BEB7896"/>
    <w:multiLevelType w:val="multilevel"/>
    <w:tmpl w:val="DB063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CF1365D"/>
    <w:multiLevelType w:val="multilevel"/>
    <w:tmpl w:val="B67E8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D007E17"/>
    <w:multiLevelType w:val="multilevel"/>
    <w:tmpl w:val="2462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DBC17FE"/>
    <w:multiLevelType w:val="multilevel"/>
    <w:tmpl w:val="67129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F07366A"/>
    <w:multiLevelType w:val="multilevel"/>
    <w:tmpl w:val="7700B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1AC2305"/>
    <w:multiLevelType w:val="multilevel"/>
    <w:tmpl w:val="65CE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42511DD"/>
    <w:multiLevelType w:val="multilevel"/>
    <w:tmpl w:val="23363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49D707A"/>
    <w:multiLevelType w:val="multilevel"/>
    <w:tmpl w:val="B0EE1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5593A1A"/>
    <w:multiLevelType w:val="multilevel"/>
    <w:tmpl w:val="528EA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709717A"/>
    <w:multiLevelType w:val="multilevel"/>
    <w:tmpl w:val="26B2E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9477C78"/>
    <w:multiLevelType w:val="multilevel"/>
    <w:tmpl w:val="DC705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99759CB"/>
    <w:multiLevelType w:val="multilevel"/>
    <w:tmpl w:val="2B14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9CC6154"/>
    <w:multiLevelType w:val="multilevel"/>
    <w:tmpl w:val="3B802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B431668"/>
    <w:multiLevelType w:val="multilevel"/>
    <w:tmpl w:val="816EB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B6A5F1C"/>
    <w:multiLevelType w:val="multilevel"/>
    <w:tmpl w:val="15024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BA53742"/>
    <w:multiLevelType w:val="multilevel"/>
    <w:tmpl w:val="1E9A5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C7447BD"/>
    <w:multiLevelType w:val="multilevel"/>
    <w:tmpl w:val="AE56B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D9E6889"/>
    <w:multiLevelType w:val="multilevel"/>
    <w:tmpl w:val="1A488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DA44788"/>
    <w:multiLevelType w:val="multilevel"/>
    <w:tmpl w:val="CCFEA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E833212"/>
    <w:multiLevelType w:val="multilevel"/>
    <w:tmpl w:val="1EF87E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EBF4052"/>
    <w:multiLevelType w:val="multilevel"/>
    <w:tmpl w:val="9AA42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04E7EB1"/>
    <w:multiLevelType w:val="multilevel"/>
    <w:tmpl w:val="41B2A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0882C73"/>
    <w:multiLevelType w:val="multilevel"/>
    <w:tmpl w:val="D35E3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0D12981"/>
    <w:multiLevelType w:val="multilevel"/>
    <w:tmpl w:val="EDA09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500288C"/>
    <w:multiLevelType w:val="multilevel"/>
    <w:tmpl w:val="57420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254B61C9"/>
    <w:multiLevelType w:val="multilevel"/>
    <w:tmpl w:val="4A1EEF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6AC4DAF"/>
    <w:multiLevelType w:val="multilevel"/>
    <w:tmpl w:val="E3AAA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6F6665F"/>
    <w:multiLevelType w:val="multilevel"/>
    <w:tmpl w:val="4B4C2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7F057CD"/>
    <w:multiLevelType w:val="multilevel"/>
    <w:tmpl w:val="2F4A7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8285383"/>
    <w:multiLevelType w:val="multilevel"/>
    <w:tmpl w:val="0EB6D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8A035EE"/>
    <w:multiLevelType w:val="multilevel"/>
    <w:tmpl w:val="39DE8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29BA0783"/>
    <w:multiLevelType w:val="multilevel"/>
    <w:tmpl w:val="AE100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29F14AB2"/>
    <w:multiLevelType w:val="multilevel"/>
    <w:tmpl w:val="AADAF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AF23453"/>
    <w:multiLevelType w:val="multilevel"/>
    <w:tmpl w:val="46186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2CCA6DE4"/>
    <w:multiLevelType w:val="multilevel"/>
    <w:tmpl w:val="01A21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CDF117A"/>
    <w:multiLevelType w:val="multilevel"/>
    <w:tmpl w:val="4F7CB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CFD1121"/>
    <w:multiLevelType w:val="multilevel"/>
    <w:tmpl w:val="B7640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2E5B0909"/>
    <w:multiLevelType w:val="multilevel"/>
    <w:tmpl w:val="82C06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2EA06C56"/>
    <w:multiLevelType w:val="multilevel"/>
    <w:tmpl w:val="F5D22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2FAB6376"/>
    <w:multiLevelType w:val="multilevel"/>
    <w:tmpl w:val="D8C83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302E0073"/>
    <w:multiLevelType w:val="multilevel"/>
    <w:tmpl w:val="E294D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317D4B6F"/>
    <w:multiLevelType w:val="multilevel"/>
    <w:tmpl w:val="58669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317E5C88"/>
    <w:multiLevelType w:val="multilevel"/>
    <w:tmpl w:val="5412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326215CB"/>
    <w:multiLevelType w:val="multilevel"/>
    <w:tmpl w:val="77BA7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327F0238"/>
    <w:multiLevelType w:val="multilevel"/>
    <w:tmpl w:val="80D88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332727F7"/>
    <w:multiLevelType w:val="multilevel"/>
    <w:tmpl w:val="DA348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33307C21"/>
    <w:multiLevelType w:val="multilevel"/>
    <w:tmpl w:val="9530D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33FC790C"/>
    <w:multiLevelType w:val="multilevel"/>
    <w:tmpl w:val="1BD2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340B354B"/>
    <w:multiLevelType w:val="multilevel"/>
    <w:tmpl w:val="74846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34834E18"/>
    <w:multiLevelType w:val="multilevel"/>
    <w:tmpl w:val="56CA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34902820"/>
    <w:multiLevelType w:val="multilevel"/>
    <w:tmpl w:val="19203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34C819F4"/>
    <w:multiLevelType w:val="multilevel"/>
    <w:tmpl w:val="BE208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358155E9"/>
    <w:multiLevelType w:val="multilevel"/>
    <w:tmpl w:val="27462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359258F5"/>
    <w:multiLevelType w:val="multilevel"/>
    <w:tmpl w:val="0B58A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37947893"/>
    <w:multiLevelType w:val="hybridMultilevel"/>
    <w:tmpl w:val="E33062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82239EA"/>
    <w:multiLevelType w:val="multilevel"/>
    <w:tmpl w:val="E786C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38CF2721"/>
    <w:multiLevelType w:val="multilevel"/>
    <w:tmpl w:val="C2CCA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39314E12"/>
    <w:multiLevelType w:val="hybridMultilevel"/>
    <w:tmpl w:val="4A5C2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3C2B09A4"/>
    <w:multiLevelType w:val="multilevel"/>
    <w:tmpl w:val="F192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3C9E3EC2"/>
    <w:multiLevelType w:val="multilevel"/>
    <w:tmpl w:val="8DFED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3D017EEE"/>
    <w:multiLevelType w:val="multilevel"/>
    <w:tmpl w:val="7BCCA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3D081C9F"/>
    <w:multiLevelType w:val="multilevel"/>
    <w:tmpl w:val="8536C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3D79108F"/>
    <w:multiLevelType w:val="multilevel"/>
    <w:tmpl w:val="C1E4E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3E127596"/>
    <w:multiLevelType w:val="multilevel"/>
    <w:tmpl w:val="A9661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3EB973AA"/>
    <w:multiLevelType w:val="multilevel"/>
    <w:tmpl w:val="0EE23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3EDB0851"/>
    <w:multiLevelType w:val="multilevel"/>
    <w:tmpl w:val="729E9C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3FA02BAD"/>
    <w:multiLevelType w:val="multilevel"/>
    <w:tmpl w:val="9E5CA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3FFE2FED"/>
    <w:multiLevelType w:val="multilevel"/>
    <w:tmpl w:val="A6EE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42D8079D"/>
    <w:multiLevelType w:val="multilevel"/>
    <w:tmpl w:val="77CC4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42E45C30"/>
    <w:multiLevelType w:val="multilevel"/>
    <w:tmpl w:val="CAD04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43567749"/>
    <w:multiLevelType w:val="multilevel"/>
    <w:tmpl w:val="20BC2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43D928A4"/>
    <w:multiLevelType w:val="multilevel"/>
    <w:tmpl w:val="A24EF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44262906"/>
    <w:multiLevelType w:val="multilevel"/>
    <w:tmpl w:val="1F48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449F3A0F"/>
    <w:multiLevelType w:val="multilevel"/>
    <w:tmpl w:val="25881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475A1B16"/>
    <w:multiLevelType w:val="hybridMultilevel"/>
    <w:tmpl w:val="877E8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4835665B"/>
    <w:multiLevelType w:val="multilevel"/>
    <w:tmpl w:val="E75C2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48E70EA1"/>
    <w:multiLevelType w:val="multilevel"/>
    <w:tmpl w:val="DDBAE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490C0401"/>
    <w:multiLevelType w:val="multilevel"/>
    <w:tmpl w:val="A11C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49772FDD"/>
    <w:multiLevelType w:val="multilevel"/>
    <w:tmpl w:val="E25EF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499775BB"/>
    <w:multiLevelType w:val="multilevel"/>
    <w:tmpl w:val="8CD0A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4A736903"/>
    <w:multiLevelType w:val="multilevel"/>
    <w:tmpl w:val="CE1A3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4AE62F4C"/>
    <w:multiLevelType w:val="multilevel"/>
    <w:tmpl w:val="599AE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4AE86ACD"/>
    <w:multiLevelType w:val="multilevel"/>
    <w:tmpl w:val="2DD6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4C4E0D40"/>
    <w:multiLevelType w:val="multilevel"/>
    <w:tmpl w:val="0130E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4C7857E6"/>
    <w:multiLevelType w:val="multilevel"/>
    <w:tmpl w:val="936A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4DBF4FB9"/>
    <w:multiLevelType w:val="multilevel"/>
    <w:tmpl w:val="4238C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4EC105D0"/>
    <w:multiLevelType w:val="multilevel"/>
    <w:tmpl w:val="618E0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4F6E03FB"/>
    <w:multiLevelType w:val="multilevel"/>
    <w:tmpl w:val="B9DE17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50394F89"/>
    <w:multiLevelType w:val="multilevel"/>
    <w:tmpl w:val="F98E5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5067576A"/>
    <w:multiLevelType w:val="multilevel"/>
    <w:tmpl w:val="91F84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52764B23"/>
    <w:multiLevelType w:val="multilevel"/>
    <w:tmpl w:val="A49ED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5279307E"/>
    <w:multiLevelType w:val="multilevel"/>
    <w:tmpl w:val="04DA7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52EA19FC"/>
    <w:multiLevelType w:val="multilevel"/>
    <w:tmpl w:val="20FA8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53064BE2"/>
    <w:multiLevelType w:val="hybridMultilevel"/>
    <w:tmpl w:val="FF702E68"/>
    <w:lvl w:ilvl="0" w:tplc="C40224F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53C315C6"/>
    <w:multiLevelType w:val="multilevel"/>
    <w:tmpl w:val="1B98F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53E41F05"/>
    <w:multiLevelType w:val="multilevel"/>
    <w:tmpl w:val="57BEA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54EC32F2"/>
    <w:multiLevelType w:val="multilevel"/>
    <w:tmpl w:val="F4FE5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553A5EAB"/>
    <w:multiLevelType w:val="multilevel"/>
    <w:tmpl w:val="0BDC6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55CC3C2F"/>
    <w:multiLevelType w:val="multilevel"/>
    <w:tmpl w:val="4D32D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574426AB"/>
    <w:multiLevelType w:val="multilevel"/>
    <w:tmpl w:val="5AA4D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57755D26"/>
    <w:multiLevelType w:val="multilevel"/>
    <w:tmpl w:val="736C9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577D30E1"/>
    <w:multiLevelType w:val="multilevel"/>
    <w:tmpl w:val="C43A6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57DF4AE0"/>
    <w:multiLevelType w:val="multilevel"/>
    <w:tmpl w:val="92C661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58947F58"/>
    <w:multiLevelType w:val="multilevel"/>
    <w:tmpl w:val="67E41F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58D06900"/>
    <w:multiLevelType w:val="multilevel"/>
    <w:tmpl w:val="DA046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5A8271E6"/>
    <w:multiLevelType w:val="multilevel"/>
    <w:tmpl w:val="8B5A9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5ABA4F73"/>
    <w:multiLevelType w:val="multilevel"/>
    <w:tmpl w:val="76646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5B1D3076"/>
    <w:multiLevelType w:val="hybridMultilevel"/>
    <w:tmpl w:val="A64A0F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nsid w:val="5B4F359A"/>
    <w:multiLevelType w:val="multilevel"/>
    <w:tmpl w:val="31700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5DCD3DB1"/>
    <w:multiLevelType w:val="multilevel"/>
    <w:tmpl w:val="F696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5DE97E70"/>
    <w:multiLevelType w:val="multilevel"/>
    <w:tmpl w:val="DFE4F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5EDD2176"/>
    <w:multiLevelType w:val="multilevel"/>
    <w:tmpl w:val="DBB06C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nsid w:val="61B7686A"/>
    <w:multiLevelType w:val="multilevel"/>
    <w:tmpl w:val="106A1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62EA67BF"/>
    <w:multiLevelType w:val="multilevel"/>
    <w:tmpl w:val="B7282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62FE7F9F"/>
    <w:multiLevelType w:val="multilevel"/>
    <w:tmpl w:val="834E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6487613E"/>
    <w:multiLevelType w:val="multilevel"/>
    <w:tmpl w:val="8B1E7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65C86A3B"/>
    <w:multiLevelType w:val="multilevel"/>
    <w:tmpl w:val="3DA439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65E54FB8"/>
    <w:multiLevelType w:val="multilevel"/>
    <w:tmpl w:val="3A16C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669F2BBC"/>
    <w:multiLevelType w:val="multilevel"/>
    <w:tmpl w:val="198C6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66C73683"/>
    <w:multiLevelType w:val="multilevel"/>
    <w:tmpl w:val="F2566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673A6C7D"/>
    <w:multiLevelType w:val="multilevel"/>
    <w:tmpl w:val="A978F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6A325D97"/>
    <w:multiLevelType w:val="multilevel"/>
    <w:tmpl w:val="4846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6A760105"/>
    <w:multiLevelType w:val="multilevel"/>
    <w:tmpl w:val="7C567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6AAF1760"/>
    <w:multiLevelType w:val="multilevel"/>
    <w:tmpl w:val="F2DC8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6BE62C6B"/>
    <w:multiLevelType w:val="multilevel"/>
    <w:tmpl w:val="82C68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6C264212"/>
    <w:multiLevelType w:val="multilevel"/>
    <w:tmpl w:val="CDE0C0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nsid w:val="6CDA3C27"/>
    <w:multiLevelType w:val="multilevel"/>
    <w:tmpl w:val="A7E81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6F3344C8"/>
    <w:multiLevelType w:val="multilevel"/>
    <w:tmpl w:val="E3920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6F7822E1"/>
    <w:multiLevelType w:val="multilevel"/>
    <w:tmpl w:val="7A1E6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6FAB3330"/>
    <w:multiLevelType w:val="multilevel"/>
    <w:tmpl w:val="FA683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7169181F"/>
    <w:multiLevelType w:val="multilevel"/>
    <w:tmpl w:val="0FB4E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71FA5708"/>
    <w:multiLevelType w:val="multilevel"/>
    <w:tmpl w:val="0DD04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72A43C99"/>
    <w:multiLevelType w:val="multilevel"/>
    <w:tmpl w:val="F1C839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73A304D0"/>
    <w:multiLevelType w:val="multilevel"/>
    <w:tmpl w:val="AA60B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73C356F1"/>
    <w:multiLevelType w:val="multilevel"/>
    <w:tmpl w:val="24961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73F5403E"/>
    <w:multiLevelType w:val="multilevel"/>
    <w:tmpl w:val="7A487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74332489"/>
    <w:multiLevelType w:val="multilevel"/>
    <w:tmpl w:val="C5CA4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763F16F3"/>
    <w:multiLevelType w:val="multilevel"/>
    <w:tmpl w:val="2CB0D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76CF3E0B"/>
    <w:multiLevelType w:val="multilevel"/>
    <w:tmpl w:val="B5D8A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76D0507E"/>
    <w:multiLevelType w:val="multilevel"/>
    <w:tmpl w:val="5D6A3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7705582C"/>
    <w:multiLevelType w:val="multilevel"/>
    <w:tmpl w:val="AD064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777B0957"/>
    <w:multiLevelType w:val="multilevel"/>
    <w:tmpl w:val="117C3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789947CE"/>
    <w:multiLevelType w:val="multilevel"/>
    <w:tmpl w:val="F5BE2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nsid w:val="79143BB3"/>
    <w:multiLevelType w:val="multilevel"/>
    <w:tmpl w:val="06122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796E40D5"/>
    <w:multiLevelType w:val="multilevel"/>
    <w:tmpl w:val="F70A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7B857367"/>
    <w:multiLevelType w:val="multilevel"/>
    <w:tmpl w:val="0F8CE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7D212F48"/>
    <w:multiLevelType w:val="multilevel"/>
    <w:tmpl w:val="397CD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7DE17DE3"/>
    <w:multiLevelType w:val="multilevel"/>
    <w:tmpl w:val="A22AC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7F1C185B"/>
    <w:multiLevelType w:val="multilevel"/>
    <w:tmpl w:val="2118F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7F496422"/>
    <w:multiLevelType w:val="multilevel"/>
    <w:tmpl w:val="786E8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7F94341E"/>
    <w:multiLevelType w:val="multilevel"/>
    <w:tmpl w:val="2C168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5"/>
  </w:num>
  <w:num w:numId="2">
    <w:abstractNumId w:val="48"/>
  </w:num>
  <w:num w:numId="3">
    <w:abstractNumId w:val="157"/>
  </w:num>
  <w:num w:numId="4">
    <w:abstractNumId w:val="123"/>
  </w:num>
  <w:num w:numId="5">
    <w:abstractNumId w:val="39"/>
  </w:num>
  <w:num w:numId="6">
    <w:abstractNumId w:val="126"/>
    <w:lvlOverride w:ilvl="0">
      <w:lvl w:ilvl="0">
        <w:numFmt w:val="decimal"/>
        <w:lvlText w:val="%1."/>
        <w:lvlJc w:val="left"/>
      </w:lvl>
    </w:lvlOverride>
  </w:num>
  <w:num w:numId="7">
    <w:abstractNumId w:val="80"/>
    <w:lvlOverride w:ilvl="0">
      <w:lvl w:ilvl="0">
        <w:numFmt w:val="decimal"/>
        <w:lvlText w:val="%1."/>
        <w:lvlJc w:val="left"/>
      </w:lvl>
    </w:lvlOverride>
  </w:num>
  <w:num w:numId="8">
    <w:abstractNumId w:val="45"/>
  </w:num>
  <w:num w:numId="9">
    <w:abstractNumId w:val="147"/>
    <w:lvlOverride w:ilvl="0">
      <w:lvl w:ilvl="0">
        <w:numFmt w:val="decimal"/>
        <w:lvlText w:val="%1."/>
        <w:lvlJc w:val="left"/>
      </w:lvl>
    </w:lvlOverride>
  </w:num>
  <w:num w:numId="10">
    <w:abstractNumId w:val="140"/>
    <w:lvlOverride w:ilvl="0">
      <w:lvl w:ilvl="0">
        <w:numFmt w:val="decimal"/>
        <w:lvlText w:val="%1."/>
        <w:lvlJc w:val="left"/>
      </w:lvl>
    </w:lvlOverride>
  </w:num>
  <w:num w:numId="11">
    <w:abstractNumId w:val="117"/>
    <w:lvlOverride w:ilvl="0">
      <w:lvl w:ilvl="0">
        <w:numFmt w:val="decimal"/>
        <w:lvlText w:val="%1."/>
        <w:lvlJc w:val="left"/>
      </w:lvl>
    </w:lvlOverride>
  </w:num>
  <w:num w:numId="12">
    <w:abstractNumId w:val="131"/>
    <w:lvlOverride w:ilvl="0">
      <w:lvl w:ilvl="0">
        <w:numFmt w:val="decimal"/>
        <w:lvlText w:val="%1."/>
        <w:lvlJc w:val="left"/>
      </w:lvl>
    </w:lvlOverride>
  </w:num>
  <w:num w:numId="13">
    <w:abstractNumId w:val="12"/>
    <w:lvlOverride w:ilvl="0">
      <w:lvl w:ilvl="0">
        <w:numFmt w:val="decimal"/>
        <w:lvlText w:val="%1."/>
        <w:lvlJc w:val="left"/>
      </w:lvl>
    </w:lvlOverride>
  </w:num>
  <w:num w:numId="14">
    <w:abstractNumId w:val="154"/>
  </w:num>
  <w:num w:numId="15">
    <w:abstractNumId w:val="62"/>
  </w:num>
  <w:num w:numId="16">
    <w:abstractNumId w:val="20"/>
  </w:num>
  <w:num w:numId="17">
    <w:abstractNumId w:val="138"/>
  </w:num>
  <w:num w:numId="18">
    <w:abstractNumId w:val="128"/>
  </w:num>
  <w:num w:numId="19">
    <w:abstractNumId w:val="161"/>
  </w:num>
  <w:num w:numId="20">
    <w:abstractNumId w:val="83"/>
  </w:num>
  <w:num w:numId="21">
    <w:abstractNumId w:val="28"/>
  </w:num>
  <w:num w:numId="22">
    <w:abstractNumId w:val="27"/>
  </w:num>
  <w:num w:numId="23">
    <w:abstractNumId w:val="145"/>
  </w:num>
  <w:num w:numId="24">
    <w:abstractNumId w:val="70"/>
  </w:num>
  <w:num w:numId="25">
    <w:abstractNumId w:val="130"/>
  </w:num>
  <w:num w:numId="26">
    <w:abstractNumId w:val="152"/>
  </w:num>
  <w:num w:numId="27">
    <w:abstractNumId w:val="58"/>
  </w:num>
  <w:num w:numId="28">
    <w:abstractNumId w:val="65"/>
  </w:num>
  <w:num w:numId="29">
    <w:abstractNumId w:val="68"/>
  </w:num>
  <w:num w:numId="30">
    <w:abstractNumId w:val="134"/>
  </w:num>
  <w:num w:numId="31">
    <w:abstractNumId w:val="46"/>
  </w:num>
  <w:num w:numId="32">
    <w:abstractNumId w:val="29"/>
  </w:num>
  <w:num w:numId="33">
    <w:abstractNumId w:val="74"/>
  </w:num>
  <w:num w:numId="34">
    <w:abstractNumId w:val="101"/>
  </w:num>
  <w:num w:numId="35">
    <w:abstractNumId w:val="32"/>
  </w:num>
  <w:num w:numId="36">
    <w:abstractNumId w:val="43"/>
  </w:num>
  <w:num w:numId="37">
    <w:abstractNumId w:val="136"/>
  </w:num>
  <w:num w:numId="38">
    <w:abstractNumId w:val="56"/>
  </w:num>
  <w:num w:numId="39">
    <w:abstractNumId w:val="153"/>
  </w:num>
  <w:num w:numId="40">
    <w:abstractNumId w:val="164"/>
  </w:num>
  <w:num w:numId="41">
    <w:abstractNumId w:val="5"/>
  </w:num>
  <w:num w:numId="42">
    <w:abstractNumId w:val="124"/>
  </w:num>
  <w:num w:numId="43">
    <w:abstractNumId w:val="150"/>
  </w:num>
  <w:num w:numId="44">
    <w:abstractNumId w:val="165"/>
  </w:num>
  <w:num w:numId="45">
    <w:abstractNumId w:val="91"/>
  </w:num>
  <w:num w:numId="46">
    <w:abstractNumId w:val="127"/>
  </w:num>
  <w:num w:numId="47">
    <w:abstractNumId w:val="79"/>
  </w:num>
  <w:num w:numId="48">
    <w:abstractNumId w:val="51"/>
  </w:num>
  <w:num w:numId="49">
    <w:abstractNumId w:val="7"/>
  </w:num>
  <w:num w:numId="50">
    <w:abstractNumId w:val="163"/>
  </w:num>
  <w:num w:numId="51">
    <w:abstractNumId w:val="129"/>
  </w:num>
  <w:num w:numId="52">
    <w:abstractNumId w:val="112"/>
  </w:num>
  <w:num w:numId="53">
    <w:abstractNumId w:val="2"/>
  </w:num>
  <w:num w:numId="54">
    <w:abstractNumId w:val="16"/>
  </w:num>
  <w:num w:numId="55">
    <w:abstractNumId w:val="42"/>
  </w:num>
  <w:num w:numId="56">
    <w:abstractNumId w:val="119"/>
  </w:num>
  <w:num w:numId="57">
    <w:abstractNumId w:val="6"/>
  </w:num>
  <w:num w:numId="58">
    <w:abstractNumId w:val="38"/>
  </w:num>
  <w:num w:numId="59">
    <w:abstractNumId w:val="36"/>
  </w:num>
  <w:num w:numId="60">
    <w:abstractNumId w:val="17"/>
  </w:num>
  <w:num w:numId="61">
    <w:abstractNumId w:val="135"/>
  </w:num>
  <w:num w:numId="62">
    <w:abstractNumId w:val="151"/>
  </w:num>
  <w:num w:numId="63">
    <w:abstractNumId w:val="121"/>
  </w:num>
  <w:num w:numId="64">
    <w:abstractNumId w:val="133"/>
  </w:num>
  <w:num w:numId="65">
    <w:abstractNumId w:val="4"/>
  </w:num>
  <w:num w:numId="66">
    <w:abstractNumId w:val="102"/>
  </w:num>
  <w:num w:numId="67">
    <w:abstractNumId w:val="118"/>
  </w:num>
  <w:num w:numId="68">
    <w:abstractNumId w:val="41"/>
  </w:num>
  <w:num w:numId="69">
    <w:abstractNumId w:val="34"/>
  </w:num>
  <w:num w:numId="70">
    <w:abstractNumId w:val="85"/>
  </w:num>
  <w:num w:numId="71">
    <w:abstractNumId w:val="1"/>
  </w:num>
  <w:num w:numId="72">
    <w:abstractNumId w:val="24"/>
  </w:num>
  <w:num w:numId="73">
    <w:abstractNumId w:val="8"/>
  </w:num>
  <w:num w:numId="74">
    <w:abstractNumId w:val="26"/>
  </w:num>
  <w:num w:numId="75">
    <w:abstractNumId w:val="21"/>
  </w:num>
  <w:num w:numId="76">
    <w:abstractNumId w:val="99"/>
  </w:num>
  <w:num w:numId="77">
    <w:abstractNumId w:val="63"/>
  </w:num>
  <w:num w:numId="78">
    <w:abstractNumId w:val="148"/>
  </w:num>
  <w:num w:numId="79">
    <w:abstractNumId w:val="160"/>
  </w:num>
  <w:num w:numId="80">
    <w:abstractNumId w:val="23"/>
  </w:num>
  <w:num w:numId="81">
    <w:abstractNumId w:val="55"/>
  </w:num>
  <w:num w:numId="82">
    <w:abstractNumId w:val="104"/>
  </w:num>
  <w:num w:numId="83">
    <w:abstractNumId w:val="139"/>
  </w:num>
  <w:num w:numId="84">
    <w:abstractNumId w:val="47"/>
  </w:num>
  <w:num w:numId="85">
    <w:abstractNumId w:val="64"/>
  </w:num>
  <w:num w:numId="86">
    <w:abstractNumId w:val="14"/>
  </w:num>
  <w:num w:numId="87">
    <w:abstractNumId w:val="76"/>
  </w:num>
  <w:num w:numId="88">
    <w:abstractNumId w:val="66"/>
  </w:num>
  <w:num w:numId="89">
    <w:abstractNumId w:val="88"/>
  </w:num>
  <w:num w:numId="90">
    <w:abstractNumId w:val="142"/>
  </w:num>
  <w:num w:numId="91">
    <w:abstractNumId w:val="109"/>
  </w:num>
  <w:num w:numId="92">
    <w:abstractNumId w:val="9"/>
  </w:num>
  <w:num w:numId="93">
    <w:abstractNumId w:val="15"/>
  </w:num>
  <w:num w:numId="94">
    <w:abstractNumId w:val="100"/>
  </w:num>
  <w:num w:numId="95">
    <w:abstractNumId w:val="96"/>
  </w:num>
  <w:num w:numId="96">
    <w:abstractNumId w:val="146"/>
  </w:num>
  <w:num w:numId="97">
    <w:abstractNumId w:val="61"/>
  </w:num>
  <w:num w:numId="98">
    <w:abstractNumId w:val="71"/>
  </w:num>
  <w:num w:numId="99">
    <w:abstractNumId w:val="67"/>
  </w:num>
  <w:num w:numId="100">
    <w:abstractNumId w:val="95"/>
  </w:num>
  <w:num w:numId="101">
    <w:abstractNumId w:val="59"/>
  </w:num>
  <w:num w:numId="102">
    <w:abstractNumId w:val="82"/>
  </w:num>
  <w:num w:numId="103">
    <w:abstractNumId w:val="84"/>
  </w:num>
  <w:num w:numId="104">
    <w:abstractNumId w:val="98"/>
  </w:num>
  <w:num w:numId="105">
    <w:abstractNumId w:val="156"/>
  </w:num>
  <w:num w:numId="106">
    <w:abstractNumId w:val="73"/>
  </w:num>
  <w:num w:numId="107">
    <w:abstractNumId w:val="97"/>
  </w:num>
  <w:num w:numId="108">
    <w:abstractNumId w:val="114"/>
  </w:num>
  <w:num w:numId="109">
    <w:abstractNumId w:val="22"/>
  </w:num>
  <w:num w:numId="110">
    <w:abstractNumId w:val="132"/>
  </w:num>
  <w:num w:numId="111">
    <w:abstractNumId w:val="81"/>
  </w:num>
  <w:num w:numId="112">
    <w:abstractNumId w:val="113"/>
  </w:num>
  <w:num w:numId="113">
    <w:abstractNumId w:val="44"/>
  </w:num>
  <w:num w:numId="114">
    <w:abstractNumId w:val="141"/>
  </w:num>
  <w:num w:numId="115">
    <w:abstractNumId w:val="149"/>
  </w:num>
  <w:num w:numId="116">
    <w:abstractNumId w:val="53"/>
  </w:num>
  <w:num w:numId="117">
    <w:abstractNumId w:val="93"/>
  </w:num>
  <w:num w:numId="118">
    <w:abstractNumId w:val="94"/>
  </w:num>
  <w:num w:numId="119">
    <w:abstractNumId w:val="25"/>
  </w:num>
  <w:num w:numId="120">
    <w:abstractNumId w:val="31"/>
  </w:num>
  <w:num w:numId="121">
    <w:abstractNumId w:val="120"/>
  </w:num>
  <w:num w:numId="122">
    <w:abstractNumId w:val="116"/>
  </w:num>
  <w:num w:numId="123">
    <w:abstractNumId w:val="10"/>
  </w:num>
  <w:num w:numId="124">
    <w:abstractNumId w:val="90"/>
  </w:num>
  <w:num w:numId="125">
    <w:abstractNumId w:val="86"/>
  </w:num>
  <w:num w:numId="126">
    <w:abstractNumId w:val="155"/>
  </w:num>
  <w:num w:numId="127">
    <w:abstractNumId w:val="77"/>
  </w:num>
  <w:num w:numId="128">
    <w:abstractNumId w:val="144"/>
  </w:num>
  <w:num w:numId="129">
    <w:abstractNumId w:val="162"/>
  </w:num>
  <w:num w:numId="130">
    <w:abstractNumId w:val="137"/>
  </w:num>
  <w:num w:numId="131">
    <w:abstractNumId w:val="92"/>
  </w:num>
  <w:num w:numId="132">
    <w:abstractNumId w:val="103"/>
  </w:num>
  <w:num w:numId="133">
    <w:abstractNumId w:val="57"/>
  </w:num>
  <w:num w:numId="134">
    <w:abstractNumId w:val="30"/>
  </w:num>
  <w:num w:numId="135">
    <w:abstractNumId w:val="106"/>
  </w:num>
  <w:num w:numId="136">
    <w:abstractNumId w:val="50"/>
  </w:num>
  <w:num w:numId="137">
    <w:abstractNumId w:val="107"/>
  </w:num>
  <w:num w:numId="138">
    <w:abstractNumId w:val="13"/>
  </w:num>
  <w:num w:numId="139">
    <w:abstractNumId w:val="159"/>
  </w:num>
  <w:num w:numId="140">
    <w:abstractNumId w:val="60"/>
  </w:num>
  <w:num w:numId="141">
    <w:abstractNumId w:val="35"/>
  </w:num>
  <w:num w:numId="142">
    <w:abstractNumId w:val="37"/>
  </w:num>
  <w:num w:numId="143">
    <w:abstractNumId w:val="143"/>
  </w:num>
  <w:num w:numId="144">
    <w:abstractNumId w:val="110"/>
  </w:num>
  <w:num w:numId="145">
    <w:abstractNumId w:val="87"/>
  </w:num>
  <w:num w:numId="146">
    <w:abstractNumId w:val="49"/>
  </w:num>
  <w:num w:numId="147">
    <w:abstractNumId w:val="54"/>
  </w:num>
  <w:num w:numId="148">
    <w:abstractNumId w:val="52"/>
  </w:num>
  <w:num w:numId="149">
    <w:abstractNumId w:val="158"/>
  </w:num>
  <w:num w:numId="150">
    <w:abstractNumId w:val="78"/>
  </w:num>
  <w:num w:numId="151">
    <w:abstractNumId w:val="3"/>
  </w:num>
  <w:num w:numId="152">
    <w:abstractNumId w:val="75"/>
  </w:num>
  <w:num w:numId="153">
    <w:abstractNumId w:val="11"/>
  </w:num>
  <w:num w:numId="154">
    <w:abstractNumId w:val="33"/>
  </w:num>
  <w:num w:numId="155">
    <w:abstractNumId w:val="115"/>
  </w:num>
  <w:num w:numId="156">
    <w:abstractNumId w:val="105"/>
  </w:num>
  <w:num w:numId="157">
    <w:abstractNumId w:val="19"/>
  </w:num>
  <w:num w:numId="158">
    <w:abstractNumId w:val="18"/>
  </w:num>
  <w:num w:numId="159">
    <w:abstractNumId w:val="40"/>
  </w:num>
  <w:num w:numId="160">
    <w:abstractNumId w:val="122"/>
  </w:num>
  <w:num w:numId="161">
    <w:abstractNumId w:val="72"/>
  </w:num>
  <w:num w:numId="162">
    <w:abstractNumId w:val="111"/>
  </w:num>
  <w:num w:numId="163">
    <w:abstractNumId w:val="69"/>
  </w:num>
  <w:num w:numId="164">
    <w:abstractNumId w:val="0"/>
  </w:num>
  <w:num w:numId="165">
    <w:abstractNumId w:val="89"/>
  </w:num>
  <w:num w:numId="166">
    <w:abstractNumId w:val="108"/>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11"/>
    <w:rsid w:val="0000703D"/>
    <w:rsid w:val="000109E6"/>
    <w:rsid w:val="00017911"/>
    <w:rsid w:val="00025A94"/>
    <w:rsid w:val="0003021D"/>
    <w:rsid w:val="00044780"/>
    <w:rsid w:val="00061F91"/>
    <w:rsid w:val="000703E0"/>
    <w:rsid w:val="00091500"/>
    <w:rsid w:val="000937FF"/>
    <w:rsid w:val="000A6961"/>
    <w:rsid w:val="000A6DF9"/>
    <w:rsid w:val="000D2506"/>
    <w:rsid w:val="000D62CB"/>
    <w:rsid w:val="000F1D06"/>
    <w:rsid w:val="00100E9C"/>
    <w:rsid w:val="00110442"/>
    <w:rsid w:val="00111A46"/>
    <w:rsid w:val="001163F8"/>
    <w:rsid w:val="00123D3A"/>
    <w:rsid w:val="0012471F"/>
    <w:rsid w:val="00134BD0"/>
    <w:rsid w:val="00135F0F"/>
    <w:rsid w:val="001376BF"/>
    <w:rsid w:val="00154CB0"/>
    <w:rsid w:val="00155DF7"/>
    <w:rsid w:val="00160BD1"/>
    <w:rsid w:val="001919F4"/>
    <w:rsid w:val="00193559"/>
    <w:rsid w:val="001A2E02"/>
    <w:rsid w:val="001C1802"/>
    <w:rsid w:val="001C19AF"/>
    <w:rsid w:val="00220BD4"/>
    <w:rsid w:val="00232DD1"/>
    <w:rsid w:val="002969B9"/>
    <w:rsid w:val="002B4216"/>
    <w:rsid w:val="002B5E85"/>
    <w:rsid w:val="002C2CBF"/>
    <w:rsid w:val="002C3D61"/>
    <w:rsid w:val="002C6912"/>
    <w:rsid w:val="002F61BB"/>
    <w:rsid w:val="003071F4"/>
    <w:rsid w:val="003170F0"/>
    <w:rsid w:val="00356305"/>
    <w:rsid w:val="003649AC"/>
    <w:rsid w:val="00372BB3"/>
    <w:rsid w:val="00373053"/>
    <w:rsid w:val="0038786A"/>
    <w:rsid w:val="003944E3"/>
    <w:rsid w:val="003A01EF"/>
    <w:rsid w:val="003A4CE2"/>
    <w:rsid w:val="003A7ECC"/>
    <w:rsid w:val="003B7D71"/>
    <w:rsid w:val="003C263D"/>
    <w:rsid w:val="003D09AF"/>
    <w:rsid w:val="003E4448"/>
    <w:rsid w:val="0040397F"/>
    <w:rsid w:val="0041270A"/>
    <w:rsid w:val="0042409F"/>
    <w:rsid w:val="00435EB4"/>
    <w:rsid w:val="004369D0"/>
    <w:rsid w:val="0044236F"/>
    <w:rsid w:val="004639BF"/>
    <w:rsid w:val="00473F5B"/>
    <w:rsid w:val="004744AF"/>
    <w:rsid w:val="00487483"/>
    <w:rsid w:val="00496A74"/>
    <w:rsid w:val="004A21C5"/>
    <w:rsid w:val="004C7049"/>
    <w:rsid w:val="004D46AB"/>
    <w:rsid w:val="004E0777"/>
    <w:rsid w:val="004F0D42"/>
    <w:rsid w:val="0051306E"/>
    <w:rsid w:val="00544EB9"/>
    <w:rsid w:val="00585CE3"/>
    <w:rsid w:val="005A643D"/>
    <w:rsid w:val="005B5D05"/>
    <w:rsid w:val="005C4C27"/>
    <w:rsid w:val="005D1CE2"/>
    <w:rsid w:val="005D3AC2"/>
    <w:rsid w:val="005F2A02"/>
    <w:rsid w:val="00601282"/>
    <w:rsid w:val="0061451A"/>
    <w:rsid w:val="00621299"/>
    <w:rsid w:val="00640E19"/>
    <w:rsid w:val="00642E7C"/>
    <w:rsid w:val="0066745A"/>
    <w:rsid w:val="006711C6"/>
    <w:rsid w:val="00676651"/>
    <w:rsid w:val="00680D28"/>
    <w:rsid w:val="006A1C35"/>
    <w:rsid w:val="006C70F6"/>
    <w:rsid w:val="006D43D6"/>
    <w:rsid w:val="006E1EEA"/>
    <w:rsid w:val="006F3294"/>
    <w:rsid w:val="00702369"/>
    <w:rsid w:val="00706679"/>
    <w:rsid w:val="0071212B"/>
    <w:rsid w:val="00716659"/>
    <w:rsid w:val="00716BFD"/>
    <w:rsid w:val="007349F6"/>
    <w:rsid w:val="00735F23"/>
    <w:rsid w:val="007437C0"/>
    <w:rsid w:val="00745D4E"/>
    <w:rsid w:val="00763411"/>
    <w:rsid w:val="007730E4"/>
    <w:rsid w:val="007C5436"/>
    <w:rsid w:val="007D7563"/>
    <w:rsid w:val="007E17C8"/>
    <w:rsid w:val="007E649D"/>
    <w:rsid w:val="007F33F6"/>
    <w:rsid w:val="0080632C"/>
    <w:rsid w:val="008065AD"/>
    <w:rsid w:val="00835DF1"/>
    <w:rsid w:val="00846186"/>
    <w:rsid w:val="00850A06"/>
    <w:rsid w:val="008574CB"/>
    <w:rsid w:val="00872E4B"/>
    <w:rsid w:val="00884F40"/>
    <w:rsid w:val="008D51EE"/>
    <w:rsid w:val="008E00CA"/>
    <w:rsid w:val="00906C97"/>
    <w:rsid w:val="00911434"/>
    <w:rsid w:val="00913791"/>
    <w:rsid w:val="00932B7E"/>
    <w:rsid w:val="009516A5"/>
    <w:rsid w:val="0097347A"/>
    <w:rsid w:val="0099208C"/>
    <w:rsid w:val="009A12CF"/>
    <w:rsid w:val="009A78FA"/>
    <w:rsid w:val="009B59D2"/>
    <w:rsid w:val="009C10E0"/>
    <w:rsid w:val="009C57B6"/>
    <w:rsid w:val="009D4218"/>
    <w:rsid w:val="009E6224"/>
    <w:rsid w:val="00A017CC"/>
    <w:rsid w:val="00A044D6"/>
    <w:rsid w:val="00A240ED"/>
    <w:rsid w:val="00A3462D"/>
    <w:rsid w:val="00A4279F"/>
    <w:rsid w:val="00A51E8D"/>
    <w:rsid w:val="00A63349"/>
    <w:rsid w:val="00A744C3"/>
    <w:rsid w:val="00A94EFB"/>
    <w:rsid w:val="00A9734D"/>
    <w:rsid w:val="00AA2A5B"/>
    <w:rsid w:val="00AC1069"/>
    <w:rsid w:val="00AF101A"/>
    <w:rsid w:val="00B00DBB"/>
    <w:rsid w:val="00B1637C"/>
    <w:rsid w:val="00B30043"/>
    <w:rsid w:val="00B3041F"/>
    <w:rsid w:val="00B44D99"/>
    <w:rsid w:val="00B71A48"/>
    <w:rsid w:val="00B75E30"/>
    <w:rsid w:val="00B95A09"/>
    <w:rsid w:val="00BA009A"/>
    <w:rsid w:val="00BB60E6"/>
    <w:rsid w:val="00BC18F1"/>
    <w:rsid w:val="00BC7AED"/>
    <w:rsid w:val="00BE363B"/>
    <w:rsid w:val="00BE5E55"/>
    <w:rsid w:val="00BF0142"/>
    <w:rsid w:val="00C027E1"/>
    <w:rsid w:val="00C21528"/>
    <w:rsid w:val="00C34E9C"/>
    <w:rsid w:val="00C43A65"/>
    <w:rsid w:val="00C44557"/>
    <w:rsid w:val="00C54986"/>
    <w:rsid w:val="00C60A03"/>
    <w:rsid w:val="00C65F01"/>
    <w:rsid w:val="00C670B8"/>
    <w:rsid w:val="00CA5805"/>
    <w:rsid w:val="00CC5B6F"/>
    <w:rsid w:val="00CD6A83"/>
    <w:rsid w:val="00CE03D8"/>
    <w:rsid w:val="00CE55F3"/>
    <w:rsid w:val="00D06736"/>
    <w:rsid w:val="00D3123A"/>
    <w:rsid w:val="00D4036F"/>
    <w:rsid w:val="00D51470"/>
    <w:rsid w:val="00D524BB"/>
    <w:rsid w:val="00D6714C"/>
    <w:rsid w:val="00D77B42"/>
    <w:rsid w:val="00D91494"/>
    <w:rsid w:val="00D96C28"/>
    <w:rsid w:val="00D97AEF"/>
    <w:rsid w:val="00DE7E19"/>
    <w:rsid w:val="00DF3D47"/>
    <w:rsid w:val="00E038E2"/>
    <w:rsid w:val="00E26C50"/>
    <w:rsid w:val="00E541A3"/>
    <w:rsid w:val="00E66FA2"/>
    <w:rsid w:val="00E97CD6"/>
    <w:rsid w:val="00EC2937"/>
    <w:rsid w:val="00EC6311"/>
    <w:rsid w:val="00EE0955"/>
    <w:rsid w:val="00F07373"/>
    <w:rsid w:val="00F118BA"/>
    <w:rsid w:val="00F25F59"/>
    <w:rsid w:val="00F50213"/>
    <w:rsid w:val="00F51DB6"/>
    <w:rsid w:val="00F64A37"/>
    <w:rsid w:val="00FB1A7B"/>
    <w:rsid w:val="00FB2F68"/>
    <w:rsid w:val="00FC209D"/>
    <w:rsid w:val="00FE09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F69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37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54CB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54CB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763411"/>
  </w:style>
  <w:style w:type="paragraph" w:styleId="NormalWeb">
    <w:name w:val="Normal (Web)"/>
    <w:basedOn w:val="Normal"/>
    <w:uiPriority w:val="99"/>
    <w:unhideWhenUsed/>
    <w:rsid w:val="0076341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91500"/>
    <w:pPr>
      <w:ind w:left="720"/>
      <w:contextualSpacing/>
    </w:pPr>
  </w:style>
  <w:style w:type="character" w:styleId="CommentReference">
    <w:name w:val="annotation reference"/>
    <w:basedOn w:val="DefaultParagraphFont"/>
    <w:uiPriority w:val="99"/>
    <w:semiHidden/>
    <w:unhideWhenUsed/>
    <w:rsid w:val="0042409F"/>
    <w:rPr>
      <w:sz w:val="16"/>
      <w:szCs w:val="16"/>
    </w:rPr>
  </w:style>
  <w:style w:type="paragraph" w:styleId="CommentText">
    <w:name w:val="annotation text"/>
    <w:basedOn w:val="Normal"/>
    <w:link w:val="CommentTextChar"/>
    <w:uiPriority w:val="99"/>
    <w:semiHidden/>
    <w:unhideWhenUsed/>
    <w:rsid w:val="0042409F"/>
    <w:pPr>
      <w:spacing w:line="240" w:lineRule="auto"/>
    </w:pPr>
    <w:rPr>
      <w:sz w:val="20"/>
      <w:szCs w:val="20"/>
    </w:rPr>
  </w:style>
  <w:style w:type="character" w:customStyle="1" w:styleId="CommentTextChar">
    <w:name w:val="Comment Text Char"/>
    <w:basedOn w:val="DefaultParagraphFont"/>
    <w:link w:val="CommentText"/>
    <w:uiPriority w:val="99"/>
    <w:semiHidden/>
    <w:rsid w:val="0042409F"/>
    <w:rPr>
      <w:sz w:val="20"/>
      <w:szCs w:val="20"/>
    </w:rPr>
  </w:style>
  <w:style w:type="paragraph" w:styleId="CommentSubject">
    <w:name w:val="annotation subject"/>
    <w:basedOn w:val="CommentText"/>
    <w:next w:val="CommentText"/>
    <w:link w:val="CommentSubjectChar"/>
    <w:uiPriority w:val="99"/>
    <w:semiHidden/>
    <w:unhideWhenUsed/>
    <w:rsid w:val="0042409F"/>
    <w:rPr>
      <w:b/>
      <w:bCs/>
    </w:rPr>
  </w:style>
  <w:style w:type="character" w:customStyle="1" w:styleId="CommentSubjectChar">
    <w:name w:val="Comment Subject Char"/>
    <w:basedOn w:val="CommentTextChar"/>
    <w:link w:val="CommentSubject"/>
    <w:uiPriority w:val="99"/>
    <w:semiHidden/>
    <w:rsid w:val="0042409F"/>
    <w:rPr>
      <w:b/>
      <w:bCs/>
      <w:sz w:val="20"/>
      <w:szCs w:val="20"/>
    </w:rPr>
  </w:style>
  <w:style w:type="paragraph" w:styleId="BalloonText">
    <w:name w:val="Balloon Text"/>
    <w:basedOn w:val="Normal"/>
    <w:link w:val="BalloonTextChar"/>
    <w:uiPriority w:val="99"/>
    <w:semiHidden/>
    <w:unhideWhenUsed/>
    <w:rsid w:val="004240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09F"/>
    <w:rPr>
      <w:rFonts w:ascii="Tahoma" w:hAnsi="Tahoma" w:cs="Tahoma"/>
      <w:sz w:val="16"/>
      <w:szCs w:val="16"/>
    </w:rPr>
  </w:style>
  <w:style w:type="table" w:styleId="TableGrid">
    <w:name w:val="Table Grid"/>
    <w:basedOn w:val="TableNormal"/>
    <w:uiPriority w:val="59"/>
    <w:rsid w:val="003A7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34E9C"/>
    <w:rPr>
      <w:color w:val="0000FF" w:themeColor="hyperlink"/>
      <w:u w:val="single"/>
    </w:rPr>
  </w:style>
  <w:style w:type="paragraph" w:styleId="Header">
    <w:name w:val="header"/>
    <w:basedOn w:val="Normal"/>
    <w:link w:val="HeaderChar"/>
    <w:uiPriority w:val="99"/>
    <w:unhideWhenUsed/>
    <w:rsid w:val="000D25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506"/>
  </w:style>
  <w:style w:type="paragraph" w:styleId="Footer">
    <w:name w:val="footer"/>
    <w:basedOn w:val="Normal"/>
    <w:link w:val="FooterChar"/>
    <w:uiPriority w:val="99"/>
    <w:unhideWhenUsed/>
    <w:rsid w:val="000D25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2506"/>
  </w:style>
  <w:style w:type="paragraph" w:styleId="NoSpacing">
    <w:name w:val="No Spacing"/>
    <w:link w:val="NoSpacingChar"/>
    <w:uiPriority w:val="1"/>
    <w:qFormat/>
    <w:rsid w:val="00044780"/>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44780"/>
    <w:rPr>
      <w:rFonts w:eastAsiaTheme="minorEastAsia"/>
      <w:lang w:eastAsia="ja-JP"/>
    </w:rPr>
  </w:style>
  <w:style w:type="character" w:customStyle="1" w:styleId="Heading1Char">
    <w:name w:val="Heading 1 Char"/>
    <w:basedOn w:val="DefaultParagraphFont"/>
    <w:link w:val="Heading1"/>
    <w:uiPriority w:val="9"/>
    <w:rsid w:val="000937F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937FF"/>
    <w:pPr>
      <w:outlineLvl w:val="9"/>
    </w:pPr>
    <w:rPr>
      <w:lang w:eastAsia="ja-JP"/>
    </w:rPr>
  </w:style>
  <w:style w:type="paragraph" w:styleId="TOC2">
    <w:name w:val="toc 2"/>
    <w:basedOn w:val="Normal"/>
    <w:next w:val="Normal"/>
    <w:autoRedefine/>
    <w:uiPriority w:val="39"/>
    <w:unhideWhenUsed/>
    <w:qFormat/>
    <w:rsid w:val="000937FF"/>
    <w:pPr>
      <w:spacing w:after="100"/>
      <w:ind w:left="220"/>
    </w:pPr>
    <w:rPr>
      <w:rFonts w:eastAsiaTheme="minorEastAsia"/>
      <w:lang w:eastAsia="ja-JP"/>
    </w:rPr>
  </w:style>
  <w:style w:type="paragraph" w:styleId="TOC1">
    <w:name w:val="toc 1"/>
    <w:basedOn w:val="Normal"/>
    <w:next w:val="Normal"/>
    <w:autoRedefine/>
    <w:uiPriority w:val="39"/>
    <w:unhideWhenUsed/>
    <w:qFormat/>
    <w:rsid w:val="000937FF"/>
    <w:pPr>
      <w:spacing w:after="100"/>
    </w:pPr>
    <w:rPr>
      <w:rFonts w:eastAsiaTheme="minorEastAsia"/>
      <w:lang w:eastAsia="ja-JP"/>
    </w:rPr>
  </w:style>
  <w:style w:type="paragraph" w:styleId="TOC3">
    <w:name w:val="toc 3"/>
    <w:basedOn w:val="Normal"/>
    <w:next w:val="Normal"/>
    <w:autoRedefine/>
    <w:uiPriority w:val="39"/>
    <w:unhideWhenUsed/>
    <w:qFormat/>
    <w:rsid w:val="000937FF"/>
    <w:pPr>
      <w:spacing w:after="100"/>
      <w:ind w:left="440"/>
    </w:pPr>
    <w:rPr>
      <w:rFonts w:eastAsiaTheme="minorEastAsia"/>
      <w:lang w:eastAsia="ja-JP"/>
    </w:rPr>
  </w:style>
  <w:style w:type="paragraph" w:customStyle="1" w:styleId="Style1">
    <w:name w:val="Style1"/>
    <w:basedOn w:val="Normal"/>
    <w:link w:val="Style1Char"/>
    <w:qFormat/>
    <w:rsid w:val="003A01EF"/>
    <w:pPr>
      <w:jc w:val="center"/>
    </w:pPr>
    <w:rPr>
      <w:rFonts w:ascii="Times New Roman" w:eastAsia="Times New Roman" w:hAnsi="Times New Roman" w:cs="Times New Roman"/>
      <w:b/>
      <w:bCs/>
      <w:color w:val="000000"/>
      <w:sz w:val="24"/>
      <w:szCs w:val="24"/>
      <w:u w:val="single"/>
    </w:rPr>
  </w:style>
  <w:style w:type="paragraph" w:customStyle="1" w:styleId="Style2">
    <w:name w:val="Style 2"/>
    <w:basedOn w:val="Normal"/>
    <w:qFormat/>
    <w:rsid w:val="003A01EF"/>
    <w:pPr>
      <w:spacing w:after="0" w:line="240" w:lineRule="auto"/>
    </w:pPr>
    <w:rPr>
      <w:rFonts w:ascii="Times New Roman" w:eastAsia="Times New Roman" w:hAnsi="Times New Roman" w:cs="Times New Roman"/>
      <w:b/>
      <w:bCs/>
      <w:color w:val="000000"/>
      <w:sz w:val="24"/>
      <w:szCs w:val="24"/>
      <w:u w:val="single"/>
    </w:rPr>
  </w:style>
  <w:style w:type="character" w:customStyle="1" w:styleId="Style1Char">
    <w:name w:val="Style1 Char"/>
    <w:basedOn w:val="DefaultParagraphFont"/>
    <w:link w:val="Style1"/>
    <w:rsid w:val="003A01EF"/>
    <w:rPr>
      <w:rFonts w:ascii="Times New Roman" w:eastAsia="Times New Roman" w:hAnsi="Times New Roman" w:cs="Times New Roman"/>
      <w:b/>
      <w:bCs/>
      <w:color w:val="000000"/>
      <w:sz w:val="24"/>
      <w:szCs w:val="24"/>
      <w:u w:val="single"/>
    </w:rPr>
  </w:style>
  <w:style w:type="paragraph" w:customStyle="1" w:styleId="Style3">
    <w:name w:val="Style 3"/>
    <w:basedOn w:val="Normal"/>
    <w:qFormat/>
    <w:rsid w:val="003A01EF"/>
    <w:pPr>
      <w:spacing w:after="0" w:line="240" w:lineRule="auto"/>
    </w:pPr>
    <w:rPr>
      <w:rFonts w:ascii="Times New Roman" w:eastAsia="Times New Roman" w:hAnsi="Times New Roman" w:cs="Times New Roman"/>
      <w:b/>
      <w:bCs/>
      <w:color w:val="000000"/>
      <w:sz w:val="24"/>
      <w:szCs w:val="24"/>
      <w:u w:val="single"/>
    </w:rPr>
  </w:style>
  <w:style w:type="character" w:customStyle="1" w:styleId="Heading2Char">
    <w:name w:val="Heading 2 Char"/>
    <w:basedOn w:val="DefaultParagraphFont"/>
    <w:link w:val="Heading2"/>
    <w:uiPriority w:val="9"/>
    <w:semiHidden/>
    <w:rsid w:val="00154CB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54CB0"/>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937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54CB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54CB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763411"/>
  </w:style>
  <w:style w:type="paragraph" w:styleId="NormalWeb">
    <w:name w:val="Normal (Web)"/>
    <w:basedOn w:val="Normal"/>
    <w:uiPriority w:val="99"/>
    <w:unhideWhenUsed/>
    <w:rsid w:val="0076341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91500"/>
    <w:pPr>
      <w:ind w:left="720"/>
      <w:contextualSpacing/>
    </w:pPr>
  </w:style>
  <w:style w:type="character" w:styleId="CommentReference">
    <w:name w:val="annotation reference"/>
    <w:basedOn w:val="DefaultParagraphFont"/>
    <w:uiPriority w:val="99"/>
    <w:semiHidden/>
    <w:unhideWhenUsed/>
    <w:rsid w:val="0042409F"/>
    <w:rPr>
      <w:sz w:val="16"/>
      <w:szCs w:val="16"/>
    </w:rPr>
  </w:style>
  <w:style w:type="paragraph" w:styleId="CommentText">
    <w:name w:val="annotation text"/>
    <w:basedOn w:val="Normal"/>
    <w:link w:val="CommentTextChar"/>
    <w:uiPriority w:val="99"/>
    <w:semiHidden/>
    <w:unhideWhenUsed/>
    <w:rsid w:val="0042409F"/>
    <w:pPr>
      <w:spacing w:line="240" w:lineRule="auto"/>
    </w:pPr>
    <w:rPr>
      <w:sz w:val="20"/>
      <w:szCs w:val="20"/>
    </w:rPr>
  </w:style>
  <w:style w:type="character" w:customStyle="1" w:styleId="CommentTextChar">
    <w:name w:val="Comment Text Char"/>
    <w:basedOn w:val="DefaultParagraphFont"/>
    <w:link w:val="CommentText"/>
    <w:uiPriority w:val="99"/>
    <w:semiHidden/>
    <w:rsid w:val="0042409F"/>
    <w:rPr>
      <w:sz w:val="20"/>
      <w:szCs w:val="20"/>
    </w:rPr>
  </w:style>
  <w:style w:type="paragraph" w:styleId="CommentSubject">
    <w:name w:val="annotation subject"/>
    <w:basedOn w:val="CommentText"/>
    <w:next w:val="CommentText"/>
    <w:link w:val="CommentSubjectChar"/>
    <w:uiPriority w:val="99"/>
    <w:semiHidden/>
    <w:unhideWhenUsed/>
    <w:rsid w:val="0042409F"/>
    <w:rPr>
      <w:b/>
      <w:bCs/>
    </w:rPr>
  </w:style>
  <w:style w:type="character" w:customStyle="1" w:styleId="CommentSubjectChar">
    <w:name w:val="Comment Subject Char"/>
    <w:basedOn w:val="CommentTextChar"/>
    <w:link w:val="CommentSubject"/>
    <w:uiPriority w:val="99"/>
    <w:semiHidden/>
    <w:rsid w:val="0042409F"/>
    <w:rPr>
      <w:b/>
      <w:bCs/>
      <w:sz w:val="20"/>
      <w:szCs w:val="20"/>
    </w:rPr>
  </w:style>
  <w:style w:type="paragraph" w:styleId="BalloonText">
    <w:name w:val="Balloon Text"/>
    <w:basedOn w:val="Normal"/>
    <w:link w:val="BalloonTextChar"/>
    <w:uiPriority w:val="99"/>
    <w:semiHidden/>
    <w:unhideWhenUsed/>
    <w:rsid w:val="004240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09F"/>
    <w:rPr>
      <w:rFonts w:ascii="Tahoma" w:hAnsi="Tahoma" w:cs="Tahoma"/>
      <w:sz w:val="16"/>
      <w:szCs w:val="16"/>
    </w:rPr>
  </w:style>
  <w:style w:type="table" w:styleId="TableGrid">
    <w:name w:val="Table Grid"/>
    <w:basedOn w:val="TableNormal"/>
    <w:uiPriority w:val="59"/>
    <w:rsid w:val="003A7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34E9C"/>
    <w:rPr>
      <w:color w:val="0000FF" w:themeColor="hyperlink"/>
      <w:u w:val="single"/>
    </w:rPr>
  </w:style>
  <w:style w:type="paragraph" w:styleId="Header">
    <w:name w:val="header"/>
    <w:basedOn w:val="Normal"/>
    <w:link w:val="HeaderChar"/>
    <w:uiPriority w:val="99"/>
    <w:unhideWhenUsed/>
    <w:rsid w:val="000D25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506"/>
  </w:style>
  <w:style w:type="paragraph" w:styleId="Footer">
    <w:name w:val="footer"/>
    <w:basedOn w:val="Normal"/>
    <w:link w:val="FooterChar"/>
    <w:uiPriority w:val="99"/>
    <w:unhideWhenUsed/>
    <w:rsid w:val="000D25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2506"/>
  </w:style>
  <w:style w:type="paragraph" w:styleId="NoSpacing">
    <w:name w:val="No Spacing"/>
    <w:link w:val="NoSpacingChar"/>
    <w:uiPriority w:val="1"/>
    <w:qFormat/>
    <w:rsid w:val="00044780"/>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44780"/>
    <w:rPr>
      <w:rFonts w:eastAsiaTheme="minorEastAsia"/>
      <w:lang w:eastAsia="ja-JP"/>
    </w:rPr>
  </w:style>
  <w:style w:type="character" w:customStyle="1" w:styleId="Heading1Char">
    <w:name w:val="Heading 1 Char"/>
    <w:basedOn w:val="DefaultParagraphFont"/>
    <w:link w:val="Heading1"/>
    <w:uiPriority w:val="9"/>
    <w:rsid w:val="000937F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937FF"/>
    <w:pPr>
      <w:outlineLvl w:val="9"/>
    </w:pPr>
    <w:rPr>
      <w:lang w:eastAsia="ja-JP"/>
    </w:rPr>
  </w:style>
  <w:style w:type="paragraph" w:styleId="TOC2">
    <w:name w:val="toc 2"/>
    <w:basedOn w:val="Normal"/>
    <w:next w:val="Normal"/>
    <w:autoRedefine/>
    <w:uiPriority w:val="39"/>
    <w:unhideWhenUsed/>
    <w:qFormat/>
    <w:rsid w:val="000937FF"/>
    <w:pPr>
      <w:spacing w:after="100"/>
      <w:ind w:left="220"/>
    </w:pPr>
    <w:rPr>
      <w:rFonts w:eastAsiaTheme="minorEastAsia"/>
      <w:lang w:eastAsia="ja-JP"/>
    </w:rPr>
  </w:style>
  <w:style w:type="paragraph" w:styleId="TOC1">
    <w:name w:val="toc 1"/>
    <w:basedOn w:val="Normal"/>
    <w:next w:val="Normal"/>
    <w:autoRedefine/>
    <w:uiPriority w:val="39"/>
    <w:unhideWhenUsed/>
    <w:qFormat/>
    <w:rsid w:val="000937FF"/>
    <w:pPr>
      <w:spacing w:after="100"/>
    </w:pPr>
    <w:rPr>
      <w:rFonts w:eastAsiaTheme="minorEastAsia"/>
      <w:lang w:eastAsia="ja-JP"/>
    </w:rPr>
  </w:style>
  <w:style w:type="paragraph" w:styleId="TOC3">
    <w:name w:val="toc 3"/>
    <w:basedOn w:val="Normal"/>
    <w:next w:val="Normal"/>
    <w:autoRedefine/>
    <w:uiPriority w:val="39"/>
    <w:unhideWhenUsed/>
    <w:qFormat/>
    <w:rsid w:val="000937FF"/>
    <w:pPr>
      <w:spacing w:after="100"/>
      <w:ind w:left="440"/>
    </w:pPr>
    <w:rPr>
      <w:rFonts w:eastAsiaTheme="minorEastAsia"/>
      <w:lang w:eastAsia="ja-JP"/>
    </w:rPr>
  </w:style>
  <w:style w:type="paragraph" w:customStyle="1" w:styleId="Style1">
    <w:name w:val="Style1"/>
    <w:basedOn w:val="Normal"/>
    <w:link w:val="Style1Char"/>
    <w:qFormat/>
    <w:rsid w:val="003A01EF"/>
    <w:pPr>
      <w:jc w:val="center"/>
    </w:pPr>
    <w:rPr>
      <w:rFonts w:ascii="Times New Roman" w:eastAsia="Times New Roman" w:hAnsi="Times New Roman" w:cs="Times New Roman"/>
      <w:b/>
      <w:bCs/>
      <w:color w:val="000000"/>
      <w:sz w:val="24"/>
      <w:szCs w:val="24"/>
      <w:u w:val="single"/>
    </w:rPr>
  </w:style>
  <w:style w:type="paragraph" w:customStyle="1" w:styleId="Style2">
    <w:name w:val="Style 2"/>
    <w:basedOn w:val="Normal"/>
    <w:qFormat/>
    <w:rsid w:val="003A01EF"/>
    <w:pPr>
      <w:spacing w:after="0" w:line="240" w:lineRule="auto"/>
    </w:pPr>
    <w:rPr>
      <w:rFonts w:ascii="Times New Roman" w:eastAsia="Times New Roman" w:hAnsi="Times New Roman" w:cs="Times New Roman"/>
      <w:b/>
      <w:bCs/>
      <w:color w:val="000000"/>
      <w:sz w:val="24"/>
      <w:szCs w:val="24"/>
      <w:u w:val="single"/>
    </w:rPr>
  </w:style>
  <w:style w:type="character" w:customStyle="1" w:styleId="Style1Char">
    <w:name w:val="Style1 Char"/>
    <w:basedOn w:val="DefaultParagraphFont"/>
    <w:link w:val="Style1"/>
    <w:rsid w:val="003A01EF"/>
    <w:rPr>
      <w:rFonts w:ascii="Times New Roman" w:eastAsia="Times New Roman" w:hAnsi="Times New Roman" w:cs="Times New Roman"/>
      <w:b/>
      <w:bCs/>
      <w:color w:val="000000"/>
      <w:sz w:val="24"/>
      <w:szCs w:val="24"/>
      <w:u w:val="single"/>
    </w:rPr>
  </w:style>
  <w:style w:type="paragraph" w:customStyle="1" w:styleId="Style3">
    <w:name w:val="Style 3"/>
    <w:basedOn w:val="Normal"/>
    <w:qFormat/>
    <w:rsid w:val="003A01EF"/>
    <w:pPr>
      <w:spacing w:after="0" w:line="240" w:lineRule="auto"/>
    </w:pPr>
    <w:rPr>
      <w:rFonts w:ascii="Times New Roman" w:eastAsia="Times New Roman" w:hAnsi="Times New Roman" w:cs="Times New Roman"/>
      <w:b/>
      <w:bCs/>
      <w:color w:val="000000"/>
      <w:sz w:val="24"/>
      <w:szCs w:val="24"/>
      <w:u w:val="single"/>
    </w:rPr>
  </w:style>
  <w:style w:type="character" w:customStyle="1" w:styleId="Heading2Char">
    <w:name w:val="Heading 2 Char"/>
    <w:basedOn w:val="DefaultParagraphFont"/>
    <w:link w:val="Heading2"/>
    <w:uiPriority w:val="9"/>
    <w:semiHidden/>
    <w:rsid w:val="00154CB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54CB0"/>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784272">
      <w:bodyDiv w:val="1"/>
      <w:marLeft w:val="0"/>
      <w:marRight w:val="0"/>
      <w:marTop w:val="0"/>
      <w:marBottom w:val="0"/>
      <w:divBdr>
        <w:top w:val="none" w:sz="0" w:space="0" w:color="auto"/>
        <w:left w:val="none" w:sz="0" w:space="0" w:color="auto"/>
        <w:bottom w:val="none" w:sz="0" w:space="0" w:color="auto"/>
        <w:right w:val="none" w:sz="0" w:space="0" w:color="auto"/>
      </w:divBdr>
      <w:divsChild>
        <w:div w:id="1349329583">
          <w:marLeft w:val="0"/>
          <w:marRight w:val="0"/>
          <w:marTop w:val="0"/>
          <w:marBottom w:val="0"/>
          <w:divBdr>
            <w:top w:val="none" w:sz="0" w:space="0" w:color="auto"/>
            <w:left w:val="none" w:sz="0" w:space="0" w:color="auto"/>
            <w:bottom w:val="none" w:sz="0" w:space="0" w:color="auto"/>
            <w:right w:val="none" w:sz="0" w:space="0" w:color="auto"/>
          </w:divBdr>
        </w:div>
        <w:div w:id="1495025295">
          <w:marLeft w:val="0"/>
          <w:marRight w:val="0"/>
          <w:marTop w:val="0"/>
          <w:marBottom w:val="0"/>
          <w:divBdr>
            <w:top w:val="none" w:sz="0" w:space="0" w:color="auto"/>
            <w:left w:val="none" w:sz="0" w:space="0" w:color="auto"/>
            <w:bottom w:val="none" w:sz="0" w:space="0" w:color="auto"/>
            <w:right w:val="none" w:sz="0" w:space="0" w:color="auto"/>
          </w:divBdr>
        </w:div>
        <w:div w:id="360277439">
          <w:marLeft w:val="0"/>
          <w:marRight w:val="0"/>
          <w:marTop w:val="0"/>
          <w:marBottom w:val="0"/>
          <w:divBdr>
            <w:top w:val="none" w:sz="0" w:space="0" w:color="auto"/>
            <w:left w:val="none" w:sz="0" w:space="0" w:color="auto"/>
            <w:bottom w:val="none" w:sz="0" w:space="0" w:color="auto"/>
            <w:right w:val="none" w:sz="0" w:space="0" w:color="auto"/>
          </w:divBdr>
        </w:div>
        <w:div w:id="1966502370">
          <w:marLeft w:val="0"/>
          <w:marRight w:val="0"/>
          <w:marTop w:val="0"/>
          <w:marBottom w:val="0"/>
          <w:divBdr>
            <w:top w:val="none" w:sz="0" w:space="0" w:color="auto"/>
            <w:left w:val="none" w:sz="0" w:space="0" w:color="auto"/>
            <w:bottom w:val="none" w:sz="0" w:space="0" w:color="auto"/>
            <w:right w:val="none" w:sz="0" w:space="0" w:color="auto"/>
          </w:divBdr>
        </w:div>
        <w:div w:id="839390511">
          <w:marLeft w:val="0"/>
          <w:marRight w:val="0"/>
          <w:marTop w:val="0"/>
          <w:marBottom w:val="0"/>
          <w:divBdr>
            <w:top w:val="none" w:sz="0" w:space="0" w:color="auto"/>
            <w:left w:val="none" w:sz="0" w:space="0" w:color="auto"/>
            <w:bottom w:val="none" w:sz="0" w:space="0" w:color="auto"/>
            <w:right w:val="none" w:sz="0" w:space="0" w:color="auto"/>
          </w:divBdr>
        </w:div>
        <w:div w:id="1920022022">
          <w:marLeft w:val="0"/>
          <w:marRight w:val="0"/>
          <w:marTop w:val="0"/>
          <w:marBottom w:val="0"/>
          <w:divBdr>
            <w:top w:val="none" w:sz="0" w:space="0" w:color="auto"/>
            <w:left w:val="none" w:sz="0" w:space="0" w:color="auto"/>
            <w:bottom w:val="none" w:sz="0" w:space="0" w:color="auto"/>
            <w:right w:val="none" w:sz="0" w:space="0" w:color="auto"/>
          </w:divBdr>
        </w:div>
        <w:div w:id="351832">
          <w:marLeft w:val="0"/>
          <w:marRight w:val="0"/>
          <w:marTop w:val="0"/>
          <w:marBottom w:val="0"/>
          <w:divBdr>
            <w:top w:val="none" w:sz="0" w:space="0" w:color="auto"/>
            <w:left w:val="none" w:sz="0" w:space="0" w:color="auto"/>
            <w:bottom w:val="none" w:sz="0" w:space="0" w:color="auto"/>
            <w:right w:val="none" w:sz="0" w:space="0" w:color="auto"/>
          </w:divBdr>
        </w:div>
        <w:div w:id="535238272">
          <w:marLeft w:val="0"/>
          <w:marRight w:val="0"/>
          <w:marTop w:val="0"/>
          <w:marBottom w:val="0"/>
          <w:divBdr>
            <w:top w:val="none" w:sz="0" w:space="0" w:color="auto"/>
            <w:left w:val="none" w:sz="0" w:space="0" w:color="auto"/>
            <w:bottom w:val="none" w:sz="0" w:space="0" w:color="auto"/>
            <w:right w:val="none" w:sz="0" w:space="0" w:color="auto"/>
          </w:divBdr>
        </w:div>
        <w:div w:id="247815835">
          <w:marLeft w:val="0"/>
          <w:marRight w:val="0"/>
          <w:marTop w:val="0"/>
          <w:marBottom w:val="0"/>
          <w:divBdr>
            <w:top w:val="none" w:sz="0" w:space="0" w:color="auto"/>
            <w:left w:val="none" w:sz="0" w:space="0" w:color="auto"/>
            <w:bottom w:val="none" w:sz="0" w:space="0" w:color="auto"/>
            <w:right w:val="none" w:sz="0" w:space="0" w:color="auto"/>
          </w:divBdr>
        </w:div>
        <w:div w:id="2062509472">
          <w:marLeft w:val="0"/>
          <w:marRight w:val="0"/>
          <w:marTop w:val="0"/>
          <w:marBottom w:val="0"/>
          <w:divBdr>
            <w:top w:val="none" w:sz="0" w:space="0" w:color="auto"/>
            <w:left w:val="none" w:sz="0" w:space="0" w:color="auto"/>
            <w:bottom w:val="none" w:sz="0" w:space="0" w:color="auto"/>
            <w:right w:val="none" w:sz="0" w:space="0" w:color="auto"/>
          </w:divBdr>
        </w:div>
        <w:div w:id="731126542">
          <w:marLeft w:val="0"/>
          <w:marRight w:val="0"/>
          <w:marTop w:val="0"/>
          <w:marBottom w:val="0"/>
          <w:divBdr>
            <w:top w:val="none" w:sz="0" w:space="0" w:color="auto"/>
            <w:left w:val="none" w:sz="0" w:space="0" w:color="auto"/>
            <w:bottom w:val="none" w:sz="0" w:space="0" w:color="auto"/>
            <w:right w:val="none" w:sz="0" w:space="0" w:color="auto"/>
          </w:divBdr>
        </w:div>
        <w:div w:id="595403354">
          <w:marLeft w:val="0"/>
          <w:marRight w:val="0"/>
          <w:marTop w:val="0"/>
          <w:marBottom w:val="0"/>
          <w:divBdr>
            <w:top w:val="none" w:sz="0" w:space="0" w:color="auto"/>
            <w:left w:val="none" w:sz="0" w:space="0" w:color="auto"/>
            <w:bottom w:val="none" w:sz="0" w:space="0" w:color="auto"/>
            <w:right w:val="none" w:sz="0" w:space="0" w:color="auto"/>
          </w:divBdr>
        </w:div>
        <w:div w:id="212927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nsdl.niscair.res.in/123456789/457" TargetMode="External"/><Relationship Id="rId18" Type="http://schemas.openxmlformats.org/officeDocument/2006/relationships/hyperlink" Target="http://vetmed.tamu.edu/afcat"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jstor.org/stable/25082520" TargetMode="External"/><Relationship Id="rId17" Type="http://schemas.openxmlformats.org/officeDocument/2006/relationships/hyperlink" Target="http://www.medicalnewstoday.com/releases/61646.php" TargetMode="External"/><Relationship Id="rId2" Type="http://schemas.openxmlformats.org/officeDocument/2006/relationships/customXml" Target="../customXml/item2.xml"/><Relationship Id="rId16" Type="http://schemas.openxmlformats.org/officeDocument/2006/relationships/hyperlink" Target="https://amca.memberclicks.net/index.php?option=com_content&amp;view=article&amp;id=35&amp;Itemid=11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microsoft.com/office/2007/relationships/stylesWithEffects" Target="stylesWithEffects.xml"/><Relationship Id="rId15" Type="http://schemas.openxmlformats.org/officeDocument/2006/relationships/hyperlink" Target="http://idl.entomology.cornell.edu/files/2013/11/Cigarette-and-Drugstore-Beetles-2014-ocf7nv.pdf" TargetMode="External"/><Relationship Id="rId10" Type="http://schemas.openxmlformats.org/officeDocument/2006/relationships/image" Target="media/image1.gif"/><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dx.doi.org/10.2980/20-1-3559"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655D7ED-335D-4B59-BC7B-D0BEBB2DF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78</Pages>
  <Words>22552</Words>
  <Characters>128551</Characters>
  <Application>Microsoft Office Word</Application>
  <DocSecurity>0</DocSecurity>
  <Lines>1071</Lines>
  <Paragraphs>301</Paragraphs>
  <ScaleCrop>false</ScaleCrop>
  <HeadingPairs>
    <vt:vector size="2" baseType="variant">
      <vt:variant>
        <vt:lpstr>Title</vt:lpstr>
      </vt:variant>
      <vt:variant>
        <vt:i4>1</vt:i4>
      </vt:variant>
    </vt:vector>
  </HeadingPairs>
  <TitlesOfParts>
    <vt:vector size="1" baseType="lpstr">
      <vt:lpstr>Integrated Pest Management</vt:lpstr>
    </vt:vector>
  </TitlesOfParts>
  <Company>SSC Services for Education</Company>
  <LinksUpToDate>false</LinksUpToDate>
  <CharactersWithSpaces>150802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Integrated Pest Management</dc:title>
  <dc:creator>Facilities Services</dc:creator>
  <cp:lastModifiedBy>JanetHurley</cp:lastModifiedBy>
  <cp:revision>11</cp:revision>
  <cp:lastPrinted>2016-05-18T18:59:00Z</cp:lastPrinted>
  <dcterms:created xsi:type="dcterms:W3CDTF">2016-05-20T13:36:00Z</dcterms:created>
  <dcterms:modified xsi:type="dcterms:W3CDTF">2016-06-09T18:53:00Z</dcterms:modified>
</cp:coreProperties>
</file>