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E79" w:rsidRPr="00D67BEF" w:rsidRDefault="00D67BEF" w:rsidP="00D67BEF">
      <w:pPr>
        <w:numPr>
          <w:ins w:id="0" w:author="Chris Keeley" w:date="2010-06-25T12:41:00Z"/>
        </w:numPr>
        <w:spacing w:after="200" w:line="276" w:lineRule="auto"/>
        <w:jc w:val="center"/>
        <w:rPr>
          <w:ins w:id="1" w:author="Chris Keeley" w:date="2010-06-25T12:41:00Z"/>
          <w:rFonts w:asciiTheme="majorHAnsi" w:hAnsiTheme="majorHAnsi"/>
          <w:b/>
          <w:sz w:val="28"/>
          <w:szCs w:val="28"/>
        </w:rPr>
      </w:pPr>
      <w:ins w:id="2" w:author="Chris Keeley" w:date="2010-06-25T12:44:00Z">
        <w:r w:rsidRPr="00D67BEF">
          <w:rPr>
            <w:rFonts w:asciiTheme="majorHAnsi" w:hAnsiTheme="majorHAnsi"/>
            <w:b/>
            <w:sz w:val="28"/>
            <w:szCs w:val="28"/>
          </w:rPr>
          <w:t>ECOLine</w:t>
        </w:r>
      </w:ins>
    </w:p>
    <w:p w:rsidR="001E2E79" w:rsidRPr="00D67BEF" w:rsidRDefault="00D67BEF" w:rsidP="00D67BEF">
      <w:pPr>
        <w:numPr>
          <w:ins w:id="3" w:author="Chris Keeley" w:date="2010-06-25T12:41:00Z"/>
        </w:numPr>
        <w:spacing w:after="200" w:line="276" w:lineRule="auto"/>
        <w:jc w:val="center"/>
        <w:rPr>
          <w:ins w:id="4" w:author="Chris Keeley" w:date="2010-06-25T12:41:00Z"/>
          <w:rFonts w:asciiTheme="majorHAnsi" w:hAnsiTheme="majorHAnsi"/>
          <w:b/>
        </w:rPr>
      </w:pPr>
      <w:ins w:id="5" w:author="Chris Keeley" w:date="2010-06-25T12:45:00Z">
        <w:r w:rsidRPr="00D67BEF">
          <w:rPr>
            <w:rFonts w:asciiTheme="majorHAnsi" w:hAnsiTheme="majorHAnsi"/>
            <w:b/>
          </w:rPr>
          <w:t>Forging an Innovative &amp; Aggressive Path to a Clean Energy Fuure</w:t>
        </w:r>
      </w:ins>
    </w:p>
    <w:p w:rsidR="001E2E79" w:rsidRPr="00D67BEF" w:rsidRDefault="001E2E79" w:rsidP="00D67BEF">
      <w:pPr>
        <w:numPr>
          <w:ins w:id="6" w:author="Chris Keeley" w:date="2010-06-25T12:41:00Z"/>
        </w:numPr>
        <w:spacing w:after="200" w:line="276" w:lineRule="auto"/>
        <w:jc w:val="center"/>
        <w:rPr>
          <w:ins w:id="7" w:author="Chris Keeley" w:date="2010-06-25T12:41:00Z"/>
          <w:rFonts w:asciiTheme="majorHAnsi" w:hAnsiTheme="majorHAnsi"/>
          <w:bCs/>
          <w:sz w:val="18"/>
          <w:szCs w:val="18"/>
        </w:rPr>
      </w:pPr>
      <w:ins w:id="8" w:author="Chris Keeley" w:date="2010-06-25T12:41:00Z">
        <w:r w:rsidRPr="00D67BEF">
          <w:rPr>
            <w:rFonts w:asciiTheme="majorHAnsi" w:hAnsiTheme="majorHAnsi"/>
            <w:bCs/>
            <w:sz w:val="18"/>
            <w:szCs w:val="18"/>
          </w:rPr>
          <w:t xml:space="preserve">Matt O’Keefe – </w:t>
        </w:r>
      </w:ins>
      <w:ins w:id="9" w:author="Chris Keeley" w:date="2010-06-25T12:43:00Z">
        <w:r w:rsidR="00D67BEF" w:rsidRPr="00D67BEF">
          <w:rPr>
            <w:rFonts w:asciiTheme="majorHAnsi" w:hAnsiTheme="majorHAnsi"/>
            <w:bCs/>
            <w:sz w:val="18"/>
            <w:szCs w:val="18"/>
          </w:rPr>
          <w:t xml:space="preserve">Campus Energy Manager, Energy &amp; </w:t>
        </w:r>
      </w:ins>
      <w:ins w:id="10" w:author="Chris Keeley" w:date="2010-06-25T12:44:00Z">
        <w:r w:rsidR="00D67BEF" w:rsidRPr="00D67BEF">
          <w:rPr>
            <w:rFonts w:asciiTheme="majorHAnsi" w:hAnsiTheme="majorHAnsi"/>
            <w:bCs/>
            <w:sz w:val="18"/>
            <w:szCs w:val="18"/>
          </w:rPr>
          <w:t xml:space="preserve">Campus </w:t>
        </w:r>
      </w:ins>
      <w:ins w:id="11" w:author="Chris Keeley" w:date="2010-06-25T12:43:00Z">
        <w:r w:rsidR="00D67BEF" w:rsidRPr="00D67BEF">
          <w:rPr>
            <w:rFonts w:asciiTheme="majorHAnsi" w:hAnsiTheme="majorHAnsi"/>
            <w:bCs/>
            <w:sz w:val="18"/>
            <w:szCs w:val="18"/>
          </w:rPr>
          <w:t>Development</w:t>
        </w:r>
      </w:ins>
    </w:p>
    <w:p w:rsidR="00CA3F94" w:rsidRPr="00D67BEF" w:rsidRDefault="00097ED1" w:rsidP="00CA3F94">
      <w:pPr>
        <w:rPr>
          <w:rFonts w:asciiTheme="majorHAnsi" w:hAnsiTheme="majorHAnsi"/>
          <w:sz w:val="22"/>
        </w:rPr>
      </w:pPr>
      <w:r w:rsidRPr="00D67BEF">
        <w:rPr>
          <w:rFonts w:asciiTheme="majorHAnsi" w:eastAsia="Cambria" w:hAnsiTheme="majorHAnsi" w:cs="Times New Roman"/>
          <w:sz w:val="22"/>
          <w:szCs w:val="30"/>
        </w:rPr>
        <w:t>In partnership with Waste Management of New Hampshire, Inc., UNH finalized ECOLine, a landfill gas project that brings enriched and purified gas from Waste Management’s landfill in Rochester, NH, to the Durham campus, in spring 2009.</w:t>
      </w:r>
      <w:r w:rsidR="00CA3F94" w:rsidRPr="00D67BEF">
        <w:rPr>
          <w:rFonts w:asciiTheme="majorHAnsi" w:hAnsiTheme="majorHAnsi"/>
          <w:sz w:val="22"/>
        </w:rPr>
        <w:t xml:space="preserve"> </w:t>
      </w:r>
      <w:r w:rsidRPr="00D67BEF">
        <w:rPr>
          <w:rFonts w:asciiTheme="majorHAnsi" w:hAnsiTheme="majorHAnsi"/>
          <w:sz w:val="22"/>
        </w:rPr>
        <w:t>ECOLine makes UNH</w:t>
      </w:r>
      <w:r w:rsidR="002C37BD" w:rsidRPr="00D67BEF">
        <w:rPr>
          <w:rFonts w:asciiTheme="majorHAnsi" w:hAnsiTheme="majorHAnsi"/>
          <w:sz w:val="22"/>
        </w:rPr>
        <w:t xml:space="preserve"> the first university in the United States</w:t>
      </w:r>
      <w:r w:rsidR="00CA3F94" w:rsidRPr="00D67BEF">
        <w:rPr>
          <w:rFonts w:asciiTheme="majorHAnsi" w:hAnsiTheme="majorHAnsi"/>
          <w:sz w:val="22"/>
        </w:rPr>
        <w:t xml:space="preserve"> to </w:t>
      </w:r>
      <w:r w:rsidR="00B85D7F" w:rsidRPr="00D67BEF">
        <w:rPr>
          <w:rFonts w:asciiTheme="majorHAnsi" w:hAnsiTheme="majorHAnsi"/>
          <w:sz w:val="22"/>
        </w:rPr>
        <w:t xml:space="preserve">begin to </w:t>
      </w:r>
      <w:r w:rsidR="00CA3F94" w:rsidRPr="00D67BEF">
        <w:rPr>
          <w:rFonts w:asciiTheme="majorHAnsi" w:hAnsiTheme="majorHAnsi"/>
          <w:sz w:val="22"/>
        </w:rPr>
        <w:t>use landfill ga</w:t>
      </w:r>
      <w:r w:rsidR="008001EA" w:rsidRPr="00D67BEF">
        <w:rPr>
          <w:rFonts w:asciiTheme="majorHAnsi" w:hAnsiTheme="majorHAnsi"/>
          <w:sz w:val="22"/>
        </w:rPr>
        <w:t>s as its primary energy source</w:t>
      </w:r>
      <w:r w:rsidR="002C37BD" w:rsidRPr="00D67BEF">
        <w:rPr>
          <w:rFonts w:asciiTheme="majorHAnsi" w:hAnsiTheme="majorHAnsi"/>
          <w:sz w:val="22"/>
        </w:rPr>
        <w:t>.</w:t>
      </w:r>
      <w:r w:rsidR="008001EA" w:rsidRPr="00D67BEF">
        <w:rPr>
          <w:rFonts w:asciiTheme="majorHAnsi" w:hAnsiTheme="majorHAnsi"/>
          <w:sz w:val="22"/>
        </w:rPr>
        <w:t xml:space="preserve"> </w:t>
      </w:r>
      <w:r w:rsidR="00CA3F94" w:rsidRPr="00D67BEF">
        <w:rPr>
          <w:rFonts w:asciiTheme="majorHAnsi" w:hAnsiTheme="majorHAnsi"/>
          <w:sz w:val="22"/>
        </w:rPr>
        <w:t>Coming from Waste Management’s Turnkey Recycling and Environmental Enterprise (TREE) facility in Roch</w:t>
      </w:r>
      <w:r w:rsidR="00B85D7F" w:rsidRPr="00D67BEF">
        <w:rPr>
          <w:rFonts w:asciiTheme="majorHAnsi" w:hAnsiTheme="majorHAnsi"/>
          <w:sz w:val="22"/>
        </w:rPr>
        <w:t>ester, NH, the landfill gas</w:t>
      </w:r>
      <w:r w:rsidR="00CA3F94" w:rsidRPr="00D67BEF">
        <w:rPr>
          <w:rFonts w:asciiTheme="majorHAnsi" w:hAnsiTheme="majorHAnsi"/>
          <w:sz w:val="22"/>
        </w:rPr>
        <w:t xml:space="preserve"> replace</w:t>
      </w:r>
      <w:r w:rsidR="00B85D7F" w:rsidRPr="00D67BEF">
        <w:rPr>
          <w:rFonts w:asciiTheme="majorHAnsi" w:hAnsiTheme="majorHAnsi"/>
          <w:sz w:val="22"/>
        </w:rPr>
        <w:t>s</w:t>
      </w:r>
      <w:r w:rsidR="00CA3F94" w:rsidRPr="00D67BEF">
        <w:rPr>
          <w:rFonts w:asciiTheme="majorHAnsi" w:hAnsiTheme="majorHAnsi"/>
          <w:sz w:val="22"/>
        </w:rPr>
        <w:t xml:space="preserve"> commercial natural gas as the primary fuel in UNH’s cogeneration plant. Construction began in 2007 on the landfill gas processi</w:t>
      </w:r>
      <w:r w:rsidR="00B85D7F" w:rsidRPr="00D67BEF">
        <w:rPr>
          <w:rFonts w:asciiTheme="majorHAnsi" w:hAnsiTheme="majorHAnsi"/>
          <w:sz w:val="22"/>
        </w:rPr>
        <w:t>ng plant in Rochester that purifies</w:t>
      </w:r>
      <w:r w:rsidR="00CA3F94" w:rsidRPr="00D67BEF">
        <w:rPr>
          <w:rFonts w:asciiTheme="majorHAnsi" w:hAnsiTheme="majorHAnsi"/>
          <w:sz w:val="22"/>
        </w:rPr>
        <w:t xml:space="preserve"> the gas</w:t>
      </w:r>
      <w:r w:rsidR="00B85D7F" w:rsidRPr="00D67BEF">
        <w:rPr>
          <w:rFonts w:asciiTheme="majorHAnsi" w:hAnsiTheme="majorHAnsi"/>
          <w:sz w:val="22"/>
        </w:rPr>
        <w:t>, as well as</w:t>
      </w:r>
      <w:r w:rsidR="00CA3F94" w:rsidRPr="00D67BEF">
        <w:rPr>
          <w:rFonts w:asciiTheme="majorHAnsi" w:hAnsiTheme="majorHAnsi"/>
          <w:sz w:val="22"/>
        </w:rPr>
        <w:t xml:space="preserve"> </w:t>
      </w:r>
      <w:r w:rsidR="00B85D7F" w:rsidRPr="00D67BEF">
        <w:rPr>
          <w:rFonts w:asciiTheme="majorHAnsi" w:hAnsiTheme="majorHAnsi"/>
          <w:sz w:val="22"/>
        </w:rPr>
        <w:t>on the 12.7-</w:t>
      </w:r>
      <w:r w:rsidR="00CA3F94" w:rsidRPr="00D67BEF">
        <w:rPr>
          <w:rFonts w:asciiTheme="majorHAnsi" w:hAnsiTheme="majorHAnsi"/>
          <w:sz w:val="22"/>
        </w:rPr>
        <w:t>mile</w:t>
      </w:r>
      <w:r w:rsidR="00B85D7F" w:rsidRPr="00D67BEF">
        <w:rPr>
          <w:rFonts w:asciiTheme="majorHAnsi" w:hAnsiTheme="majorHAnsi"/>
          <w:sz w:val="22"/>
        </w:rPr>
        <w:t xml:space="preserve"> underground pipeline that </w:t>
      </w:r>
      <w:r w:rsidR="00CA3F94" w:rsidRPr="00D67BEF">
        <w:rPr>
          <w:rFonts w:asciiTheme="majorHAnsi" w:hAnsiTheme="majorHAnsi"/>
          <w:sz w:val="22"/>
        </w:rPr>
        <w:t>transport</w:t>
      </w:r>
      <w:r w:rsidR="00B85D7F" w:rsidRPr="00D67BEF">
        <w:rPr>
          <w:rFonts w:asciiTheme="majorHAnsi" w:hAnsiTheme="majorHAnsi"/>
          <w:sz w:val="22"/>
        </w:rPr>
        <w:t>s</w:t>
      </w:r>
      <w:r w:rsidR="00CA3F94" w:rsidRPr="00D67BEF">
        <w:rPr>
          <w:rFonts w:asciiTheme="majorHAnsi" w:hAnsiTheme="majorHAnsi"/>
          <w:sz w:val="22"/>
        </w:rPr>
        <w:t xml:space="preserve"> the gas from the plant to the UNH Durham campus. </w:t>
      </w:r>
    </w:p>
    <w:p w:rsidR="00CA3F94" w:rsidRPr="00D67BEF" w:rsidRDefault="00CA3F94" w:rsidP="00CA3F94">
      <w:pPr>
        <w:rPr>
          <w:rFonts w:asciiTheme="majorHAnsi" w:hAnsiTheme="majorHAnsi"/>
          <w:sz w:val="22"/>
        </w:rPr>
      </w:pPr>
    </w:p>
    <w:p w:rsidR="00CA3F94" w:rsidRPr="00D67BEF" w:rsidRDefault="00CA3F94" w:rsidP="00CA3F94">
      <w:pPr>
        <w:rPr>
          <w:rFonts w:asciiTheme="majorHAnsi" w:hAnsiTheme="majorHAnsi"/>
          <w:sz w:val="22"/>
        </w:rPr>
      </w:pPr>
      <w:r w:rsidRPr="00D67BEF">
        <w:rPr>
          <w:rFonts w:asciiTheme="majorHAnsi" w:hAnsiTheme="majorHAnsi"/>
          <w:b/>
          <w:sz w:val="22"/>
        </w:rPr>
        <w:t xml:space="preserve">Cost </w:t>
      </w:r>
      <w:r w:rsidR="00097ED1" w:rsidRPr="00D67BEF">
        <w:rPr>
          <w:rFonts w:asciiTheme="majorHAnsi" w:hAnsiTheme="majorHAnsi"/>
          <w:b/>
          <w:sz w:val="22"/>
        </w:rPr>
        <w:t>S</w:t>
      </w:r>
      <w:r w:rsidRPr="00D67BEF">
        <w:rPr>
          <w:rFonts w:asciiTheme="majorHAnsi" w:hAnsiTheme="majorHAnsi"/>
          <w:b/>
          <w:sz w:val="22"/>
        </w:rPr>
        <w:t>avings</w:t>
      </w:r>
      <w:r w:rsidR="00097ED1" w:rsidRPr="00D67BEF">
        <w:rPr>
          <w:rFonts w:asciiTheme="majorHAnsi" w:hAnsiTheme="majorHAnsi"/>
          <w:b/>
          <w:sz w:val="22"/>
        </w:rPr>
        <w:t>.</w:t>
      </w:r>
      <w:r w:rsidRPr="00D67BEF">
        <w:rPr>
          <w:rFonts w:asciiTheme="majorHAnsi" w:hAnsiTheme="majorHAnsi"/>
          <w:sz w:val="22"/>
        </w:rPr>
        <w:t xml:space="preserve"> UNH's landfill gas project cost an estimated $45 </w:t>
      </w:r>
      <w:r w:rsidR="002C37BD" w:rsidRPr="00D67BEF">
        <w:rPr>
          <w:rFonts w:asciiTheme="majorHAnsi" w:hAnsiTheme="majorHAnsi"/>
          <w:sz w:val="22"/>
        </w:rPr>
        <w:t xml:space="preserve">million – all </w:t>
      </w:r>
      <w:r w:rsidR="001F0732" w:rsidRPr="00D67BEF">
        <w:rPr>
          <w:rFonts w:asciiTheme="majorHAnsi" w:hAnsiTheme="majorHAnsi"/>
          <w:sz w:val="22"/>
        </w:rPr>
        <w:t>internally funded</w:t>
      </w:r>
      <w:r w:rsidR="002C37BD" w:rsidRPr="00D67BEF">
        <w:rPr>
          <w:rFonts w:asciiTheme="majorHAnsi" w:hAnsiTheme="majorHAnsi"/>
          <w:sz w:val="22"/>
        </w:rPr>
        <w:t xml:space="preserve"> –</w:t>
      </w:r>
      <w:r w:rsidRPr="00D67BEF">
        <w:rPr>
          <w:rFonts w:asciiTheme="majorHAnsi" w:hAnsiTheme="majorHAnsi"/>
          <w:sz w:val="22"/>
        </w:rPr>
        <w:t xml:space="preserve"> with an anticipated payback within 10 years of the project. Both the cogeneration </w:t>
      </w:r>
      <w:r w:rsidR="00097ED1" w:rsidRPr="00D67BEF">
        <w:rPr>
          <w:rFonts w:asciiTheme="majorHAnsi" w:hAnsiTheme="majorHAnsi"/>
          <w:sz w:val="22"/>
        </w:rPr>
        <w:t xml:space="preserve">(COGEN) </w:t>
      </w:r>
      <w:r w:rsidRPr="00D67BEF">
        <w:rPr>
          <w:rFonts w:asciiTheme="majorHAnsi" w:hAnsiTheme="majorHAnsi"/>
          <w:sz w:val="22"/>
        </w:rPr>
        <w:t xml:space="preserve">plant and the landfill gas projects were financed by the </w:t>
      </w:r>
      <w:r w:rsidR="004B5351" w:rsidRPr="00D67BEF">
        <w:rPr>
          <w:rFonts w:asciiTheme="majorHAnsi" w:hAnsiTheme="majorHAnsi"/>
          <w:sz w:val="22"/>
        </w:rPr>
        <w:t>campus through</w:t>
      </w:r>
      <w:r w:rsidRPr="00D67BEF">
        <w:rPr>
          <w:rFonts w:asciiTheme="majorHAnsi" w:hAnsiTheme="majorHAnsi"/>
          <w:sz w:val="22"/>
        </w:rPr>
        <w:t xml:space="preserve"> borrowing. No student fees or state funding </w:t>
      </w:r>
      <w:r w:rsidR="00B85D7F" w:rsidRPr="00D67BEF">
        <w:rPr>
          <w:rFonts w:asciiTheme="majorHAnsi" w:hAnsiTheme="majorHAnsi"/>
          <w:sz w:val="22"/>
        </w:rPr>
        <w:t>was</w:t>
      </w:r>
      <w:r w:rsidRPr="00D67BEF">
        <w:rPr>
          <w:rFonts w:asciiTheme="majorHAnsi" w:hAnsiTheme="majorHAnsi"/>
          <w:sz w:val="22"/>
        </w:rPr>
        <w:t xml:space="preserve"> used. The analysis done as part of the due diligence process showed that the total cost of energy delivered to the campus was lower if the project was accomplished (assuming all costs for the new systems including repayment of the financing) than the "do nothing" alternative. </w:t>
      </w:r>
    </w:p>
    <w:p w:rsidR="00CA3F94" w:rsidRPr="00D67BEF" w:rsidRDefault="00CA3F94" w:rsidP="00CA3F94">
      <w:pPr>
        <w:rPr>
          <w:rFonts w:asciiTheme="majorHAnsi" w:hAnsiTheme="majorHAnsi"/>
          <w:sz w:val="22"/>
        </w:rPr>
      </w:pPr>
    </w:p>
    <w:p w:rsidR="00CA3F94" w:rsidRPr="00D67BEF" w:rsidRDefault="00097ED1" w:rsidP="00CA3F94">
      <w:pPr>
        <w:rPr>
          <w:rFonts w:asciiTheme="majorHAnsi" w:hAnsiTheme="majorHAnsi"/>
          <w:sz w:val="22"/>
        </w:rPr>
      </w:pPr>
      <w:r w:rsidRPr="00D67BEF">
        <w:rPr>
          <w:rFonts w:asciiTheme="majorHAnsi" w:hAnsiTheme="majorHAnsi"/>
          <w:b/>
          <w:sz w:val="22"/>
        </w:rPr>
        <w:t>Emissions Reductions.</w:t>
      </w:r>
      <w:r w:rsidR="00CA3F94" w:rsidRPr="00D67BEF">
        <w:rPr>
          <w:rFonts w:asciiTheme="majorHAnsi" w:hAnsiTheme="majorHAnsi"/>
          <w:sz w:val="22"/>
        </w:rPr>
        <w:t xml:space="preserve"> When combined with the COGEN plant, this innov</w:t>
      </w:r>
      <w:r w:rsidR="00B85D7F" w:rsidRPr="00D67BEF">
        <w:rPr>
          <w:rFonts w:asciiTheme="majorHAnsi" w:hAnsiTheme="majorHAnsi"/>
          <w:sz w:val="22"/>
        </w:rPr>
        <w:t xml:space="preserve">ative landfill gas project </w:t>
      </w:r>
      <w:r w:rsidR="00CA3F94" w:rsidRPr="00D67BEF">
        <w:rPr>
          <w:rFonts w:asciiTheme="majorHAnsi" w:hAnsiTheme="majorHAnsi"/>
          <w:sz w:val="22"/>
        </w:rPr>
        <w:t>lower</w:t>
      </w:r>
      <w:r w:rsidR="00B85D7F" w:rsidRPr="00D67BEF">
        <w:rPr>
          <w:rFonts w:asciiTheme="majorHAnsi" w:hAnsiTheme="majorHAnsi"/>
          <w:sz w:val="22"/>
        </w:rPr>
        <w:t>s</w:t>
      </w:r>
      <w:r w:rsidR="00CA3F94" w:rsidRPr="00D67BEF">
        <w:rPr>
          <w:rFonts w:asciiTheme="majorHAnsi" w:hAnsiTheme="majorHAnsi"/>
          <w:sz w:val="22"/>
        </w:rPr>
        <w:t xml:space="preserve"> energy costs, provide</w:t>
      </w:r>
      <w:r w:rsidR="00B85D7F" w:rsidRPr="00D67BEF">
        <w:rPr>
          <w:rFonts w:asciiTheme="majorHAnsi" w:hAnsiTheme="majorHAnsi"/>
          <w:sz w:val="22"/>
        </w:rPr>
        <w:t>s</w:t>
      </w:r>
      <w:r w:rsidR="00CA3F94" w:rsidRPr="00D67BEF">
        <w:rPr>
          <w:rFonts w:asciiTheme="majorHAnsi" w:hAnsiTheme="majorHAnsi"/>
          <w:sz w:val="22"/>
        </w:rPr>
        <w:t xml:space="preserve"> energy security, and reduce</w:t>
      </w:r>
      <w:r w:rsidR="00B85D7F" w:rsidRPr="00D67BEF">
        <w:rPr>
          <w:rFonts w:asciiTheme="majorHAnsi" w:hAnsiTheme="majorHAnsi"/>
          <w:sz w:val="22"/>
        </w:rPr>
        <w:t>s</w:t>
      </w:r>
      <w:r w:rsidR="00CA3F94" w:rsidRPr="00D67BEF">
        <w:rPr>
          <w:rFonts w:asciiTheme="majorHAnsi" w:hAnsiTheme="majorHAnsi"/>
          <w:sz w:val="22"/>
        </w:rPr>
        <w:t xml:space="preserve"> the UNH Durham campus's greenhouse gas emissions</w:t>
      </w:r>
      <w:ins w:id="12" w:author="Matt O'Keefe" w:date="2010-06-15T13:50:00Z">
        <w:r w:rsidR="00156BB5" w:rsidRPr="00D67BEF">
          <w:rPr>
            <w:rFonts w:asciiTheme="majorHAnsi" w:hAnsiTheme="majorHAnsi"/>
            <w:sz w:val="22"/>
          </w:rPr>
          <w:t>.</w:t>
        </w:r>
      </w:ins>
      <w:ins w:id="13" w:author="Chris Keeley" w:date="2010-06-25T12:32:00Z">
        <w:r w:rsidR="008D0FC5" w:rsidRPr="00D67BEF">
          <w:rPr>
            <w:rFonts w:asciiTheme="majorHAnsi" w:hAnsiTheme="majorHAnsi"/>
            <w:sz w:val="22"/>
          </w:rPr>
          <w:t xml:space="preserve"> </w:t>
        </w:r>
      </w:ins>
      <w:r w:rsidRPr="00D67BEF">
        <w:rPr>
          <w:rFonts w:asciiTheme="majorHAnsi" w:hAnsiTheme="majorHAnsi"/>
          <w:sz w:val="22"/>
        </w:rPr>
        <w:t>ECOLine is representative of UNH’s aggressive climate action plan (WildCAP), which sets to reduce greenhouse gas emissions 50% by 2020, 80% by 2050 and on the road to carbon neutrality by 2100.</w:t>
      </w:r>
      <w:r w:rsidR="00D72411" w:rsidRPr="00D67BEF">
        <w:rPr>
          <w:rFonts w:asciiTheme="majorHAnsi" w:hAnsiTheme="majorHAnsi"/>
          <w:sz w:val="22"/>
        </w:rPr>
        <w:t xml:space="preserve"> </w:t>
      </w:r>
    </w:p>
    <w:p w:rsidR="00B85D7F" w:rsidRPr="00D67BEF" w:rsidRDefault="00B85D7F" w:rsidP="00CA3F94">
      <w:pPr>
        <w:rPr>
          <w:rFonts w:asciiTheme="majorHAnsi" w:hAnsiTheme="majorHAnsi"/>
          <w:sz w:val="22"/>
        </w:rPr>
      </w:pPr>
    </w:p>
    <w:p w:rsidR="00CC46E5" w:rsidRPr="00D67BEF" w:rsidRDefault="00CA3F94" w:rsidP="00CA3F94">
      <w:pPr>
        <w:rPr>
          <w:rFonts w:asciiTheme="majorHAnsi" w:hAnsiTheme="majorHAnsi"/>
          <w:sz w:val="22"/>
        </w:rPr>
      </w:pPr>
      <w:r w:rsidRPr="00D67BEF">
        <w:rPr>
          <w:rFonts w:asciiTheme="majorHAnsi" w:hAnsiTheme="majorHAnsi"/>
          <w:b/>
          <w:sz w:val="22"/>
        </w:rPr>
        <w:t xml:space="preserve">Renewable </w:t>
      </w:r>
      <w:r w:rsidR="00097ED1" w:rsidRPr="00D67BEF">
        <w:rPr>
          <w:rFonts w:asciiTheme="majorHAnsi" w:hAnsiTheme="majorHAnsi"/>
          <w:b/>
          <w:sz w:val="22"/>
        </w:rPr>
        <w:t>E</w:t>
      </w:r>
      <w:r w:rsidRPr="00D67BEF">
        <w:rPr>
          <w:rFonts w:asciiTheme="majorHAnsi" w:hAnsiTheme="majorHAnsi"/>
          <w:b/>
          <w:sz w:val="22"/>
        </w:rPr>
        <w:t xml:space="preserve">nergy </w:t>
      </w:r>
      <w:r w:rsidR="00097ED1" w:rsidRPr="00D67BEF">
        <w:rPr>
          <w:rFonts w:asciiTheme="majorHAnsi" w:hAnsiTheme="majorHAnsi"/>
          <w:b/>
          <w:sz w:val="22"/>
        </w:rPr>
        <w:t>C</w:t>
      </w:r>
      <w:r w:rsidRPr="00D67BEF">
        <w:rPr>
          <w:rFonts w:asciiTheme="majorHAnsi" w:hAnsiTheme="majorHAnsi"/>
          <w:b/>
          <w:sz w:val="22"/>
        </w:rPr>
        <w:t>redits</w:t>
      </w:r>
      <w:r w:rsidR="00097ED1" w:rsidRPr="00D67BEF">
        <w:rPr>
          <w:rFonts w:asciiTheme="majorHAnsi" w:hAnsiTheme="majorHAnsi"/>
          <w:b/>
          <w:sz w:val="22"/>
        </w:rPr>
        <w:t xml:space="preserve"> (RECs).</w:t>
      </w:r>
      <w:r w:rsidRPr="00D67BEF">
        <w:rPr>
          <w:rFonts w:asciiTheme="majorHAnsi" w:hAnsiTheme="majorHAnsi"/>
          <w:sz w:val="22"/>
        </w:rPr>
        <w:t xml:space="preserve"> </w:t>
      </w:r>
      <w:r w:rsidR="00227DE8" w:rsidRPr="00D67BEF">
        <w:rPr>
          <w:rFonts w:asciiTheme="majorHAnsi" w:hAnsiTheme="majorHAnsi"/>
          <w:sz w:val="22"/>
        </w:rPr>
        <w:t>Rather than purch</w:t>
      </w:r>
      <w:r w:rsidR="00097ED1" w:rsidRPr="00D67BEF">
        <w:rPr>
          <w:rFonts w:asciiTheme="majorHAnsi" w:hAnsiTheme="majorHAnsi"/>
          <w:sz w:val="22"/>
        </w:rPr>
        <w:t xml:space="preserve">asing RECs, UNH is actually </w:t>
      </w:r>
      <w:r w:rsidR="00097ED1" w:rsidRPr="00D67BEF">
        <w:rPr>
          <w:rFonts w:asciiTheme="majorHAnsi" w:hAnsiTheme="majorHAnsi"/>
          <w:i/>
          <w:sz w:val="22"/>
        </w:rPr>
        <w:t>selling</w:t>
      </w:r>
      <w:r w:rsidR="00227DE8" w:rsidRPr="00D67BEF">
        <w:rPr>
          <w:rFonts w:asciiTheme="majorHAnsi" w:hAnsiTheme="majorHAnsi"/>
          <w:sz w:val="22"/>
        </w:rPr>
        <w:t xml:space="preserve"> RECs. </w:t>
      </w:r>
      <w:r w:rsidRPr="00D67BEF">
        <w:rPr>
          <w:rFonts w:asciiTheme="majorHAnsi" w:hAnsiTheme="majorHAnsi"/>
          <w:sz w:val="22"/>
        </w:rPr>
        <w:t>UNH receive</w:t>
      </w:r>
      <w:r w:rsidR="00B85D7F" w:rsidRPr="00D67BEF">
        <w:rPr>
          <w:rFonts w:asciiTheme="majorHAnsi" w:hAnsiTheme="majorHAnsi"/>
          <w:sz w:val="22"/>
        </w:rPr>
        <w:t>s</w:t>
      </w:r>
      <w:r w:rsidRPr="00D67BEF">
        <w:rPr>
          <w:rFonts w:asciiTheme="majorHAnsi" w:hAnsiTheme="majorHAnsi"/>
          <w:sz w:val="22"/>
        </w:rPr>
        <w:t xml:space="preserve"> </w:t>
      </w:r>
      <w:ins w:id="14" w:author="Matt O'Keefe" w:date="2010-06-15T13:49:00Z">
        <w:r w:rsidR="00156BB5" w:rsidRPr="00D67BEF">
          <w:rPr>
            <w:rFonts w:asciiTheme="majorHAnsi" w:hAnsiTheme="majorHAnsi"/>
            <w:sz w:val="22"/>
          </w:rPr>
          <w:t>RECs</w:t>
        </w:r>
      </w:ins>
      <w:r w:rsidRPr="00D67BEF">
        <w:rPr>
          <w:rFonts w:asciiTheme="majorHAnsi" w:hAnsiTheme="majorHAnsi"/>
          <w:sz w:val="22"/>
        </w:rPr>
        <w:t xml:space="preserve"> generated by the pr</w:t>
      </w:r>
      <w:r w:rsidR="00B85D7F" w:rsidRPr="00D67BEF">
        <w:rPr>
          <w:rFonts w:asciiTheme="majorHAnsi" w:hAnsiTheme="majorHAnsi"/>
          <w:sz w:val="22"/>
        </w:rPr>
        <w:t xml:space="preserve">oject and Waste Management </w:t>
      </w:r>
      <w:r w:rsidRPr="00D67BEF">
        <w:rPr>
          <w:rFonts w:asciiTheme="majorHAnsi" w:hAnsiTheme="majorHAnsi"/>
          <w:sz w:val="22"/>
        </w:rPr>
        <w:t>see</w:t>
      </w:r>
      <w:r w:rsidR="00B85D7F" w:rsidRPr="00D67BEF">
        <w:rPr>
          <w:rFonts w:asciiTheme="majorHAnsi" w:hAnsiTheme="majorHAnsi"/>
          <w:sz w:val="22"/>
        </w:rPr>
        <w:t>s</w:t>
      </w:r>
      <w:r w:rsidRPr="00D67BEF">
        <w:rPr>
          <w:rFonts w:asciiTheme="majorHAnsi" w:hAnsiTheme="majorHAnsi"/>
          <w:sz w:val="22"/>
        </w:rPr>
        <w:t xml:space="preserve"> a reduction in the amount of methane gas (the ga</w:t>
      </w:r>
      <w:r w:rsidR="00B85D7F" w:rsidRPr="00D67BEF">
        <w:rPr>
          <w:rFonts w:asciiTheme="majorHAnsi" w:hAnsiTheme="majorHAnsi"/>
          <w:sz w:val="22"/>
        </w:rPr>
        <w:t xml:space="preserve">s </w:t>
      </w:r>
      <w:r w:rsidR="00097ED1" w:rsidRPr="00D67BEF">
        <w:rPr>
          <w:rFonts w:asciiTheme="majorHAnsi" w:hAnsiTheme="majorHAnsi"/>
          <w:sz w:val="22"/>
        </w:rPr>
        <w:t xml:space="preserve">now </w:t>
      </w:r>
      <w:r w:rsidR="00B85D7F" w:rsidRPr="00D67BEF">
        <w:rPr>
          <w:rFonts w:asciiTheme="majorHAnsi" w:hAnsiTheme="majorHAnsi"/>
          <w:sz w:val="22"/>
        </w:rPr>
        <w:t xml:space="preserve">being piped to UNH) they </w:t>
      </w:r>
      <w:r w:rsidRPr="00D67BEF">
        <w:rPr>
          <w:rFonts w:asciiTheme="majorHAnsi" w:hAnsiTheme="majorHAnsi"/>
          <w:sz w:val="22"/>
        </w:rPr>
        <w:t>need to flare, which give</w:t>
      </w:r>
      <w:r w:rsidR="00B85D7F" w:rsidRPr="00D67BEF">
        <w:rPr>
          <w:rFonts w:asciiTheme="majorHAnsi" w:hAnsiTheme="majorHAnsi"/>
          <w:sz w:val="22"/>
        </w:rPr>
        <w:t>s</w:t>
      </w:r>
      <w:r w:rsidRPr="00D67BEF">
        <w:rPr>
          <w:rFonts w:asciiTheme="majorHAnsi" w:hAnsiTheme="majorHAnsi"/>
          <w:sz w:val="22"/>
        </w:rPr>
        <w:t xml:space="preserve"> them greater flexibility in their operations. UNH's agreement with WM prices the gas based on a discount from one of the national indexes for natural gas prices -- a fairly typical pricing structure for these types of contracts. </w:t>
      </w:r>
    </w:p>
    <w:p w:rsidR="00CC46E5" w:rsidRPr="00D67BEF" w:rsidRDefault="00CC46E5" w:rsidP="00CA3F94">
      <w:pPr>
        <w:rPr>
          <w:rFonts w:asciiTheme="majorHAnsi" w:hAnsiTheme="majorHAnsi"/>
          <w:sz w:val="22"/>
        </w:rPr>
      </w:pPr>
    </w:p>
    <w:p w:rsidR="00B85D7F" w:rsidRPr="00D67BEF" w:rsidRDefault="003758BB" w:rsidP="00CA3F94">
      <w:pPr>
        <w:rPr>
          <w:rFonts w:asciiTheme="majorHAnsi" w:hAnsiTheme="majorHAnsi"/>
          <w:sz w:val="22"/>
        </w:rPr>
      </w:pPr>
      <w:r w:rsidRPr="00D67BEF">
        <w:rPr>
          <w:rFonts w:asciiTheme="majorHAnsi" w:hAnsiTheme="majorHAnsi"/>
          <w:sz w:val="22"/>
        </w:rPr>
        <w:t>Part of the p</w:t>
      </w:r>
      <w:r w:rsidR="00CC46E5" w:rsidRPr="00D67BEF">
        <w:rPr>
          <w:rFonts w:asciiTheme="majorHAnsi" w:hAnsiTheme="majorHAnsi"/>
          <w:sz w:val="22"/>
        </w:rPr>
        <w:t xml:space="preserve">roceeds from the sale of RECs </w:t>
      </w:r>
      <w:r w:rsidRPr="00D67BEF">
        <w:rPr>
          <w:rFonts w:asciiTheme="majorHAnsi" w:hAnsiTheme="majorHAnsi"/>
          <w:sz w:val="22"/>
        </w:rPr>
        <w:t xml:space="preserve">help to finance the debt incurred from the project, thus positioning ECOLine to “pay for itself.” Other proceeds from RECs </w:t>
      </w:r>
      <w:r w:rsidR="00CC46E5" w:rsidRPr="00D67BEF">
        <w:rPr>
          <w:rFonts w:asciiTheme="majorHAnsi" w:hAnsiTheme="majorHAnsi"/>
          <w:sz w:val="22"/>
        </w:rPr>
        <w:t xml:space="preserve">go into UNH’s Energy Efficiency Fund, which invests in energy saving projects on campus. </w:t>
      </w:r>
      <w:ins w:id="15" w:author="Chris Keeley" w:date="2010-06-25T12:35:00Z">
        <w:r w:rsidR="008D0FC5" w:rsidRPr="00D67BEF">
          <w:rPr>
            <w:rFonts w:asciiTheme="majorHAnsi" w:hAnsiTheme="majorHAnsi"/>
            <w:sz w:val="22"/>
          </w:rPr>
          <w:t>The initial projects of the EEF include lighting upgrades campuswide to replace ol</w:t>
        </w:r>
      </w:ins>
      <w:ins w:id="16" w:author="Chris Keeley" w:date="2010-06-25T12:36:00Z">
        <w:r w:rsidR="008D0FC5" w:rsidRPr="00D67BEF">
          <w:rPr>
            <w:rFonts w:asciiTheme="majorHAnsi" w:hAnsiTheme="majorHAnsi"/>
            <w:sz w:val="22"/>
          </w:rPr>
          <w:t>d</w:t>
        </w:r>
      </w:ins>
      <w:ins w:id="17" w:author="Chris Keeley" w:date="2010-06-25T12:35:00Z">
        <w:r w:rsidR="008D0FC5" w:rsidRPr="00D67BEF">
          <w:rPr>
            <w:rFonts w:asciiTheme="majorHAnsi" w:hAnsiTheme="majorHAnsi"/>
            <w:sz w:val="22"/>
          </w:rPr>
          <w:t>er fluorescent technology with the latest replacements, as well as the installation of occupancy sensors.</w:t>
        </w:r>
      </w:ins>
      <w:ins w:id="18" w:author="Chris Keeley" w:date="2010-06-25T12:36:00Z">
        <w:r w:rsidR="008D0FC5" w:rsidRPr="00D67BEF">
          <w:rPr>
            <w:rFonts w:asciiTheme="majorHAnsi" w:hAnsiTheme="majorHAnsi"/>
            <w:sz w:val="22"/>
          </w:rPr>
          <w:t xml:space="preserve"> </w:t>
        </w:r>
      </w:ins>
      <w:r w:rsidR="00E74A2D" w:rsidRPr="00D67BEF">
        <w:rPr>
          <w:rFonts w:asciiTheme="majorHAnsi" w:hAnsiTheme="majorHAnsi"/>
          <w:sz w:val="22"/>
        </w:rPr>
        <w:t>Thus</w:t>
      </w:r>
      <w:r w:rsidR="00CC46E5" w:rsidRPr="00D67BEF">
        <w:rPr>
          <w:rFonts w:asciiTheme="majorHAnsi" w:hAnsiTheme="majorHAnsi"/>
          <w:sz w:val="22"/>
        </w:rPr>
        <w:t>, the sal</w:t>
      </w:r>
      <w:r w:rsidR="005741BF" w:rsidRPr="00D67BEF">
        <w:rPr>
          <w:rFonts w:asciiTheme="majorHAnsi" w:hAnsiTheme="majorHAnsi"/>
          <w:sz w:val="22"/>
        </w:rPr>
        <w:t xml:space="preserve">e of RECs </w:t>
      </w:r>
      <w:r w:rsidR="00AD6CB5" w:rsidRPr="00D67BEF">
        <w:rPr>
          <w:rFonts w:asciiTheme="majorHAnsi" w:hAnsiTheme="majorHAnsi"/>
          <w:sz w:val="22"/>
        </w:rPr>
        <w:t xml:space="preserve">also </w:t>
      </w:r>
      <w:r w:rsidR="005741BF" w:rsidRPr="00D67BEF">
        <w:rPr>
          <w:rFonts w:asciiTheme="majorHAnsi" w:hAnsiTheme="majorHAnsi"/>
          <w:sz w:val="22"/>
        </w:rPr>
        <w:t xml:space="preserve">directly supports </w:t>
      </w:r>
      <w:r w:rsidR="00CC46E5" w:rsidRPr="00D67BEF">
        <w:rPr>
          <w:rFonts w:asciiTheme="majorHAnsi" w:hAnsiTheme="majorHAnsi"/>
          <w:sz w:val="22"/>
        </w:rPr>
        <w:t>advancement toward</w:t>
      </w:r>
      <w:r w:rsidR="00E74A2D" w:rsidRPr="00D67BEF">
        <w:rPr>
          <w:rFonts w:asciiTheme="majorHAnsi" w:hAnsiTheme="majorHAnsi"/>
          <w:sz w:val="22"/>
        </w:rPr>
        <w:t xml:space="preserve"> the emissions reduction</w:t>
      </w:r>
      <w:r w:rsidR="00CC46E5" w:rsidRPr="00D67BEF">
        <w:rPr>
          <w:rFonts w:asciiTheme="majorHAnsi" w:hAnsiTheme="majorHAnsi"/>
          <w:sz w:val="22"/>
        </w:rPr>
        <w:t xml:space="preserve"> goals set</w:t>
      </w:r>
      <w:r w:rsidR="00E74A2D" w:rsidRPr="00D67BEF">
        <w:rPr>
          <w:rFonts w:asciiTheme="majorHAnsi" w:hAnsiTheme="majorHAnsi"/>
          <w:sz w:val="22"/>
        </w:rPr>
        <w:t xml:space="preserve"> </w:t>
      </w:r>
      <w:r w:rsidR="00CC46E5" w:rsidRPr="00D67BEF">
        <w:rPr>
          <w:rFonts w:asciiTheme="majorHAnsi" w:hAnsiTheme="majorHAnsi"/>
          <w:sz w:val="22"/>
        </w:rPr>
        <w:t>forth under WildCAP.</w:t>
      </w:r>
    </w:p>
    <w:p w:rsidR="00CA3F94" w:rsidRPr="00D67BEF" w:rsidRDefault="00CA3F94" w:rsidP="00CA3F94">
      <w:pPr>
        <w:rPr>
          <w:rFonts w:asciiTheme="majorHAnsi" w:hAnsiTheme="majorHAnsi"/>
          <w:sz w:val="22"/>
        </w:rPr>
      </w:pPr>
    </w:p>
    <w:p w:rsidR="00B85D7F" w:rsidRPr="00D67BEF" w:rsidRDefault="00B85D7F" w:rsidP="00CA3F94">
      <w:pPr>
        <w:rPr>
          <w:rFonts w:asciiTheme="majorHAnsi" w:hAnsiTheme="majorHAnsi"/>
          <w:b/>
          <w:sz w:val="22"/>
        </w:rPr>
      </w:pPr>
      <w:r w:rsidRPr="00D67BEF">
        <w:rPr>
          <w:rFonts w:asciiTheme="majorHAnsi" w:hAnsiTheme="majorHAnsi"/>
          <w:b/>
          <w:sz w:val="22"/>
        </w:rPr>
        <w:t>A few additional facts to consider:</w:t>
      </w:r>
    </w:p>
    <w:p w:rsidR="00B85D7F" w:rsidRPr="00D67BEF" w:rsidRDefault="00B85D7F" w:rsidP="00CA3F94">
      <w:pPr>
        <w:rPr>
          <w:rFonts w:asciiTheme="majorHAnsi" w:hAnsiTheme="majorHAnsi"/>
          <w:sz w:val="22"/>
        </w:rPr>
      </w:pPr>
    </w:p>
    <w:p w:rsidR="00B85D7F" w:rsidRPr="00D67BEF" w:rsidRDefault="00CA3F94" w:rsidP="00CA3F94">
      <w:pPr>
        <w:rPr>
          <w:rFonts w:asciiTheme="majorHAnsi" w:hAnsiTheme="majorHAnsi"/>
          <w:sz w:val="22"/>
        </w:rPr>
      </w:pPr>
      <w:r w:rsidRPr="00D67BEF">
        <w:rPr>
          <w:rFonts w:asciiTheme="majorHAnsi" w:hAnsiTheme="majorHAnsi"/>
          <w:sz w:val="22"/>
        </w:rPr>
        <w:t xml:space="preserve">The gas </w:t>
      </w:r>
      <w:ins w:id="19" w:author="Matt O'Keefe" w:date="2010-06-15T13:51:00Z">
        <w:r w:rsidR="00156BB5" w:rsidRPr="00D67BEF">
          <w:rPr>
            <w:rFonts w:asciiTheme="majorHAnsi" w:hAnsiTheme="majorHAnsi"/>
            <w:sz w:val="22"/>
          </w:rPr>
          <w:t xml:space="preserve">found in the existing landfill material </w:t>
        </w:r>
      </w:ins>
      <w:r w:rsidRPr="00D67BEF">
        <w:rPr>
          <w:rFonts w:asciiTheme="majorHAnsi" w:hAnsiTheme="majorHAnsi"/>
          <w:sz w:val="22"/>
        </w:rPr>
        <w:t>will last for 20 years, even if the landfill is closed tomorrow. Turnkey Landfill</w:t>
      </w:r>
      <w:ins w:id="20" w:author="Matt O'Keefe" w:date="2010-06-15T13:51:00Z">
        <w:r w:rsidR="00156BB5" w:rsidRPr="00D67BEF">
          <w:rPr>
            <w:rFonts w:asciiTheme="majorHAnsi" w:hAnsiTheme="majorHAnsi"/>
            <w:sz w:val="22"/>
          </w:rPr>
          <w:t xml:space="preserve">, however, </w:t>
        </w:r>
      </w:ins>
      <w:r w:rsidRPr="00D67BEF">
        <w:rPr>
          <w:rFonts w:asciiTheme="majorHAnsi" w:hAnsiTheme="majorHAnsi"/>
          <w:sz w:val="22"/>
        </w:rPr>
        <w:t xml:space="preserve">is expected to continue to accept waste into the future. </w:t>
      </w:r>
    </w:p>
    <w:p w:rsidR="00CA3F94" w:rsidRPr="00D67BEF" w:rsidRDefault="00CA3F94" w:rsidP="00CA3F94">
      <w:pPr>
        <w:rPr>
          <w:rFonts w:asciiTheme="majorHAnsi" w:hAnsiTheme="majorHAnsi"/>
          <w:sz w:val="22"/>
        </w:rPr>
      </w:pPr>
    </w:p>
    <w:p w:rsidR="002C37BD" w:rsidRPr="00D67BEF" w:rsidRDefault="00CA3F94">
      <w:pPr>
        <w:rPr>
          <w:rFonts w:asciiTheme="majorHAnsi" w:hAnsiTheme="majorHAnsi"/>
        </w:rPr>
      </w:pPr>
      <w:r w:rsidRPr="00D67BEF">
        <w:rPr>
          <w:rFonts w:asciiTheme="majorHAnsi" w:hAnsiTheme="majorHAnsi"/>
          <w:sz w:val="22"/>
        </w:rPr>
        <w:t xml:space="preserve">We need to </w:t>
      </w:r>
      <w:r w:rsidR="00280C72" w:rsidRPr="00D67BEF">
        <w:rPr>
          <w:rFonts w:asciiTheme="majorHAnsi" w:hAnsiTheme="majorHAnsi"/>
          <w:sz w:val="22"/>
        </w:rPr>
        <w:t xml:space="preserve">cut greenhouse emissions now – </w:t>
      </w:r>
      <w:r w:rsidRPr="00D67BEF">
        <w:rPr>
          <w:rFonts w:asciiTheme="majorHAnsi" w:hAnsiTheme="majorHAnsi"/>
          <w:sz w:val="22"/>
        </w:rPr>
        <w:t>an estimated 80% by 2050. Therefore, e</w:t>
      </w:r>
      <w:r w:rsidR="00B85D7F" w:rsidRPr="00D67BEF">
        <w:rPr>
          <w:rFonts w:asciiTheme="majorHAnsi" w:hAnsiTheme="majorHAnsi"/>
          <w:sz w:val="22"/>
        </w:rPr>
        <w:t>v</w:t>
      </w:r>
      <w:r w:rsidRPr="00D67BEF">
        <w:rPr>
          <w:rFonts w:asciiTheme="majorHAnsi" w:hAnsiTheme="majorHAnsi"/>
          <w:sz w:val="22"/>
        </w:rPr>
        <w:t xml:space="preserve">ery landfill in the country should use or </w:t>
      </w:r>
      <w:r w:rsidR="00280C72" w:rsidRPr="00D67BEF">
        <w:rPr>
          <w:rFonts w:asciiTheme="majorHAnsi" w:hAnsiTheme="majorHAnsi"/>
          <w:sz w:val="22"/>
        </w:rPr>
        <w:t>sell its methane gas for power –</w:t>
      </w:r>
      <w:r w:rsidRPr="00D67BEF">
        <w:rPr>
          <w:rFonts w:asciiTheme="majorHAnsi" w:hAnsiTheme="majorHAnsi"/>
          <w:sz w:val="22"/>
        </w:rPr>
        <w:t xml:space="preserve"> gas that is already being produced now from waste ALREADY in landfills. </w:t>
      </w:r>
      <w:r w:rsidR="00E44C5E" w:rsidRPr="00D67BEF">
        <w:rPr>
          <w:rFonts w:asciiTheme="majorHAnsi" w:hAnsiTheme="majorHAnsi"/>
          <w:sz w:val="22"/>
        </w:rPr>
        <w:t>Landfills are already a significant contributor to GHG emissions from previous waste disposal, and controlling GHG emissions from landfills is an important way to reduce overall emissions</w:t>
      </w:r>
      <w:r w:rsidR="00436231" w:rsidRPr="00D67BEF">
        <w:rPr>
          <w:rFonts w:asciiTheme="majorHAnsi" w:hAnsiTheme="majorHAnsi"/>
          <w:sz w:val="22"/>
        </w:rPr>
        <w:t xml:space="preserve">, particularly if landfill gas replaces the </w:t>
      </w:r>
      <w:r w:rsidR="00044271" w:rsidRPr="00D67BEF">
        <w:rPr>
          <w:rFonts w:asciiTheme="majorHAnsi" w:hAnsiTheme="majorHAnsi"/>
          <w:sz w:val="22"/>
        </w:rPr>
        <w:t>traditional consumption of</w:t>
      </w:r>
      <w:r w:rsidR="00436231" w:rsidRPr="00D67BEF">
        <w:rPr>
          <w:rFonts w:asciiTheme="majorHAnsi" w:hAnsiTheme="majorHAnsi"/>
          <w:sz w:val="22"/>
        </w:rPr>
        <w:t xml:space="preserve"> fossil fuels</w:t>
      </w:r>
      <w:r w:rsidR="00E44C5E" w:rsidRPr="00D67BEF">
        <w:rPr>
          <w:rFonts w:asciiTheme="majorHAnsi" w:hAnsiTheme="majorHAnsi"/>
          <w:sz w:val="22"/>
        </w:rPr>
        <w:t>.</w:t>
      </w:r>
      <w:r w:rsidR="00E44C5E" w:rsidRPr="00D67BEF">
        <w:rPr>
          <w:rFonts w:asciiTheme="majorHAnsi" w:hAnsiTheme="majorHAnsi"/>
        </w:rPr>
        <w:t xml:space="preserve"> </w:t>
      </w:r>
    </w:p>
    <w:sectPr w:rsidR="002C37BD" w:rsidRPr="00D67BEF" w:rsidSect="00FF523D">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172DE"/>
    <w:rsid w:val="00044271"/>
    <w:rsid w:val="00047E30"/>
    <w:rsid w:val="00097ED1"/>
    <w:rsid w:val="001127B2"/>
    <w:rsid w:val="0013063C"/>
    <w:rsid w:val="00156BB5"/>
    <w:rsid w:val="001C7BDD"/>
    <w:rsid w:val="001E2E79"/>
    <w:rsid w:val="001F0732"/>
    <w:rsid w:val="00227DE8"/>
    <w:rsid w:val="00237324"/>
    <w:rsid w:val="0028080C"/>
    <w:rsid w:val="00280C72"/>
    <w:rsid w:val="002C37BD"/>
    <w:rsid w:val="003758BB"/>
    <w:rsid w:val="003D67B6"/>
    <w:rsid w:val="00436231"/>
    <w:rsid w:val="004B5351"/>
    <w:rsid w:val="005741BF"/>
    <w:rsid w:val="008001EA"/>
    <w:rsid w:val="008D0FC5"/>
    <w:rsid w:val="009E60E6"/>
    <w:rsid w:val="00A172DE"/>
    <w:rsid w:val="00A33C4A"/>
    <w:rsid w:val="00AD6CB5"/>
    <w:rsid w:val="00B85D7F"/>
    <w:rsid w:val="00B92A70"/>
    <w:rsid w:val="00CA3F94"/>
    <w:rsid w:val="00CC46E5"/>
    <w:rsid w:val="00D02D15"/>
    <w:rsid w:val="00D67BEF"/>
    <w:rsid w:val="00D72411"/>
    <w:rsid w:val="00D81AF2"/>
    <w:rsid w:val="00DD5205"/>
    <w:rsid w:val="00E44C5E"/>
    <w:rsid w:val="00E74A2D"/>
    <w:rsid w:val="00E83473"/>
    <w:rsid w:val="00FF523D"/>
  </w:rsids>
  <m:mathPr>
    <m:mathFont m:val="TimesNewRomanPSM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3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28080C"/>
    <w:rPr>
      <w:rFonts w:ascii="Lucida Grande" w:hAnsi="Lucida Grande"/>
      <w:sz w:val="18"/>
      <w:szCs w:val="18"/>
    </w:rPr>
  </w:style>
  <w:style w:type="character" w:customStyle="1" w:styleId="BalloonTextChar">
    <w:name w:val="Balloon Text Char"/>
    <w:basedOn w:val="DefaultParagraphFont"/>
    <w:link w:val="BalloonText"/>
    <w:uiPriority w:val="99"/>
    <w:semiHidden/>
    <w:rsid w:val="0028080C"/>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535</Words>
  <Characters>3053</Characters>
  <Application>Microsoft Macintosh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New Hampshire</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Keeley</dc:creator>
  <cp:keywords/>
  <cp:lastModifiedBy>Chris Keeley</cp:lastModifiedBy>
  <cp:revision>8</cp:revision>
  <dcterms:created xsi:type="dcterms:W3CDTF">2010-06-15T17:52:00Z</dcterms:created>
  <dcterms:modified xsi:type="dcterms:W3CDTF">2010-06-25T17:08:00Z</dcterms:modified>
</cp:coreProperties>
</file>