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BC9" w:rsidRPr="007C48FE" w:rsidRDefault="00EE6BC9" w:rsidP="00EE6B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bookmarkStart w:id="0" w:name="_GoBack"/>
    </w:p>
    <w:p w:rsidR="00EE6BC9" w:rsidRPr="007C48FE" w:rsidRDefault="00326A06" w:rsidP="00EE6B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7C48F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С Ц Е Н А Р І Й</w:t>
      </w:r>
    </w:p>
    <w:p w:rsidR="00326A06" w:rsidRPr="007C48FE" w:rsidRDefault="00326A06" w:rsidP="00326A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326A06" w:rsidRPr="007C48FE" w:rsidRDefault="00326A06" w:rsidP="00326A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C48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проведення виховного заходу з учнями старших класів</w:t>
      </w:r>
    </w:p>
    <w:p w:rsidR="007C48FE" w:rsidRDefault="00326A06" w:rsidP="007C48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C48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до </w:t>
      </w:r>
      <w:r w:rsidRPr="007C48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</w:t>
      </w:r>
      <w:r w:rsidRPr="007C48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ня</w:t>
      </w:r>
      <w:r w:rsidRPr="007C48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7C48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св.Валентин</w:t>
      </w:r>
      <w:r w:rsidR="007C48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а</w:t>
      </w:r>
      <w:proofErr w:type="spellEnd"/>
    </w:p>
    <w:bookmarkEnd w:id="0"/>
    <w:p w:rsidR="00326A06" w:rsidRPr="007C48FE" w:rsidRDefault="00326A06" w:rsidP="00326A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3159FD" w:rsidRPr="007C48FE" w:rsidRDefault="003159FD" w:rsidP="00326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8FE">
        <w:rPr>
          <w:rFonts w:ascii="Times New Roman" w:hAnsi="Times New Roman" w:cs="Times New Roman"/>
          <w:b/>
          <w:sz w:val="24"/>
          <w:szCs w:val="24"/>
        </w:rPr>
        <w:t xml:space="preserve">"День Святого Валентина в </w:t>
      </w:r>
      <w:proofErr w:type="spellStart"/>
      <w:r w:rsidRPr="007C48FE">
        <w:rPr>
          <w:rFonts w:ascii="Times New Roman" w:hAnsi="Times New Roman" w:cs="Times New Roman"/>
          <w:b/>
          <w:sz w:val="24"/>
          <w:szCs w:val="24"/>
        </w:rPr>
        <w:t>Європі</w:t>
      </w:r>
      <w:proofErr w:type="spellEnd"/>
      <w:r w:rsidRPr="007C48FE">
        <w:rPr>
          <w:rFonts w:ascii="Times New Roman" w:hAnsi="Times New Roman" w:cs="Times New Roman"/>
          <w:b/>
          <w:sz w:val="24"/>
          <w:szCs w:val="24"/>
        </w:rPr>
        <w:t>"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26A06">
        <w:rPr>
          <w:rFonts w:ascii="Times New Roman" w:hAnsi="Times New Roman" w:cs="Times New Roman"/>
          <w:b/>
          <w:sz w:val="24"/>
          <w:szCs w:val="24"/>
        </w:rPr>
        <w:t>Мета:</w:t>
      </w:r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підвищувати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інтерес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народу,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мова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вивчається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познайомитись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порівняти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традиції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святкування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Дня Святого Валентина у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Великій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Британії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Німеччині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.</w:t>
      </w:r>
    </w:p>
    <w:p w:rsidR="007C48FE" w:rsidRDefault="003159FD" w:rsidP="007C48FE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26A06">
        <w:rPr>
          <w:rFonts w:ascii="Times New Roman" w:hAnsi="Times New Roman" w:cs="Times New Roman"/>
          <w:b/>
          <w:sz w:val="24"/>
          <w:szCs w:val="24"/>
        </w:rPr>
        <w:t>Обладнання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картки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прислів'ями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та цитатами про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кохання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диски з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музикою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магнітофон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кольорові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кульки.</w:t>
      </w:r>
    </w:p>
    <w:p w:rsidR="007C48FE" w:rsidRDefault="003159FD" w:rsidP="007C48F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26A06">
        <w:rPr>
          <w:rFonts w:ascii="Times New Roman" w:hAnsi="Times New Roman" w:cs="Times New Roman"/>
          <w:b/>
          <w:i/>
          <w:iCs/>
          <w:sz w:val="24"/>
          <w:szCs w:val="24"/>
        </w:rPr>
        <w:t>Хід</w:t>
      </w:r>
      <w:proofErr w:type="spellEnd"/>
      <w:r w:rsidRPr="00326A0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Pr="00326A06">
        <w:rPr>
          <w:rFonts w:ascii="Times New Roman" w:hAnsi="Times New Roman" w:cs="Times New Roman"/>
          <w:b/>
          <w:i/>
          <w:iCs/>
          <w:sz w:val="24"/>
          <w:szCs w:val="24"/>
        </w:rPr>
        <w:t>виховного</w:t>
      </w:r>
      <w:proofErr w:type="spellEnd"/>
      <w:r w:rsidRPr="00326A0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заходу.</w:t>
      </w:r>
    </w:p>
    <w:p w:rsidR="003159FD" w:rsidRPr="007C48FE" w:rsidRDefault="003159FD" w:rsidP="007C48F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159F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Звучить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повільна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музика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</w:t>
      </w:r>
      <w:r w:rsidR="007A477D" w:rsidRPr="00C87F1B">
        <w:rPr>
          <w:rFonts w:ascii="Times New Roman" w:hAnsi="Times New Roman" w:cs="Times New Roman"/>
          <w:sz w:val="24"/>
          <w:szCs w:val="24"/>
        </w:rPr>
        <w:t xml:space="preserve">танцює пара,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виходять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ведучі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).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E: Hello, dear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515AC1">
        <w:rPr>
          <w:rFonts w:ascii="Times New Roman" w:hAnsi="Times New Roman" w:cs="Times New Roman"/>
          <w:sz w:val="24"/>
          <w:szCs w:val="24"/>
          <w:lang w:val="en-US"/>
        </w:rPr>
        <w:t>boys and girls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>! Hello, dear guests and teachers! We are very glad to see you all!</w:t>
      </w:r>
    </w:p>
    <w:p w:rsidR="007C48FE" w:rsidRDefault="003159FD" w:rsidP="003159F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159FD">
        <w:rPr>
          <w:rFonts w:ascii="Times New Roman" w:hAnsi="Times New Roman" w:cs="Times New Roman"/>
          <w:sz w:val="24"/>
          <w:szCs w:val="24"/>
          <w:lang w:val="de-DE"/>
        </w:rPr>
        <w:t>D: Hallo,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de-DE"/>
        </w:rPr>
        <w:t> </w:t>
      </w:r>
      <w:r w:rsidRPr="00515AC1">
        <w:rPr>
          <w:rFonts w:ascii="Times New Roman" w:hAnsi="Times New Roman" w:cs="Times New Roman"/>
          <w:sz w:val="24"/>
          <w:szCs w:val="24"/>
          <w:lang w:val="de-DE"/>
        </w:rPr>
        <w:t>liebe Jungen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de-DE"/>
        </w:rPr>
        <w:t> 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und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Madchen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! Hallo, liebe Gaste und Lehrer! Wir sind sehr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glucklich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Sie zu sehen!</w:t>
      </w:r>
    </w:p>
    <w:p w:rsidR="003159FD" w:rsidRPr="00271519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>У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Добрий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</w:rPr>
        <w:t>день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дорогі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гості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вчителі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</w:rPr>
        <w:t>та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учні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! </w:t>
      </w:r>
      <w:r w:rsidRPr="003159FD">
        <w:rPr>
          <w:rFonts w:ascii="Times New Roman" w:hAnsi="Times New Roman" w:cs="Times New Roman"/>
          <w:sz w:val="24"/>
          <w:szCs w:val="24"/>
        </w:rPr>
        <w:t xml:space="preserve">Ми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вітати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вас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сьогодні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!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E: We get together to celebrate The Day of Love, St. Valentine's Day. 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Do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you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know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anything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about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St. Valentine?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59FD">
        <w:rPr>
          <w:rFonts w:ascii="Times New Roman" w:hAnsi="Times New Roman" w:cs="Times New Roman"/>
          <w:sz w:val="24"/>
          <w:szCs w:val="24"/>
          <w:lang w:val="de-DE"/>
        </w:rPr>
        <w:t>D: Wir haben hier gesammelt, um den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de-DE"/>
        </w:rPr>
        <w:t> </w:t>
      </w:r>
      <w:r w:rsidRPr="00515AC1">
        <w:rPr>
          <w:rFonts w:ascii="Times New Roman" w:hAnsi="Times New Roman" w:cs="Times New Roman"/>
          <w:sz w:val="24"/>
          <w:szCs w:val="24"/>
          <w:lang w:val="de-DE"/>
        </w:rPr>
        <w:t>Tag der Liebe,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den Valentinstag zu feiern. Wissen Sie etwas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uber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diesen Tag?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>У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3159FD">
        <w:rPr>
          <w:rFonts w:ascii="Times New Roman" w:hAnsi="Times New Roman" w:cs="Times New Roman"/>
          <w:sz w:val="24"/>
          <w:szCs w:val="24"/>
        </w:rPr>
        <w:t>Ми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зібрались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</w:rPr>
        <w:t>тут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відсвяткувати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</w:rPr>
        <w:t>день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закоханих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3159FD">
        <w:rPr>
          <w:rFonts w:ascii="Times New Roman" w:hAnsi="Times New Roman" w:cs="Times New Roman"/>
          <w:sz w:val="24"/>
          <w:szCs w:val="24"/>
        </w:rPr>
        <w:t>День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</w:rPr>
        <w:t>Святого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</w:rPr>
        <w:t>Валентина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знаєте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щось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свято?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Учні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старших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класів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читають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легенди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англійською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німецькою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мовами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).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E: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uk-UA"/>
        </w:rPr>
        <w:t>On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uk-UA"/>
        </w:rPr>
        <w:t>the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uk-UA"/>
        </w:rPr>
        <w:t xml:space="preserve"> 14th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uk-UA"/>
        </w:rPr>
        <w:t>of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3159FD">
        <w:rPr>
          <w:rFonts w:ascii="Times New Roman" w:hAnsi="Times New Roman" w:cs="Times New Roman"/>
          <w:sz w:val="24"/>
          <w:szCs w:val="24"/>
          <w:lang w:val="uk-UA"/>
        </w:rPr>
        <w:t>February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  <w:proofErr w:type="gramEnd"/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this country and abroad people celebrate St.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en-US"/>
        </w:rPr>
        <w:t>Valentines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Day. Do you know where this festival came from?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D:  Am 14. 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>Februar, wird im Ausland, auch in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de-DE"/>
        </w:rPr>
        <w:t> </w:t>
      </w:r>
      <w:r w:rsidRPr="00515AC1">
        <w:rPr>
          <w:rFonts w:ascii="Times New Roman" w:hAnsi="Times New Roman" w:cs="Times New Roman"/>
          <w:sz w:val="24"/>
          <w:szCs w:val="24"/>
          <w:lang w:val="de-DE"/>
        </w:rPr>
        <w:t>Russland,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der Valentinstag gefeiert.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Woher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kommt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dieses</w:t>
      </w:r>
      <w:proofErr w:type="spellEnd"/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Fest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?</w:t>
      </w:r>
    </w:p>
    <w:p w:rsidR="003159FD" w:rsidRPr="003159FD" w:rsidRDefault="002F4237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У: </w:t>
      </w:r>
      <w:r w:rsidR="003159FD" w:rsidRPr="003159FD">
        <w:rPr>
          <w:rFonts w:ascii="Times New Roman" w:hAnsi="Times New Roman" w:cs="Times New Roman"/>
          <w:sz w:val="24"/>
          <w:szCs w:val="24"/>
        </w:rPr>
        <w:t xml:space="preserve"> 14 лютого, за кордоном та в </w:t>
      </w:r>
      <w:proofErr w:type="spellStart"/>
      <w:r w:rsidR="003159FD" w:rsidRPr="003159FD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="003159FD"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9FD" w:rsidRPr="003159FD">
        <w:rPr>
          <w:rFonts w:ascii="Times New Roman" w:hAnsi="Times New Roman" w:cs="Times New Roman"/>
          <w:sz w:val="24"/>
          <w:szCs w:val="24"/>
        </w:rPr>
        <w:t>багато</w:t>
      </w:r>
      <w:proofErr w:type="spellEnd"/>
      <w:r w:rsidR="003159FD" w:rsidRPr="003159FD">
        <w:rPr>
          <w:rFonts w:ascii="Times New Roman" w:hAnsi="Times New Roman" w:cs="Times New Roman"/>
          <w:sz w:val="24"/>
          <w:szCs w:val="24"/>
        </w:rPr>
        <w:t xml:space="preserve"> людей </w:t>
      </w:r>
      <w:proofErr w:type="spellStart"/>
      <w:r w:rsidR="003159FD" w:rsidRPr="003159FD">
        <w:rPr>
          <w:rFonts w:ascii="Times New Roman" w:hAnsi="Times New Roman" w:cs="Times New Roman"/>
          <w:sz w:val="24"/>
          <w:szCs w:val="24"/>
        </w:rPr>
        <w:t>святкують</w:t>
      </w:r>
      <w:proofErr w:type="spellEnd"/>
      <w:r w:rsidR="003159FD" w:rsidRPr="003159FD">
        <w:rPr>
          <w:rFonts w:ascii="Times New Roman" w:hAnsi="Times New Roman" w:cs="Times New Roman"/>
          <w:sz w:val="24"/>
          <w:szCs w:val="24"/>
        </w:rPr>
        <w:t xml:space="preserve"> День Святого Валентина. </w:t>
      </w:r>
      <w:proofErr w:type="spellStart"/>
      <w:r w:rsidR="003159FD" w:rsidRPr="003159FD">
        <w:rPr>
          <w:rFonts w:ascii="Times New Roman" w:hAnsi="Times New Roman" w:cs="Times New Roman"/>
          <w:sz w:val="24"/>
          <w:szCs w:val="24"/>
        </w:rPr>
        <w:t>Звідки</w:t>
      </w:r>
      <w:proofErr w:type="spellEnd"/>
      <w:r w:rsidR="003159FD"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59FD" w:rsidRPr="003159FD">
        <w:rPr>
          <w:rFonts w:ascii="Times New Roman" w:hAnsi="Times New Roman" w:cs="Times New Roman"/>
          <w:sz w:val="24"/>
          <w:szCs w:val="24"/>
        </w:rPr>
        <w:t>ж</w:t>
      </w:r>
      <w:r w:rsidR="003159FD"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159FD" w:rsidRPr="003159FD">
        <w:rPr>
          <w:rFonts w:ascii="Times New Roman" w:hAnsi="Times New Roman" w:cs="Times New Roman"/>
          <w:sz w:val="24"/>
          <w:szCs w:val="24"/>
        </w:rPr>
        <w:t>прийшло</w:t>
      </w:r>
      <w:proofErr w:type="spellEnd"/>
      <w:r w:rsidR="003159FD"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59FD" w:rsidRPr="003159FD">
        <w:rPr>
          <w:rFonts w:ascii="Times New Roman" w:hAnsi="Times New Roman" w:cs="Times New Roman"/>
          <w:sz w:val="24"/>
          <w:szCs w:val="24"/>
        </w:rPr>
        <w:t>до</w:t>
      </w:r>
      <w:r w:rsidR="003159FD"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59FD" w:rsidRPr="003159FD">
        <w:rPr>
          <w:rFonts w:ascii="Times New Roman" w:hAnsi="Times New Roman" w:cs="Times New Roman"/>
          <w:sz w:val="24"/>
          <w:szCs w:val="24"/>
        </w:rPr>
        <w:t>нас</w:t>
      </w:r>
      <w:r w:rsidR="003159FD"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159FD" w:rsidRPr="003159F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3159FD"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59FD" w:rsidRPr="003159FD">
        <w:rPr>
          <w:rFonts w:ascii="Times New Roman" w:hAnsi="Times New Roman" w:cs="Times New Roman"/>
          <w:sz w:val="24"/>
          <w:szCs w:val="24"/>
        </w:rPr>
        <w:t>свято</w:t>
      </w:r>
      <w:r w:rsidR="003159FD" w:rsidRPr="003159FD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EE6BC9" w:rsidRDefault="003159FD" w:rsidP="003159F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E: In England this festival is has </w:t>
      </w:r>
      <w:r w:rsidRPr="00515AC1">
        <w:rPr>
          <w:rFonts w:ascii="Times New Roman" w:hAnsi="Times New Roman" w:cs="Times New Roman"/>
          <w:sz w:val="24"/>
          <w:szCs w:val="24"/>
          <w:lang w:val="en-US"/>
        </w:rPr>
        <w:t>been celebrated since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the 15th century. The old legend tells us about a young man named Valentine who must be executed by the order of </w:t>
      </w:r>
      <w:proofErr w:type="spellStart"/>
      <w:r w:rsidRPr="00515AC1">
        <w:rPr>
          <w:rFonts w:ascii="Times New Roman" w:hAnsi="Times New Roman" w:cs="Times New Roman"/>
          <w:sz w:val="24"/>
          <w:szCs w:val="24"/>
          <w:lang w:val="en-US"/>
        </w:rPr>
        <w:t>theRoman</w:t>
      </w:r>
      <w:proofErr w:type="spellEnd"/>
      <w:r w:rsidRPr="00515AC1">
        <w:rPr>
          <w:rFonts w:ascii="Times New Roman" w:hAnsi="Times New Roman" w:cs="Times New Roman"/>
          <w:sz w:val="24"/>
          <w:szCs w:val="24"/>
          <w:lang w:val="en-US"/>
        </w:rPr>
        <w:t xml:space="preserve"> Emperor.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It was in 269 AD. He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515AC1">
        <w:rPr>
          <w:rFonts w:ascii="Times New Roman" w:hAnsi="Times New Roman" w:cs="Times New Roman"/>
          <w:sz w:val="24"/>
          <w:szCs w:val="24"/>
          <w:lang w:val="en-US"/>
        </w:rPr>
        <w:t>fell in love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>with the daughter of his executioner. The girl was very beautiful but blind… A sad story, isn't it? Later Valentine was said to be the saint and this festival became one of the loveliest.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 xml:space="preserve">У: В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Англії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свято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відмічають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з XV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століття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. Стара легенда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розповідає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хлопця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стратити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закохався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доньку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свого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ката.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Дівчина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була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дуже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гарною, але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сліпою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Сумні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історія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не так?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Пізніше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про Валентина почали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говорити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як про святого і свято стало одним з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найулюбленіших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59FD"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D: In Deutschland glaubten die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Madchen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fruher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>, sie wurden den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de-DE"/>
        </w:rPr>
        <w:t> </w:t>
      </w:r>
      <w:r w:rsidRPr="00515AC1">
        <w:rPr>
          <w:rFonts w:ascii="Times New Roman" w:hAnsi="Times New Roman" w:cs="Times New Roman"/>
          <w:sz w:val="24"/>
          <w:szCs w:val="24"/>
          <w:lang w:val="de-DE"/>
        </w:rPr>
        <w:t>Mann heiraten,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den sie am Valentinstag zuerst vor dem Hause erblicken. Das war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fur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viele Jungen Anlass, am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fruheren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Morgen zum Hause ihrer Verliebten zu gehen, </w:t>
      </w:r>
      <w:r w:rsidR="002F4237">
        <w:rPr>
          <w:rFonts w:ascii="Times New Roman" w:hAnsi="Times New Roman" w:cs="Times New Roman"/>
          <w:sz w:val="24"/>
          <w:szCs w:val="24"/>
          <w:lang w:val="de-DE"/>
        </w:rPr>
        <w:t xml:space="preserve">und diese mit einem </w:t>
      </w:r>
      <w:proofErr w:type="spellStart"/>
      <w:r w:rsidR="002F4237">
        <w:rPr>
          <w:rFonts w:ascii="Times New Roman" w:hAnsi="Times New Roman" w:cs="Times New Roman"/>
          <w:sz w:val="24"/>
          <w:szCs w:val="24"/>
          <w:lang w:val="de-DE"/>
        </w:rPr>
        <w:t>Blumenstrau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zu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uberraschen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 xml:space="preserve">У: В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Німеччині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дівчата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вірили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вийдуть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заміж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за того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чоловіка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першим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побачать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в День Валентина перед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своїм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будинком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квіткою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причиною для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багатьох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молодих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людей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раніше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йди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вікон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коханих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C0390">
        <w:rPr>
          <w:rFonts w:ascii="Times New Roman" w:hAnsi="Times New Roman" w:cs="Times New Roman"/>
          <w:b/>
          <w:sz w:val="24"/>
          <w:szCs w:val="24"/>
          <w:lang w:val="en-US"/>
        </w:rPr>
        <w:t>: The heart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is the symbol of this day - </w:t>
      </w:r>
      <w:r w:rsidRPr="00515AC1">
        <w:rPr>
          <w:rFonts w:ascii="Times New Roman" w:hAnsi="Times New Roman" w:cs="Times New Roman"/>
          <w:sz w:val="24"/>
          <w:szCs w:val="24"/>
          <w:lang w:val="en-US"/>
        </w:rPr>
        <w:t>the bouquets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>are made in the form of heart, in the form of heart the cakes are baked. In this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515AC1">
        <w:rPr>
          <w:rFonts w:ascii="Times New Roman" w:hAnsi="Times New Roman" w:cs="Times New Roman"/>
          <w:sz w:val="24"/>
          <w:szCs w:val="24"/>
          <w:lang w:val="en-US"/>
        </w:rPr>
        <w:t>day people send small paper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hearts - the Valentines cards which always begin with </w:t>
      </w:r>
      <w:proofErr w:type="gramStart"/>
      <w:r w:rsidRPr="003159FD">
        <w:rPr>
          <w:rFonts w:ascii="Times New Roman" w:hAnsi="Times New Roman" w:cs="Times New Roman"/>
          <w:sz w:val="24"/>
          <w:szCs w:val="24"/>
          <w:lang w:val="en-US"/>
        </w:rPr>
        <w:t>“ I</w:t>
      </w:r>
      <w:proofErr w:type="gramEnd"/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love you…”.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D: </w:t>
      </w:r>
      <w:r w:rsidRPr="009C0390">
        <w:rPr>
          <w:rFonts w:ascii="Times New Roman" w:hAnsi="Times New Roman" w:cs="Times New Roman"/>
          <w:b/>
          <w:sz w:val="24"/>
          <w:szCs w:val="24"/>
          <w:lang w:val="de-DE"/>
        </w:rPr>
        <w:t>Das Herz</w:t>
      </w:r>
      <w:r w:rsidRPr="00515AC1">
        <w:rPr>
          <w:rFonts w:ascii="Times New Roman" w:hAnsi="Times New Roman" w:cs="Times New Roman"/>
          <w:sz w:val="24"/>
          <w:szCs w:val="24"/>
          <w:lang w:val="de-DE"/>
        </w:rPr>
        <w:t xml:space="preserve"> ist das Symbol des Tages, deshalb werden </w:t>
      </w:r>
      <w:proofErr w:type="spellStart"/>
      <w:r w:rsidRPr="00515AC1">
        <w:rPr>
          <w:rFonts w:ascii="Times New Roman" w:hAnsi="Times New Roman" w:cs="Times New Roman"/>
          <w:sz w:val="24"/>
          <w:szCs w:val="24"/>
          <w:lang w:val="de-DE"/>
        </w:rPr>
        <w:t>Straeusse</w:t>
      </w:r>
      <w:proofErr w:type="spellEnd"/>
      <w:r w:rsidRPr="00515AC1">
        <w:rPr>
          <w:rFonts w:ascii="Times New Roman" w:hAnsi="Times New Roman" w:cs="Times New Roman"/>
          <w:sz w:val="24"/>
          <w:szCs w:val="24"/>
          <w:lang w:val="de-DE"/>
        </w:rPr>
        <w:t xml:space="preserve"> in Herzform gebunden und Kuchen in Herzform gebacken. An diesem Tag schenkt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man einander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Glueckwunschkarten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>, die mit den Worten beginnen: “ Ich liebe dich…”.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>У:</w:t>
      </w:r>
      <w:r w:rsidRPr="009C03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C0390">
        <w:rPr>
          <w:rFonts w:ascii="Times New Roman" w:hAnsi="Times New Roman" w:cs="Times New Roman"/>
          <w:b/>
          <w:sz w:val="24"/>
          <w:szCs w:val="24"/>
        </w:rPr>
        <w:t>Серце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символ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дня, </w:t>
      </w:r>
      <w:r w:rsidR="002F4237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3159FD">
        <w:rPr>
          <w:rFonts w:ascii="Times New Roman" w:hAnsi="Times New Roman" w:cs="Times New Roman"/>
          <w:sz w:val="24"/>
          <w:szCs w:val="24"/>
        </w:rPr>
        <w:t xml:space="preserve">ому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букети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роблять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серця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серця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випікають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пироги. В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день люди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дарують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один одному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листівки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серця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починаються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словами «Я люблю тебе…».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E: We proceed our festival. 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59FD">
        <w:rPr>
          <w:rFonts w:ascii="Times New Roman" w:hAnsi="Times New Roman" w:cs="Times New Roman"/>
          <w:sz w:val="24"/>
          <w:szCs w:val="24"/>
          <w:lang w:val="de-DE"/>
        </w:rPr>
        <w:t>D: Und wir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de-DE"/>
        </w:rPr>
        <w:t> </w:t>
      </w:r>
      <w:r w:rsidRPr="00515AC1">
        <w:rPr>
          <w:rFonts w:ascii="Times New Roman" w:hAnsi="Times New Roman" w:cs="Times New Roman"/>
          <w:sz w:val="24"/>
          <w:szCs w:val="24"/>
          <w:lang w:val="de-DE"/>
        </w:rPr>
        <w:t>setzen unseren Feiertag fort.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 xml:space="preserve">У: А ми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продовжуємо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наше свято.</w:t>
      </w:r>
    </w:p>
    <w:p w:rsidR="007C48FE" w:rsidRDefault="003159FD" w:rsidP="003159F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E: For many centuries people think about love, they create poems, novels. There exist many</w:t>
      </w:r>
      <w:r w:rsidRPr="00315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515AC1">
        <w:rPr>
          <w:rFonts w:ascii="Times New Roman" w:hAnsi="Times New Roman" w:cs="Times New Roman"/>
          <w:sz w:val="24"/>
          <w:szCs w:val="24"/>
          <w:lang w:val="en-US"/>
        </w:rPr>
        <w:t>quotations, proverbs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and sayings about love. Can you find the </w:t>
      </w:r>
      <w:r w:rsidR="00326A06">
        <w:rPr>
          <w:rFonts w:ascii="Times New Roman" w:hAnsi="Times New Roman" w:cs="Times New Roman"/>
          <w:sz w:val="24"/>
          <w:szCs w:val="24"/>
          <w:lang w:val="en-US"/>
        </w:rPr>
        <w:t xml:space="preserve">Ukrainian 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>equivalent to them?</w:t>
      </w:r>
    </w:p>
    <w:p w:rsidR="003159FD" w:rsidRPr="00271519" w:rsidRDefault="003159FD" w:rsidP="003159F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D: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Wahrend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vieler Jahrhunderte dachten die Leute an die Liebe, schrieben Gedichte, Romane. Es gibt viele Zitaten, Redensarten und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Sprichworter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uber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Liebe.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Konnen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Sie </w:t>
      </w:r>
      <w:r w:rsidR="00326A06">
        <w:rPr>
          <w:rFonts w:ascii="Times New Roman" w:hAnsi="Times New Roman" w:cs="Times New Roman"/>
          <w:sz w:val="24"/>
          <w:szCs w:val="24"/>
          <w:lang w:val="de-DE"/>
        </w:rPr>
        <w:t xml:space="preserve">ukrainische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Aquivalente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finden?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 xml:space="preserve">У: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Багато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віків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поспіль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люди думали про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любов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складали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вірші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романси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Існує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безліч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цитат,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виразів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прислів'їв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любов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зможете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знайти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український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еквівалент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?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71519">
        <w:rPr>
          <w:rFonts w:ascii="Times New Roman" w:hAnsi="Times New Roman" w:cs="Times New Roman"/>
          <w:b/>
          <w:sz w:val="24"/>
          <w:szCs w:val="24"/>
        </w:rPr>
        <w:t>Крилаті</w:t>
      </w:r>
      <w:proofErr w:type="spellEnd"/>
      <w:r w:rsidRPr="002715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1519">
        <w:rPr>
          <w:rFonts w:ascii="Times New Roman" w:hAnsi="Times New Roman" w:cs="Times New Roman"/>
          <w:b/>
          <w:sz w:val="24"/>
          <w:szCs w:val="24"/>
        </w:rPr>
        <w:t>фрази</w:t>
      </w:r>
      <w:proofErr w:type="spellEnd"/>
      <w:r w:rsidRPr="00271519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271519">
        <w:rPr>
          <w:rFonts w:ascii="Times New Roman" w:hAnsi="Times New Roman" w:cs="Times New Roman"/>
          <w:b/>
          <w:sz w:val="24"/>
          <w:szCs w:val="24"/>
        </w:rPr>
        <w:t>конверті</w:t>
      </w:r>
      <w:proofErr w:type="spellEnd"/>
      <w:r w:rsidRPr="00271519">
        <w:rPr>
          <w:rFonts w:ascii="Times New Roman" w:hAnsi="Times New Roman" w:cs="Times New Roman"/>
          <w:b/>
          <w:sz w:val="24"/>
          <w:szCs w:val="24"/>
        </w:rPr>
        <w:t>. Додаток1</w:t>
      </w:r>
      <w:r w:rsidRPr="003159FD">
        <w:rPr>
          <w:rFonts w:ascii="Times New Roman" w:hAnsi="Times New Roman" w:cs="Times New Roman"/>
          <w:sz w:val="24"/>
          <w:szCs w:val="24"/>
        </w:rPr>
        <w:t>).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E: </w:t>
      </w:r>
      <w:r w:rsidR="00326A06">
        <w:rPr>
          <w:rFonts w:ascii="Times New Roman" w:hAnsi="Times New Roman" w:cs="Times New Roman"/>
          <w:sz w:val="24"/>
          <w:szCs w:val="24"/>
          <w:lang w:val="en-US"/>
        </w:rPr>
        <w:t xml:space="preserve">And now 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we suggest you to foretell your future. Put </w:t>
      </w:r>
      <w:r w:rsidRPr="00515AC1">
        <w:rPr>
          <w:rFonts w:ascii="Times New Roman" w:hAnsi="Times New Roman" w:cs="Times New Roman"/>
          <w:sz w:val="24"/>
          <w:szCs w:val="24"/>
          <w:lang w:val="en-US"/>
        </w:rPr>
        <w:t>your hand into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the box, find some symbol and we'll tell you what it means.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D: wir Ihnen vor, Ihre Zukunft zu erfahren. Verlegen Sie Ihre Hand in dieses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Kastchen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>, nehmen Sie ein Symbol und wir sagen Ihnen, was es bedeutet.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>У:</w:t>
      </w:r>
      <w:r w:rsidRPr="009C03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C0390">
        <w:rPr>
          <w:rFonts w:ascii="Times New Roman" w:hAnsi="Times New Roman" w:cs="Times New Roman"/>
          <w:b/>
          <w:sz w:val="24"/>
          <w:szCs w:val="24"/>
        </w:rPr>
        <w:t>Віяло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- Ви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відкриєте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серце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людині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, яку любите.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C0390">
        <w:rPr>
          <w:rFonts w:ascii="Times New Roman" w:hAnsi="Times New Roman" w:cs="Times New Roman"/>
          <w:b/>
          <w:sz w:val="24"/>
          <w:szCs w:val="24"/>
        </w:rPr>
        <w:t>Стрічка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- Ви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хочете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зв'язаним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іншою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людиною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C0390">
        <w:rPr>
          <w:rFonts w:ascii="Times New Roman" w:hAnsi="Times New Roman" w:cs="Times New Roman"/>
          <w:b/>
          <w:sz w:val="24"/>
          <w:szCs w:val="24"/>
        </w:rPr>
        <w:t>Обручка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- символ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вірності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C0390">
        <w:rPr>
          <w:rFonts w:ascii="Times New Roman" w:hAnsi="Times New Roman" w:cs="Times New Roman"/>
          <w:b/>
          <w:sz w:val="24"/>
          <w:szCs w:val="24"/>
        </w:rPr>
        <w:t>Мережив</w:t>
      </w:r>
      <w:r w:rsidRPr="003159FD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- Ви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хочете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піймити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людину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тенета.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C0390">
        <w:rPr>
          <w:rFonts w:ascii="Times New Roman" w:hAnsi="Times New Roman" w:cs="Times New Roman"/>
          <w:b/>
          <w:sz w:val="24"/>
          <w:szCs w:val="24"/>
        </w:rPr>
        <w:t>Червона</w:t>
      </w:r>
      <w:proofErr w:type="spellEnd"/>
      <w:r w:rsidRPr="009C0390">
        <w:rPr>
          <w:rFonts w:ascii="Times New Roman" w:hAnsi="Times New Roman" w:cs="Times New Roman"/>
          <w:b/>
          <w:sz w:val="24"/>
          <w:szCs w:val="24"/>
        </w:rPr>
        <w:t xml:space="preserve"> рукавичка</w:t>
      </w:r>
      <w:r w:rsidR="00326A06">
        <w:rPr>
          <w:rFonts w:ascii="Times New Roman" w:hAnsi="Times New Roman" w:cs="Times New Roman"/>
          <w:sz w:val="24"/>
          <w:szCs w:val="24"/>
        </w:rPr>
        <w:t xml:space="preserve"> - Вас </w:t>
      </w:r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люблять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326A06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9C0390">
        <w:rPr>
          <w:rFonts w:ascii="Times New Roman" w:hAnsi="Times New Roman" w:cs="Times New Roman"/>
          <w:b/>
          <w:sz w:val="24"/>
          <w:szCs w:val="24"/>
        </w:rPr>
        <w:t>Роза</w:t>
      </w:r>
      <w:r w:rsidRPr="003159FD">
        <w:rPr>
          <w:rFonts w:ascii="Times New Roman" w:hAnsi="Times New Roman" w:cs="Times New Roman"/>
          <w:sz w:val="24"/>
          <w:szCs w:val="24"/>
        </w:rPr>
        <w:t xml:space="preserve"> - Вас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люблять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всією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59FD">
        <w:rPr>
          <w:rFonts w:ascii="Times New Roman" w:hAnsi="Times New Roman" w:cs="Times New Roman"/>
          <w:sz w:val="24"/>
          <w:szCs w:val="24"/>
        </w:rPr>
        <w:t>душею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.</w:t>
      </w:r>
      <w:r w:rsidRPr="00326A0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E: Your next task is to perform the scene described in your card saying no word at all.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And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we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should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guess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what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it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is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D: Die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nachste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Aufgabe ist die Vorstellung der Pantomime ohne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Worter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. Und wir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mussen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sagen, was es bedeutet.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59FD">
        <w:rPr>
          <w:rFonts w:ascii="Times New Roman" w:hAnsi="Times New Roman" w:cs="Times New Roman"/>
          <w:sz w:val="24"/>
          <w:szCs w:val="24"/>
        </w:rPr>
        <w:t>У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Наступне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-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представити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пантоміму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</w:rPr>
        <w:t>без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жодного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</w:rPr>
        <w:t>слова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3159FD">
        <w:rPr>
          <w:rFonts w:ascii="Times New Roman" w:hAnsi="Times New Roman" w:cs="Times New Roman"/>
          <w:sz w:val="24"/>
          <w:szCs w:val="24"/>
        </w:rPr>
        <w:t>а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</w:rPr>
        <w:t>ми</w:t>
      </w: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маємо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здогадатись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таке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Пантоміма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. </w:t>
      </w:r>
      <w:r w:rsidR="00BF34A6">
        <w:rPr>
          <w:rFonts w:ascii="Times New Roman" w:hAnsi="Times New Roman" w:cs="Times New Roman"/>
          <w:sz w:val="24"/>
          <w:szCs w:val="24"/>
          <w:lang w:val="uk-UA"/>
        </w:rPr>
        <w:t xml:space="preserve">Учасники </w:t>
      </w:r>
      <w:proofErr w:type="spellStart"/>
      <w:r w:rsidR="00BF34A6">
        <w:rPr>
          <w:rFonts w:ascii="Times New Roman" w:hAnsi="Times New Roman" w:cs="Times New Roman"/>
          <w:sz w:val="24"/>
          <w:szCs w:val="24"/>
        </w:rPr>
        <w:t>діста</w:t>
      </w:r>
      <w:r w:rsidR="00BF34A6">
        <w:rPr>
          <w:rFonts w:ascii="Times New Roman" w:hAnsi="Times New Roman" w:cs="Times New Roman"/>
          <w:sz w:val="24"/>
          <w:szCs w:val="24"/>
          <w:lang w:val="uk-UA"/>
        </w:rPr>
        <w:t>ють</w:t>
      </w:r>
      <w:proofErr w:type="spellEnd"/>
      <w:r w:rsidR="00BF34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</w:rPr>
        <w:t xml:space="preserve"> карточку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завданням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, яке </w:t>
      </w:r>
      <w:r w:rsidR="00BF34A6">
        <w:rPr>
          <w:rFonts w:ascii="Times New Roman" w:hAnsi="Times New Roman" w:cs="Times New Roman"/>
          <w:sz w:val="24"/>
          <w:szCs w:val="24"/>
          <w:lang w:val="uk-UA"/>
        </w:rPr>
        <w:t xml:space="preserve">вони </w:t>
      </w:r>
      <w:proofErr w:type="spellStart"/>
      <w:r w:rsidR="00BF34A6">
        <w:rPr>
          <w:rFonts w:ascii="Times New Roman" w:hAnsi="Times New Roman" w:cs="Times New Roman"/>
          <w:sz w:val="24"/>
          <w:szCs w:val="24"/>
        </w:rPr>
        <w:t>ма</w:t>
      </w:r>
      <w:r w:rsidR="00BF34A6">
        <w:rPr>
          <w:rFonts w:ascii="Times New Roman" w:hAnsi="Times New Roman" w:cs="Times New Roman"/>
          <w:sz w:val="24"/>
          <w:szCs w:val="24"/>
          <w:lang w:val="uk-UA"/>
        </w:rPr>
        <w:t>ють</w:t>
      </w:r>
      <w:proofErr w:type="spellEnd"/>
      <w:r w:rsidR="00BF34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показати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).</w:t>
      </w:r>
    </w:p>
    <w:p w:rsidR="003159FD" w:rsidRPr="002F4237" w:rsidRDefault="003159FD" w:rsidP="003159F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E: And we'll listen to the poems</w:t>
      </w:r>
      <w:r w:rsidR="002F4237">
        <w:rPr>
          <w:rFonts w:ascii="Times New Roman" w:hAnsi="Times New Roman" w:cs="Times New Roman"/>
          <w:sz w:val="24"/>
          <w:szCs w:val="24"/>
          <w:lang w:val="en-US"/>
        </w:rPr>
        <w:t xml:space="preserve"> of love, they are so beautiful</w:t>
      </w:r>
      <w:r w:rsidR="002F4237">
        <w:rPr>
          <w:rFonts w:ascii="Times New Roman" w:hAnsi="Times New Roman" w:cs="Times New Roman"/>
          <w:sz w:val="24"/>
          <w:szCs w:val="24"/>
          <w:lang w:val="uk-UA"/>
        </w:rPr>
        <w:t>!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D: Und wir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horen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die Gedichte </w:t>
      </w:r>
      <w:proofErr w:type="spellStart"/>
      <w:r w:rsidRPr="003159FD">
        <w:rPr>
          <w:rFonts w:ascii="Times New Roman" w:hAnsi="Times New Roman" w:cs="Times New Roman"/>
          <w:sz w:val="24"/>
          <w:szCs w:val="24"/>
          <w:lang w:val="de-DE"/>
        </w:rPr>
        <w:t>uber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de-DE"/>
        </w:rPr>
        <w:t xml:space="preserve"> Liebe.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sind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schon</w:t>
      </w:r>
      <w:proofErr w:type="spellEnd"/>
      <w:r w:rsidR="002F4237">
        <w:rPr>
          <w:rFonts w:ascii="Times New Roman" w:hAnsi="Times New Roman" w:cs="Times New Roman"/>
          <w:sz w:val="24"/>
          <w:szCs w:val="24"/>
          <w:lang w:val="uk-UA"/>
        </w:rPr>
        <w:t>!</w:t>
      </w:r>
      <w:r w:rsidRPr="003159F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2F4237" w:rsidRDefault="003159FD" w:rsidP="003159F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159FD">
        <w:rPr>
          <w:rFonts w:ascii="Times New Roman" w:hAnsi="Times New Roman" w:cs="Times New Roman"/>
          <w:sz w:val="24"/>
          <w:szCs w:val="24"/>
        </w:rPr>
        <w:t xml:space="preserve">У: А зараз ми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послухаємо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вірші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наших команд про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любов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. Вони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прекрасні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>.</w:t>
      </w:r>
      <w:r w:rsidR="002F4237">
        <w:rPr>
          <w:rFonts w:ascii="Times New Roman" w:hAnsi="Times New Roman" w:cs="Times New Roman"/>
          <w:sz w:val="24"/>
          <w:szCs w:val="24"/>
          <w:lang w:val="uk-UA"/>
        </w:rPr>
        <w:t>!</w:t>
      </w:r>
    </w:p>
    <w:p w:rsidR="003159FD" w:rsidRDefault="003159FD" w:rsidP="009C039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159F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часи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поети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схилялися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перед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любов'ю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Пропонуємо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вашій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увазі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освідчення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коханні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85D" w:rsidRPr="009C0390" w:rsidRDefault="009C0390" w:rsidP="009C039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німецького  поета:</w:t>
      </w:r>
    </w:p>
    <w:p w:rsidR="009C0390" w:rsidRPr="002F4237" w:rsidRDefault="009C0390" w:rsidP="002F4237">
      <w:pPr>
        <w:rPr>
          <w:sz w:val="28"/>
          <w:szCs w:val="28"/>
          <w:lang w:val="uk-UA"/>
        </w:rPr>
      </w:pPr>
      <w:ins w:id="1" w:author="Unknown">
        <w:r w:rsidRPr="002F4237">
          <w:rPr>
            <w:sz w:val="28"/>
            <w:szCs w:val="28"/>
            <w:lang w:val="de-DE"/>
          </w:rPr>
          <w:t>Ich liebe dich, weil ich dich lieben muss;</w:t>
        </w:r>
        <w:r w:rsidRPr="002F4237">
          <w:rPr>
            <w:sz w:val="28"/>
            <w:szCs w:val="28"/>
            <w:lang w:val="de-DE"/>
          </w:rPr>
          <w:br/>
          <w:t>Ich liebe dich, weil ich nichts anders kann;</w:t>
        </w:r>
        <w:r w:rsidRPr="002F4237">
          <w:rPr>
            <w:sz w:val="28"/>
            <w:szCs w:val="28"/>
            <w:lang w:val="de-DE"/>
          </w:rPr>
          <w:br/>
          <w:t>Ich liebe dich nach einem Himmelschluss;</w:t>
        </w:r>
        <w:r w:rsidRPr="002F4237">
          <w:rPr>
            <w:sz w:val="28"/>
            <w:szCs w:val="28"/>
            <w:lang w:val="de-DE"/>
          </w:rPr>
          <w:br/>
          <w:t>Ich liebe dich durch einen Zauberbann.</w:t>
        </w:r>
        <w:r w:rsidRPr="002F4237">
          <w:rPr>
            <w:sz w:val="28"/>
            <w:szCs w:val="28"/>
            <w:lang w:val="de-DE"/>
          </w:rPr>
          <w:br/>
          <w:t>Dich lieb' ich, wie die Rose ihren Strauch;</w:t>
        </w:r>
        <w:r w:rsidRPr="002F4237">
          <w:rPr>
            <w:sz w:val="28"/>
            <w:szCs w:val="28"/>
            <w:lang w:val="de-DE"/>
          </w:rPr>
          <w:br/>
          <w:t>Dich lieb' ich, wie die Sonne ihren Schein;</w:t>
        </w:r>
        <w:r w:rsidRPr="002F4237">
          <w:rPr>
            <w:sz w:val="28"/>
            <w:szCs w:val="28"/>
            <w:lang w:val="de-DE"/>
          </w:rPr>
          <w:br/>
          <w:t>Dich lieb' ich, weil du bist mein Lebenshauch;</w:t>
        </w:r>
      </w:ins>
    </w:p>
    <w:p w:rsidR="00EE6BC9" w:rsidRPr="007C48FE" w:rsidRDefault="009C0390" w:rsidP="003159FD">
      <w:pPr>
        <w:rPr>
          <w:rFonts w:eastAsia="Times New Roman"/>
          <w:sz w:val="28"/>
          <w:szCs w:val="28"/>
          <w:lang w:val="de-DE"/>
        </w:rPr>
      </w:pPr>
      <w:ins w:id="2" w:author="Unknown">
        <w:r w:rsidRPr="002F4237">
          <w:rPr>
            <w:sz w:val="28"/>
            <w:szCs w:val="28"/>
            <w:lang w:val="de-DE"/>
          </w:rPr>
          <w:t>Dich lieb' ich, weil dich lieben ist mein Sein</w:t>
        </w:r>
        <w:r w:rsidRPr="002F4237">
          <w:rPr>
            <w:rFonts w:eastAsia="Times New Roman"/>
            <w:sz w:val="28"/>
            <w:szCs w:val="28"/>
            <w:lang w:val="de-DE"/>
          </w:rPr>
          <w:t>.</w:t>
        </w:r>
      </w:ins>
    </w:p>
    <w:p w:rsidR="003159FD" w:rsidRPr="005E485D" w:rsidRDefault="003159FD" w:rsidP="003159F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E485D">
        <w:rPr>
          <w:rFonts w:ascii="Times New Roman" w:hAnsi="Times New Roman" w:cs="Times New Roman"/>
          <w:b/>
          <w:sz w:val="24"/>
          <w:szCs w:val="24"/>
        </w:rPr>
        <w:t>Ліна</w:t>
      </w:r>
      <w:proofErr w:type="spellEnd"/>
      <w:r w:rsidRPr="005E485D">
        <w:rPr>
          <w:rFonts w:ascii="Times New Roman" w:hAnsi="Times New Roman" w:cs="Times New Roman"/>
          <w:b/>
          <w:sz w:val="24"/>
          <w:szCs w:val="24"/>
        </w:rPr>
        <w:t xml:space="preserve"> КОСТЕНКО. </w:t>
      </w:r>
      <w:proofErr w:type="spellStart"/>
      <w:r w:rsidRPr="005E485D">
        <w:rPr>
          <w:rFonts w:ascii="Times New Roman" w:hAnsi="Times New Roman" w:cs="Times New Roman"/>
          <w:b/>
          <w:sz w:val="24"/>
          <w:szCs w:val="24"/>
        </w:rPr>
        <w:t>Очима</w:t>
      </w:r>
      <w:proofErr w:type="spellEnd"/>
      <w:r w:rsidRPr="005E48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485D">
        <w:rPr>
          <w:rFonts w:ascii="Times New Roman" w:hAnsi="Times New Roman" w:cs="Times New Roman"/>
          <w:b/>
          <w:sz w:val="24"/>
          <w:szCs w:val="24"/>
        </w:rPr>
        <w:t>ти</w:t>
      </w:r>
      <w:proofErr w:type="spellEnd"/>
      <w:r w:rsidRPr="005E485D">
        <w:rPr>
          <w:rFonts w:ascii="Times New Roman" w:hAnsi="Times New Roman" w:cs="Times New Roman"/>
          <w:b/>
          <w:sz w:val="24"/>
          <w:szCs w:val="24"/>
        </w:rPr>
        <w:t xml:space="preserve"> сказав </w:t>
      </w:r>
      <w:proofErr w:type="spellStart"/>
      <w:r w:rsidRPr="005E485D">
        <w:rPr>
          <w:rFonts w:ascii="Times New Roman" w:hAnsi="Times New Roman" w:cs="Times New Roman"/>
          <w:b/>
          <w:sz w:val="24"/>
          <w:szCs w:val="24"/>
        </w:rPr>
        <w:t>мені</w:t>
      </w:r>
      <w:proofErr w:type="spellEnd"/>
      <w:r w:rsidRPr="005E485D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5E485D">
        <w:rPr>
          <w:rFonts w:ascii="Times New Roman" w:hAnsi="Times New Roman" w:cs="Times New Roman"/>
          <w:b/>
          <w:sz w:val="24"/>
          <w:szCs w:val="24"/>
        </w:rPr>
        <w:t>любл</w:t>
      </w:r>
      <w:proofErr w:type="spellEnd"/>
      <w:r w:rsidR="00515AC1" w:rsidRPr="005E485D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r w:rsidR="002F4237" w:rsidRPr="005E485D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Очима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сказав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мені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>: люблю.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5E485D">
        <w:rPr>
          <w:rFonts w:ascii="Times New Roman" w:hAnsi="Times New Roman" w:cs="Times New Roman"/>
          <w:sz w:val="24"/>
          <w:szCs w:val="24"/>
        </w:rPr>
        <w:t xml:space="preserve">Душа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складала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свій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тяжкий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екзамен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Мов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тихий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дзвін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гірського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кришталю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>,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несказане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лишилось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несказанним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ішло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, минуло той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перон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5E485D">
        <w:rPr>
          <w:rFonts w:ascii="Times New Roman" w:hAnsi="Times New Roman" w:cs="Times New Roman"/>
          <w:sz w:val="24"/>
          <w:szCs w:val="24"/>
        </w:rPr>
        <w:t xml:space="preserve">гукала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тиша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рупором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вокзальним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Багато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слів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написано пером.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Несказане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лишилось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несказанним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E485D">
        <w:rPr>
          <w:rFonts w:ascii="Times New Roman" w:hAnsi="Times New Roman" w:cs="Times New Roman"/>
          <w:sz w:val="24"/>
          <w:szCs w:val="24"/>
        </w:rPr>
        <w:t>Світали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ночі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вечоріли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дні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5E485D">
        <w:rPr>
          <w:rFonts w:ascii="Times New Roman" w:hAnsi="Times New Roman" w:cs="Times New Roman"/>
          <w:sz w:val="24"/>
          <w:szCs w:val="24"/>
        </w:rPr>
        <w:t xml:space="preserve">Не раз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хитнула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доля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терезами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5E485D">
        <w:rPr>
          <w:rFonts w:ascii="Times New Roman" w:hAnsi="Times New Roman" w:cs="Times New Roman"/>
          <w:sz w:val="24"/>
          <w:szCs w:val="24"/>
        </w:rPr>
        <w:t xml:space="preserve">Слова як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сонце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сходили в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мені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5E485D" w:rsidRDefault="003159FD" w:rsidP="003159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Несказане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 xml:space="preserve"> лишилось </w:t>
      </w:r>
      <w:proofErr w:type="spellStart"/>
      <w:r w:rsidRPr="005E485D">
        <w:rPr>
          <w:rFonts w:ascii="Times New Roman" w:hAnsi="Times New Roman" w:cs="Times New Roman"/>
          <w:sz w:val="24"/>
          <w:szCs w:val="24"/>
        </w:rPr>
        <w:t>несказанним</w:t>
      </w:r>
      <w:proofErr w:type="spellEnd"/>
      <w:r w:rsidRPr="005E485D">
        <w:rPr>
          <w:rFonts w:ascii="Times New Roman" w:hAnsi="Times New Roman" w:cs="Times New Roman"/>
          <w:sz w:val="24"/>
          <w:szCs w:val="24"/>
        </w:rPr>
        <w:t>.</w:t>
      </w:r>
    </w:p>
    <w:p w:rsidR="003159FD" w:rsidRPr="009C0390" w:rsidRDefault="003159FD" w:rsidP="003159FD">
      <w:pPr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C0390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- A про </w:t>
      </w:r>
      <w:proofErr w:type="spellStart"/>
      <w:r w:rsidRPr="009C0390">
        <w:rPr>
          <w:rFonts w:ascii="Times New Roman" w:hAnsi="Times New Roman" w:cs="Times New Roman"/>
          <w:b/>
          <w:i/>
          <w:sz w:val="24"/>
          <w:szCs w:val="24"/>
        </w:rPr>
        <w:t>своє</w:t>
      </w:r>
      <w:proofErr w:type="spellEnd"/>
      <w:r w:rsidRPr="009C039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9C0390">
        <w:rPr>
          <w:rFonts w:ascii="Times New Roman" w:hAnsi="Times New Roman" w:cs="Times New Roman"/>
          <w:b/>
          <w:i/>
          <w:sz w:val="24"/>
          <w:szCs w:val="24"/>
        </w:rPr>
        <w:t>кохання</w:t>
      </w:r>
      <w:proofErr w:type="spellEnd"/>
      <w:r w:rsidRPr="009C039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9C0390">
        <w:rPr>
          <w:rFonts w:ascii="Times New Roman" w:hAnsi="Times New Roman" w:cs="Times New Roman"/>
          <w:b/>
          <w:i/>
          <w:sz w:val="24"/>
          <w:szCs w:val="24"/>
        </w:rPr>
        <w:t>англійський</w:t>
      </w:r>
      <w:proofErr w:type="spellEnd"/>
      <w:r w:rsidRPr="009C0390">
        <w:rPr>
          <w:rFonts w:ascii="Times New Roman" w:hAnsi="Times New Roman" w:cs="Times New Roman"/>
          <w:b/>
          <w:i/>
          <w:sz w:val="24"/>
          <w:szCs w:val="24"/>
        </w:rPr>
        <w:t xml:space="preserve"> поет </w:t>
      </w:r>
      <w:proofErr w:type="spellStart"/>
      <w:r w:rsidRPr="009C0390">
        <w:rPr>
          <w:rFonts w:ascii="Times New Roman" w:hAnsi="Times New Roman" w:cs="Times New Roman"/>
          <w:b/>
          <w:i/>
          <w:sz w:val="24"/>
          <w:szCs w:val="24"/>
        </w:rPr>
        <w:t>розповідає</w:t>
      </w:r>
      <w:proofErr w:type="spellEnd"/>
      <w:r w:rsidRPr="009C0390">
        <w:rPr>
          <w:rFonts w:ascii="Times New Roman" w:hAnsi="Times New Roman" w:cs="Times New Roman"/>
          <w:b/>
          <w:i/>
          <w:sz w:val="24"/>
          <w:szCs w:val="24"/>
        </w:rPr>
        <w:t xml:space="preserve"> так</w:t>
      </w:r>
      <w:r w:rsidR="009C0390">
        <w:rPr>
          <w:rFonts w:ascii="Times New Roman" w:hAnsi="Times New Roman" w:cs="Times New Roman"/>
          <w:b/>
          <w:i/>
          <w:sz w:val="24"/>
          <w:szCs w:val="24"/>
          <w:lang w:val="uk-UA"/>
        </w:rPr>
        <w:t>: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</w:rPr>
        <w:t>О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>, my Love's like a red, red rose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That's newly sprung in June: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</w:rPr>
        <w:t>О</w:t>
      </w:r>
      <w:r w:rsidRPr="003159FD">
        <w:rPr>
          <w:rFonts w:ascii="Times New Roman" w:hAnsi="Times New Roman" w:cs="Times New Roman"/>
          <w:sz w:val="24"/>
          <w:szCs w:val="24"/>
          <w:lang w:val="en-US"/>
        </w:rPr>
        <w:t>, my Love's like the melody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That's sweetly played in tune.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As fair art thou, my bonny lass',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So deep in love am I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And I will love thee still, my dear,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Till all the seas gang dry.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Till all the seas gang dry, my dear,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And the rocks melt with the sun;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59FD">
        <w:rPr>
          <w:rFonts w:ascii="Times New Roman" w:hAnsi="Times New Roman" w:cs="Times New Roman"/>
          <w:sz w:val="24"/>
          <w:szCs w:val="24"/>
          <w:lang w:val="en-US"/>
        </w:rPr>
        <w:t>Fwill</w:t>
      </w:r>
      <w:proofErr w:type="spellEnd"/>
      <w:r w:rsidRPr="003159FD">
        <w:rPr>
          <w:rFonts w:ascii="Times New Roman" w:hAnsi="Times New Roman" w:cs="Times New Roman"/>
          <w:sz w:val="24"/>
          <w:szCs w:val="24"/>
          <w:lang w:val="en-US"/>
        </w:rPr>
        <w:t xml:space="preserve"> love thee still, my dear,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While the sands of life shall run.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And fare thee well, my only Love!</w:t>
      </w:r>
    </w:p>
    <w:p w:rsidR="003159FD" w:rsidRPr="003159FD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And fare thee well a while!</w:t>
      </w:r>
    </w:p>
    <w:p w:rsidR="00EE6BC9" w:rsidRPr="007C48FE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  <w:lang w:val="en-US"/>
        </w:rPr>
        <w:t>And I will come again, my Love</w:t>
      </w:r>
      <w:r w:rsidR="00EE6B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C0390">
        <w:rPr>
          <w:rFonts w:ascii="Times New Roman" w:hAnsi="Times New Roman" w:cs="Times New Roman"/>
          <w:sz w:val="24"/>
          <w:szCs w:val="24"/>
          <w:lang w:val="en-US"/>
        </w:rPr>
        <w:t>Though it were ten thousand mile.</w:t>
      </w:r>
    </w:p>
    <w:p w:rsidR="003159FD" w:rsidRPr="002F4237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515AC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F4237">
        <w:rPr>
          <w:rFonts w:ascii="Times New Roman" w:hAnsi="Times New Roman" w:cs="Times New Roman"/>
          <w:sz w:val="24"/>
          <w:szCs w:val="24"/>
        </w:rPr>
        <w:t xml:space="preserve">: </w:t>
      </w:r>
      <w:r w:rsidRPr="00515AC1">
        <w:rPr>
          <w:rFonts w:ascii="Times New Roman" w:hAnsi="Times New Roman" w:cs="Times New Roman"/>
          <w:sz w:val="24"/>
          <w:szCs w:val="24"/>
          <w:lang w:val="en-US"/>
        </w:rPr>
        <w:t>Marvelous</w:t>
      </w:r>
      <w:r w:rsidRPr="002F4237">
        <w:rPr>
          <w:rFonts w:ascii="Times New Roman" w:hAnsi="Times New Roman" w:cs="Times New Roman"/>
          <w:sz w:val="24"/>
          <w:szCs w:val="24"/>
        </w:rPr>
        <w:t>.</w:t>
      </w:r>
    </w:p>
    <w:p w:rsidR="003159FD" w:rsidRPr="002F4237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515AC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F4237">
        <w:rPr>
          <w:rFonts w:ascii="Times New Roman" w:hAnsi="Times New Roman" w:cs="Times New Roman"/>
          <w:sz w:val="24"/>
          <w:szCs w:val="24"/>
        </w:rPr>
        <w:t xml:space="preserve">: </w:t>
      </w:r>
      <w:r w:rsidRPr="00515AC1">
        <w:rPr>
          <w:rFonts w:ascii="Times New Roman" w:hAnsi="Times New Roman" w:cs="Times New Roman"/>
          <w:sz w:val="24"/>
          <w:szCs w:val="24"/>
          <w:lang w:val="en-US"/>
        </w:rPr>
        <w:t>Prima</w:t>
      </w:r>
      <w:r w:rsidRPr="002F4237">
        <w:rPr>
          <w:rFonts w:ascii="Times New Roman" w:hAnsi="Times New Roman" w:cs="Times New Roman"/>
          <w:sz w:val="24"/>
          <w:szCs w:val="24"/>
        </w:rPr>
        <w:t>.</w:t>
      </w:r>
    </w:p>
    <w:p w:rsidR="003159FD" w:rsidRPr="002F4237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3159FD">
        <w:rPr>
          <w:rFonts w:ascii="Times New Roman" w:hAnsi="Times New Roman" w:cs="Times New Roman"/>
          <w:sz w:val="24"/>
          <w:szCs w:val="24"/>
        </w:rPr>
        <w:t>У</w:t>
      </w:r>
      <w:r w:rsidRPr="002F4237">
        <w:rPr>
          <w:rFonts w:ascii="Times New Roman" w:hAnsi="Times New Roman" w:cs="Times New Roman"/>
          <w:sz w:val="24"/>
          <w:szCs w:val="24"/>
        </w:rPr>
        <w:t xml:space="preserve">: </w:t>
      </w:r>
      <w:r w:rsidRPr="003159FD">
        <w:rPr>
          <w:rFonts w:ascii="Times New Roman" w:hAnsi="Times New Roman" w:cs="Times New Roman"/>
          <w:sz w:val="24"/>
          <w:szCs w:val="24"/>
        </w:rPr>
        <w:t>Прекрасно</w:t>
      </w:r>
      <w:r w:rsidRPr="002F4237">
        <w:rPr>
          <w:rFonts w:ascii="Times New Roman" w:hAnsi="Times New Roman" w:cs="Times New Roman"/>
          <w:sz w:val="24"/>
          <w:szCs w:val="24"/>
        </w:rPr>
        <w:t>.</w:t>
      </w:r>
    </w:p>
    <w:p w:rsidR="003159FD" w:rsidRPr="00425AA5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59FD">
        <w:rPr>
          <w:rFonts w:ascii="Times New Roman" w:hAnsi="Times New Roman" w:cs="Times New Roman"/>
          <w:sz w:val="24"/>
          <w:szCs w:val="24"/>
        </w:rPr>
        <w:t xml:space="preserve">У: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Дякуємо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всім</w:t>
      </w:r>
      <w:proofErr w:type="spellEnd"/>
      <w:r w:rsidRPr="003159FD">
        <w:rPr>
          <w:rFonts w:ascii="Times New Roman" w:hAnsi="Times New Roman" w:cs="Times New Roman"/>
          <w:sz w:val="24"/>
          <w:szCs w:val="24"/>
        </w:rPr>
        <w:t xml:space="preserve"> за участь. А</w:t>
      </w:r>
      <w:r w:rsidRPr="00425A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34A6">
        <w:rPr>
          <w:rFonts w:ascii="Times New Roman" w:hAnsi="Times New Roman" w:cs="Times New Roman"/>
          <w:sz w:val="24"/>
          <w:szCs w:val="24"/>
          <w:lang w:val="uk-UA"/>
        </w:rPr>
        <w:t>тепер</w:t>
      </w:r>
      <w:r w:rsidRPr="00425A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159FD">
        <w:rPr>
          <w:rFonts w:ascii="Times New Roman" w:hAnsi="Times New Roman" w:cs="Times New Roman"/>
          <w:sz w:val="24"/>
          <w:szCs w:val="24"/>
        </w:rPr>
        <w:t>звучить</w:t>
      </w:r>
      <w:proofErr w:type="spellEnd"/>
      <w:r w:rsidRPr="00425A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390">
        <w:rPr>
          <w:rFonts w:ascii="Times New Roman" w:hAnsi="Times New Roman" w:cs="Times New Roman"/>
          <w:b/>
          <w:sz w:val="24"/>
          <w:szCs w:val="24"/>
        </w:rPr>
        <w:t>пісня</w:t>
      </w:r>
      <w:proofErr w:type="spellEnd"/>
      <w:r w:rsidRPr="009C039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3159FD" w:rsidRPr="00515AC1" w:rsidRDefault="003159FD" w:rsidP="003159F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15AC1">
        <w:rPr>
          <w:rFonts w:ascii="Times New Roman" w:hAnsi="Times New Roman" w:cs="Times New Roman"/>
          <w:sz w:val="24"/>
          <w:szCs w:val="24"/>
          <w:lang w:val="en-US"/>
        </w:rPr>
        <w:t>E: Our party comes to its end. We're happy to see you all here, we wish you love, love and love!</w:t>
      </w:r>
    </w:p>
    <w:p w:rsidR="003159FD" w:rsidRPr="00515AC1" w:rsidRDefault="003159FD" w:rsidP="003159FD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15AC1">
        <w:rPr>
          <w:rFonts w:ascii="Times New Roman" w:hAnsi="Times New Roman" w:cs="Times New Roman"/>
          <w:sz w:val="24"/>
          <w:szCs w:val="24"/>
          <w:lang w:val="de-DE"/>
        </w:rPr>
        <w:t>D: Unser Feiertag ist zu Ende. Wir sind sehr </w:t>
      </w:r>
      <w:proofErr w:type="spellStart"/>
      <w:r w:rsidRPr="00515AC1">
        <w:rPr>
          <w:rFonts w:ascii="Times New Roman" w:hAnsi="Times New Roman" w:cs="Times New Roman"/>
          <w:sz w:val="24"/>
          <w:szCs w:val="24"/>
          <w:lang w:val="de-DE"/>
        </w:rPr>
        <w:t>glucklich</w:t>
      </w:r>
      <w:proofErr w:type="spellEnd"/>
      <w:r w:rsidRPr="00515AC1">
        <w:rPr>
          <w:rFonts w:ascii="Times New Roman" w:hAnsi="Times New Roman" w:cs="Times New Roman"/>
          <w:sz w:val="24"/>
          <w:szCs w:val="24"/>
          <w:lang w:val="de-DE"/>
        </w:rPr>
        <w:t xml:space="preserve"> Sie hier zu sehen und wir </w:t>
      </w:r>
      <w:proofErr w:type="spellStart"/>
      <w:r w:rsidRPr="00515AC1">
        <w:rPr>
          <w:rFonts w:ascii="Times New Roman" w:hAnsi="Times New Roman" w:cs="Times New Roman"/>
          <w:sz w:val="24"/>
          <w:szCs w:val="24"/>
          <w:lang w:val="de-DE"/>
        </w:rPr>
        <w:t>wunschen</w:t>
      </w:r>
      <w:proofErr w:type="spellEnd"/>
      <w:r w:rsidRPr="00515AC1">
        <w:rPr>
          <w:rFonts w:ascii="Times New Roman" w:hAnsi="Times New Roman" w:cs="Times New Roman"/>
          <w:sz w:val="24"/>
          <w:szCs w:val="24"/>
          <w:lang w:val="de-DE"/>
        </w:rPr>
        <w:t xml:space="preserve"> Ihnen Liebe, Liebe und Liebe!</w:t>
      </w:r>
    </w:p>
    <w:p w:rsidR="003159FD" w:rsidRPr="00515AC1" w:rsidRDefault="003159FD" w:rsidP="003159FD">
      <w:pPr>
        <w:rPr>
          <w:rFonts w:ascii="Times New Roman" w:hAnsi="Times New Roman" w:cs="Times New Roman"/>
          <w:sz w:val="24"/>
          <w:szCs w:val="24"/>
        </w:rPr>
      </w:pPr>
      <w:r w:rsidRPr="00515AC1">
        <w:rPr>
          <w:rFonts w:ascii="Times New Roman" w:hAnsi="Times New Roman" w:cs="Times New Roman"/>
          <w:sz w:val="24"/>
          <w:szCs w:val="24"/>
        </w:rPr>
        <w:t xml:space="preserve">У: Наше свято </w:t>
      </w:r>
      <w:proofErr w:type="spellStart"/>
      <w:r w:rsidRPr="00515AC1">
        <w:rPr>
          <w:rFonts w:ascii="Times New Roman" w:hAnsi="Times New Roman" w:cs="Times New Roman"/>
          <w:sz w:val="24"/>
          <w:szCs w:val="24"/>
        </w:rPr>
        <w:t>дійшло</w:t>
      </w:r>
      <w:proofErr w:type="spellEnd"/>
      <w:r w:rsidRPr="0051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AC1">
        <w:rPr>
          <w:rFonts w:ascii="Times New Roman" w:hAnsi="Times New Roman" w:cs="Times New Roman"/>
          <w:sz w:val="24"/>
          <w:szCs w:val="24"/>
        </w:rPr>
        <w:t>кінця</w:t>
      </w:r>
      <w:proofErr w:type="spellEnd"/>
      <w:r w:rsidRPr="00515AC1">
        <w:rPr>
          <w:rFonts w:ascii="Times New Roman" w:hAnsi="Times New Roman" w:cs="Times New Roman"/>
          <w:sz w:val="24"/>
          <w:szCs w:val="24"/>
        </w:rPr>
        <w:t xml:space="preserve">. Ми </w:t>
      </w:r>
      <w:proofErr w:type="spellStart"/>
      <w:r w:rsidRPr="00515AC1"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 w:rsidRPr="0051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AC1">
        <w:rPr>
          <w:rFonts w:ascii="Times New Roman" w:hAnsi="Times New Roman" w:cs="Times New Roman"/>
          <w:sz w:val="24"/>
          <w:szCs w:val="24"/>
        </w:rPr>
        <w:t>дуже</w:t>
      </w:r>
      <w:proofErr w:type="spellEnd"/>
      <w:r w:rsidRPr="0051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AC1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51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AC1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515AC1">
        <w:rPr>
          <w:rFonts w:ascii="Times New Roman" w:hAnsi="Times New Roman" w:cs="Times New Roman"/>
          <w:sz w:val="24"/>
          <w:szCs w:val="24"/>
        </w:rPr>
        <w:t xml:space="preserve"> вас </w:t>
      </w:r>
      <w:proofErr w:type="spellStart"/>
      <w:r w:rsidRPr="00515AC1">
        <w:rPr>
          <w:rFonts w:ascii="Times New Roman" w:hAnsi="Times New Roman" w:cs="Times New Roman"/>
          <w:sz w:val="24"/>
          <w:szCs w:val="24"/>
        </w:rPr>
        <w:t>бачити</w:t>
      </w:r>
      <w:proofErr w:type="spellEnd"/>
      <w:r w:rsidRPr="00515AC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515AC1">
        <w:rPr>
          <w:rFonts w:ascii="Times New Roman" w:hAnsi="Times New Roman" w:cs="Times New Roman"/>
          <w:sz w:val="24"/>
          <w:szCs w:val="24"/>
        </w:rPr>
        <w:t>бажаємо</w:t>
      </w:r>
      <w:proofErr w:type="spellEnd"/>
      <w:r w:rsidRPr="00515AC1">
        <w:rPr>
          <w:rFonts w:ascii="Times New Roman" w:hAnsi="Times New Roman" w:cs="Times New Roman"/>
          <w:sz w:val="24"/>
          <w:szCs w:val="24"/>
        </w:rPr>
        <w:t xml:space="preserve"> вам </w:t>
      </w:r>
      <w:proofErr w:type="spellStart"/>
      <w:r w:rsidRPr="00515AC1">
        <w:rPr>
          <w:rFonts w:ascii="Times New Roman" w:hAnsi="Times New Roman" w:cs="Times New Roman"/>
          <w:sz w:val="24"/>
          <w:szCs w:val="24"/>
        </w:rPr>
        <w:t>кохання</w:t>
      </w:r>
      <w:proofErr w:type="spellEnd"/>
      <w:r w:rsidRPr="00515AC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515AC1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515AC1">
        <w:rPr>
          <w:rFonts w:ascii="Times New Roman" w:hAnsi="Times New Roman" w:cs="Times New Roman"/>
          <w:sz w:val="24"/>
          <w:szCs w:val="24"/>
        </w:rPr>
        <w:t xml:space="preserve"> раз </w:t>
      </w:r>
      <w:proofErr w:type="spellStart"/>
      <w:r w:rsidRPr="00515AC1">
        <w:rPr>
          <w:rFonts w:ascii="Times New Roman" w:hAnsi="Times New Roman" w:cs="Times New Roman"/>
          <w:sz w:val="24"/>
          <w:szCs w:val="24"/>
        </w:rPr>
        <w:t>кохання</w:t>
      </w:r>
      <w:proofErr w:type="spellEnd"/>
      <w:r w:rsidRPr="00515AC1">
        <w:rPr>
          <w:rFonts w:ascii="Times New Roman" w:hAnsi="Times New Roman" w:cs="Times New Roman"/>
          <w:sz w:val="24"/>
          <w:szCs w:val="24"/>
        </w:rPr>
        <w:t>!</w:t>
      </w:r>
    </w:p>
    <w:p w:rsidR="000543DD" w:rsidRDefault="000543DD">
      <w:pPr>
        <w:rPr>
          <w:lang w:val="uk-UA"/>
        </w:rPr>
      </w:pPr>
    </w:p>
    <w:p w:rsidR="00857A27" w:rsidRDefault="00857A27">
      <w:pPr>
        <w:rPr>
          <w:lang w:val="uk-UA"/>
        </w:rPr>
      </w:pPr>
    </w:p>
    <w:p w:rsidR="00857A27" w:rsidRDefault="00857A27">
      <w:pPr>
        <w:rPr>
          <w:lang w:val="uk-UA"/>
        </w:rPr>
      </w:pPr>
    </w:p>
    <w:p w:rsidR="00857A27" w:rsidRDefault="00857A27">
      <w:pPr>
        <w:rPr>
          <w:lang w:val="uk-UA"/>
        </w:rPr>
      </w:pPr>
    </w:p>
    <w:p w:rsidR="00857A27" w:rsidRDefault="00857A27">
      <w:pPr>
        <w:rPr>
          <w:lang w:val="uk-UA"/>
        </w:rPr>
      </w:pPr>
    </w:p>
    <w:p w:rsidR="00857A27" w:rsidRDefault="00857A27">
      <w:pPr>
        <w:rPr>
          <w:lang w:val="uk-UA"/>
        </w:rPr>
      </w:pPr>
    </w:p>
    <w:p w:rsidR="00857A27" w:rsidRDefault="00857A27">
      <w:pPr>
        <w:rPr>
          <w:lang w:val="uk-UA"/>
        </w:rPr>
      </w:pPr>
    </w:p>
    <w:p w:rsidR="00271519" w:rsidRPr="00271519" w:rsidRDefault="00271519" w:rsidP="0027151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1519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Додаток №1</w:t>
      </w:r>
    </w:p>
    <w:p w:rsidR="00857A27" w:rsidRPr="00271519" w:rsidRDefault="00425AA5" w:rsidP="00271519">
      <w:pPr>
        <w:rPr>
          <w:rFonts w:ascii="Times New Roman" w:hAnsi="Times New Roman" w:cs="Times New Roman"/>
          <w:sz w:val="24"/>
          <w:szCs w:val="24"/>
          <w:shd w:val="clear" w:color="auto" w:fill="D0F4F6"/>
          <w:lang w:val="uk-UA"/>
        </w:rPr>
      </w:pPr>
      <w:r w:rsidRPr="00271519">
        <w:rPr>
          <w:rFonts w:ascii="Times New Roman" w:hAnsi="Times New Roman" w:cs="Times New Roman"/>
          <w:b/>
          <w:sz w:val="24"/>
          <w:szCs w:val="24"/>
          <w:lang w:val="en-US"/>
        </w:rPr>
        <w:t>A man snatches the first kiss, pleads for the second, demands the third, takes the fourth, accepts the</w:t>
      </w:r>
      <w:r w:rsidRPr="00271519">
        <w:rPr>
          <w:rFonts w:ascii="Times New Roman" w:hAnsi="Times New Roman" w:cs="Times New Roman"/>
          <w:b/>
          <w:sz w:val="24"/>
          <w:szCs w:val="24"/>
          <w:shd w:val="clear" w:color="auto" w:fill="D0F4F6"/>
          <w:lang w:val="en-US"/>
        </w:rPr>
        <w:t xml:space="preserve"> </w:t>
      </w:r>
      <w:r w:rsidRPr="00271519">
        <w:rPr>
          <w:rFonts w:ascii="Times New Roman" w:hAnsi="Times New Roman" w:cs="Times New Roman"/>
          <w:b/>
          <w:sz w:val="24"/>
          <w:szCs w:val="24"/>
          <w:lang w:val="en-US"/>
        </w:rPr>
        <w:t>fifth - and endures all the rest.</w:t>
      </w:r>
      <w:r w:rsidRPr="00271519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Чоловік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уриває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свій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1519">
        <w:rPr>
          <w:rFonts w:ascii="Times New Roman" w:hAnsi="Times New Roman" w:cs="Times New Roman"/>
          <w:sz w:val="24"/>
          <w:szCs w:val="24"/>
        </w:rPr>
        <w:t>перший</w:t>
      </w:r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поцілунок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благає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1519">
        <w:rPr>
          <w:rFonts w:ascii="Times New Roman" w:hAnsi="Times New Roman" w:cs="Times New Roman"/>
          <w:sz w:val="24"/>
          <w:szCs w:val="24"/>
        </w:rPr>
        <w:t>про</w:t>
      </w:r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другий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вимагає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третій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четвертий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погоджується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1519">
        <w:rPr>
          <w:rFonts w:ascii="Times New Roman" w:hAnsi="Times New Roman" w:cs="Times New Roman"/>
          <w:sz w:val="24"/>
          <w:szCs w:val="24"/>
        </w:rPr>
        <w:t>на</w:t>
      </w:r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1519">
        <w:rPr>
          <w:rFonts w:ascii="Times New Roman" w:hAnsi="Times New Roman" w:cs="Times New Roman"/>
          <w:sz w:val="24"/>
          <w:szCs w:val="24"/>
        </w:rPr>
        <w:t>п</w:t>
      </w:r>
      <w:r w:rsidRPr="00271519">
        <w:rPr>
          <w:rFonts w:ascii="Times New Roman" w:hAnsi="Times New Roman" w:cs="Times New Roman"/>
          <w:sz w:val="24"/>
          <w:szCs w:val="24"/>
          <w:lang w:val="en-US"/>
        </w:rPr>
        <w:t>'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ятий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1519">
        <w:rPr>
          <w:rFonts w:ascii="Times New Roman" w:hAnsi="Times New Roman" w:cs="Times New Roman"/>
          <w:sz w:val="24"/>
          <w:szCs w:val="24"/>
        </w:rPr>
        <w:t>і</w:t>
      </w:r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терпить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D1262" w:rsidRPr="00271519">
        <w:rPr>
          <w:rFonts w:ascii="Times New Roman" w:hAnsi="Times New Roman" w:cs="Times New Roman"/>
          <w:sz w:val="24"/>
          <w:szCs w:val="24"/>
          <w:shd w:val="clear" w:color="auto" w:fill="D0F4F6"/>
          <w:lang w:val="uk-UA"/>
        </w:rPr>
        <w:t xml:space="preserve"> </w:t>
      </w:r>
    </w:p>
    <w:p w:rsidR="00BD1262" w:rsidRPr="00271519" w:rsidRDefault="00BD1262" w:rsidP="00271519">
      <w:pPr>
        <w:rPr>
          <w:rFonts w:ascii="Times New Roman" w:hAnsi="Times New Roman" w:cs="Times New Roman"/>
          <w:sz w:val="24"/>
          <w:szCs w:val="24"/>
          <w:shd w:val="clear" w:color="auto" w:fill="D0F4F6"/>
          <w:lang w:val="uk-UA"/>
        </w:rPr>
      </w:pPr>
      <w:r w:rsidRPr="002715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My life is a game I gave you to play but you're gone! And I wait </w:t>
      </w:r>
      <w:proofErr w:type="gramStart"/>
      <w:r w:rsidRPr="00271519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proofErr w:type="gramEnd"/>
      <w:r w:rsidRPr="002715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 love you. For others, I closed my</w:t>
      </w:r>
      <w:r w:rsidRPr="00271519">
        <w:rPr>
          <w:rFonts w:ascii="Times New Roman" w:hAnsi="Times New Roman" w:cs="Times New Roman"/>
          <w:b/>
          <w:sz w:val="24"/>
          <w:szCs w:val="24"/>
          <w:shd w:val="clear" w:color="auto" w:fill="D0F4F6"/>
          <w:lang w:val="en-US"/>
        </w:rPr>
        <w:t xml:space="preserve"> </w:t>
      </w:r>
      <w:r w:rsidRPr="00271519">
        <w:rPr>
          <w:rFonts w:ascii="Times New Roman" w:hAnsi="Times New Roman" w:cs="Times New Roman"/>
          <w:b/>
          <w:sz w:val="24"/>
          <w:szCs w:val="24"/>
          <w:lang w:val="en-US"/>
        </w:rPr>
        <w:t>heart on the bolt but you're open for your few words!</w:t>
      </w:r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71519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271519">
        <w:rPr>
          <w:rFonts w:ascii="Times New Roman" w:hAnsi="Times New Roman" w:cs="Times New Roman"/>
          <w:sz w:val="24"/>
          <w:szCs w:val="24"/>
        </w:rPr>
        <w:t xml:space="preserve"> </w:t>
      </w:r>
      <w:r w:rsidR="00E2191D" w:rsidRPr="00271519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proofErr w:type="gramEnd"/>
      <w:r w:rsidR="00E2191D" w:rsidRPr="002715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1519">
        <w:rPr>
          <w:rFonts w:ascii="Times New Roman" w:hAnsi="Times New Roman" w:cs="Times New Roman"/>
          <w:sz w:val="24"/>
          <w:szCs w:val="24"/>
        </w:rPr>
        <w:t xml:space="preserve">моя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гра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71519">
        <w:rPr>
          <w:rFonts w:ascii="Times New Roman" w:hAnsi="Times New Roman" w:cs="Times New Roman"/>
          <w:sz w:val="24"/>
          <w:szCs w:val="24"/>
        </w:rPr>
        <w:t xml:space="preserve"> я дав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тобі</w:t>
      </w:r>
      <w:proofErr w:type="spellEnd"/>
      <w:r w:rsidRPr="00271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пограти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71519">
        <w:rPr>
          <w:rFonts w:ascii="Times New Roman" w:hAnsi="Times New Roman" w:cs="Times New Roman"/>
          <w:sz w:val="24"/>
          <w:szCs w:val="24"/>
        </w:rPr>
        <w:t xml:space="preserve"> але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71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пішла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2191D" w:rsidRPr="00271519">
        <w:rPr>
          <w:rFonts w:ascii="Times New Roman" w:hAnsi="Times New Roman" w:cs="Times New Roman"/>
          <w:sz w:val="24"/>
          <w:szCs w:val="24"/>
        </w:rPr>
        <w:t xml:space="preserve"> я </w:t>
      </w:r>
      <w:proofErr w:type="spellStart"/>
      <w:r w:rsidR="00E2191D" w:rsidRPr="00271519">
        <w:rPr>
          <w:rFonts w:ascii="Times New Roman" w:hAnsi="Times New Roman" w:cs="Times New Roman"/>
          <w:sz w:val="24"/>
          <w:szCs w:val="24"/>
        </w:rPr>
        <w:t>чекаю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</w:rPr>
        <w:t xml:space="preserve"> І люблю тебе. Для </w:t>
      </w:r>
      <w:proofErr w:type="spellStart"/>
      <w:r w:rsidR="00E2191D" w:rsidRPr="00271519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</w:rPr>
        <w:t xml:space="preserve"> я </w:t>
      </w:r>
      <w:proofErr w:type="spellStart"/>
      <w:r w:rsidR="00E2191D" w:rsidRPr="00271519">
        <w:rPr>
          <w:rFonts w:ascii="Times New Roman" w:hAnsi="Times New Roman" w:cs="Times New Roman"/>
          <w:sz w:val="24"/>
          <w:szCs w:val="24"/>
        </w:rPr>
        <w:t>закрив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91D" w:rsidRPr="0027151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91D" w:rsidRPr="00271519">
        <w:rPr>
          <w:rFonts w:ascii="Times New Roman" w:hAnsi="Times New Roman" w:cs="Times New Roman"/>
          <w:sz w:val="24"/>
          <w:szCs w:val="24"/>
        </w:rPr>
        <w:t>серце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E2191D" w:rsidRPr="00271519">
        <w:rPr>
          <w:rFonts w:ascii="Times New Roman" w:hAnsi="Times New Roman" w:cs="Times New Roman"/>
          <w:sz w:val="24"/>
          <w:szCs w:val="24"/>
        </w:rPr>
        <w:t>засув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2191D" w:rsidRPr="00271519">
        <w:rPr>
          <w:rFonts w:ascii="Times New Roman" w:hAnsi="Times New Roman" w:cs="Times New Roman"/>
          <w:sz w:val="24"/>
          <w:szCs w:val="24"/>
        </w:rPr>
        <w:t xml:space="preserve"> але </w:t>
      </w:r>
      <w:proofErr w:type="gramStart"/>
      <w:r w:rsidR="00E2191D" w:rsidRPr="00271519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E2191D" w:rsidRPr="00271519">
        <w:rPr>
          <w:rFonts w:ascii="Times New Roman" w:hAnsi="Times New Roman" w:cs="Times New Roman"/>
          <w:sz w:val="24"/>
          <w:szCs w:val="24"/>
        </w:rPr>
        <w:t>тебе</w:t>
      </w:r>
      <w:proofErr w:type="gramEnd"/>
      <w:r w:rsidR="00E2191D" w:rsidRPr="00271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91D" w:rsidRPr="00271519">
        <w:rPr>
          <w:rFonts w:ascii="Times New Roman" w:hAnsi="Times New Roman" w:cs="Times New Roman"/>
          <w:sz w:val="24"/>
          <w:szCs w:val="24"/>
        </w:rPr>
        <w:t>відкрию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91D" w:rsidRPr="00271519">
        <w:rPr>
          <w:rFonts w:ascii="Times New Roman" w:hAnsi="Times New Roman" w:cs="Times New Roman"/>
          <w:sz w:val="24"/>
          <w:szCs w:val="24"/>
        </w:rPr>
        <w:t>заради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91D" w:rsidRPr="00271519">
        <w:rPr>
          <w:rFonts w:ascii="Times New Roman" w:hAnsi="Times New Roman" w:cs="Times New Roman"/>
          <w:sz w:val="24"/>
          <w:szCs w:val="24"/>
        </w:rPr>
        <w:t>твоїх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91D" w:rsidRPr="00271519">
        <w:rPr>
          <w:rFonts w:ascii="Times New Roman" w:hAnsi="Times New Roman" w:cs="Times New Roman"/>
          <w:sz w:val="24"/>
          <w:szCs w:val="24"/>
        </w:rPr>
        <w:t>кілька</w:t>
      </w:r>
      <w:proofErr w:type="spellEnd"/>
      <w:r w:rsidRPr="00271519">
        <w:rPr>
          <w:rFonts w:ascii="Times New Roman" w:hAnsi="Times New Roman" w:cs="Times New Roman"/>
          <w:sz w:val="24"/>
          <w:szCs w:val="24"/>
        </w:rPr>
        <w:t xml:space="preserve"> фраз!</w:t>
      </w:r>
      <w:r w:rsidR="006E2EAC" w:rsidRPr="00271519">
        <w:rPr>
          <w:rFonts w:ascii="Times New Roman" w:hAnsi="Times New Roman" w:cs="Times New Roman"/>
          <w:sz w:val="24"/>
          <w:szCs w:val="24"/>
          <w:shd w:val="clear" w:color="auto" w:fill="D0F4F6"/>
          <w:lang w:val="uk-UA"/>
        </w:rPr>
        <w:t xml:space="preserve"> </w:t>
      </w:r>
    </w:p>
    <w:p w:rsidR="006E2EAC" w:rsidRPr="00271519" w:rsidRDefault="006E2EAC" w:rsidP="00271519">
      <w:pPr>
        <w:rPr>
          <w:rFonts w:ascii="Times New Roman" w:hAnsi="Times New Roman" w:cs="Times New Roman"/>
          <w:sz w:val="24"/>
          <w:szCs w:val="24"/>
          <w:shd w:val="clear" w:color="auto" w:fill="D0F4F6"/>
          <w:lang w:val="uk-UA"/>
        </w:rPr>
      </w:pPr>
      <w:r w:rsidRPr="00271519">
        <w:rPr>
          <w:rFonts w:ascii="Times New Roman" w:hAnsi="Times New Roman" w:cs="Times New Roman"/>
          <w:b/>
          <w:sz w:val="24"/>
          <w:szCs w:val="24"/>
          <w:lang w:val="de-DE"/>
        </w:rPr>
        <w:t>Ich liebe dich, ich brauche dich, ich vermisse dich -</w:t>
      </w:r>
      <w:r w:rsidRPr="00271519">
        <w:rPr>
          <w:rFonts w:ascii="Times New Roman" w:hAnsi="Times New Roman" w:cs="Times New Roman"/>
          <w:sz w:val="24"/>
          <w:szCs w:val="24"/>
          <w:lang w:val="de-DE"/>
        </w:rPr>
        <w:br/>
      </w:r>
      <w:r w:rsidRPr="00C87F1B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27151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87F1B">
        <w:rPr>
          <w:rFonts w:ascii="Times New Roman" w:hAnsi="Times New Roman" w:cs="Times New Roman"/>
          <w:sz w:val="24"/>
          <w:szCs w:val="24"/>
          <w:lang w:val="uk-UA"/>
        </w:rPr>
        <w:t>люблю</w:t>
      </w:r>
      <w:r w:rsidRPr="0027151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87F1B">
        <w:rPr>
          <w:rFonts w:ascii="Times New Roman" w:hAnsi="Times New Roman" w:cs="Times New Roman"/>
          <w:sz w:val="24"/>
          <w:szCs w:val="24"/>
          <w:lang w:val="uk-UA"/>
        </w:rPr>
        <w:t>тебе</w:t>
      </w:r>
      <w:r w:rsidRPr="00271519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C87F1B"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Pr="0027151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87F1B">
        <w:rPr>
          <w:rFonts w:ascii="Times New Roman" w:hAnsi="Times New Roman" w:cs="Times New Roman"/>
          <w:sz w:val="24"/>
          <w:szCs w:val="24"/>
          <w:lang w:val="uk-UA"/>
        </w:rPr>
        <w:t>потрібна</w:t>
      </w:r>
      <w:r w:rsidRPr="0027151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87F1B">
        <w:rPr>
          <w:rFonts w:ascii="Times New Roman" w:hAnsi="Times New Roman" w:cs="Times New Roman"/>
          <w:sz w:val="24"/>
          <w:szCs w:val="24"/>
          <w:lang w:val="uk-UA"/>
        </w:rPr>
        <w:t>мені</w:t>
      </w:r>
      <w:r w:rsidRPr="00271519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C87F1B">
        <w:rPr>
          <w:rFonts w:ascii="Times New Roman" w:hAnsi="Times New Roman" w:cs="Times New Roman"/>
          <w:sz w:val="24"/>
          <w:szCs w:val="24"/>
          <w:lang w:val="uk-UA"/>
        </w:rPr>
        <w:t>мені</w:t>
      </w:r>
      <w:r w:rsidRPr="0027151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87F1B">
        <w:rPr>
          <w:rFonts w:ascii="Times New Roman" w:hAnsi="Times New Roman" w:cs="Times New Roman"/>
          <w:sz w:val="24"/>
          <w:szCs w:val="24"/>
          <w:lang w:val="uk-UA"/>
        </w:rPr>
        <w:t>тебе</w:t>
      </w:r>
      <w:r w:rsidRPr="0027151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87F1B">
        <w:rPr>
          <w:rFonts w:ascii="Times New Roman" w:hAnsi="Times New Roman" w:cs="Times New Roman"/>
          <w:sz w:val="24"/>
          <w:szCs w:val="24"/>
          <w:lang w:val="uk-UA"/>
        </w:rPr>
        <w:t>не</w:t>
      </w:r>
      <w:r w:rsidRPr="0027151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87F1B">
        <w:rPr>
          <w:rFonts w:ascii="Times New Roman" w:hAnsi="Times New Roman" w:cs="Times New Roman"/>
          <w:sz w:val="24"/>
          <w:szCs w:val="24"/>
          <w:lang w:val="uk-UA"/>
        </w:rPr>
        <w:t>вистачає</w:t>
      </w:r>
      <w:r w:rsidR="005F69B9" w:rsidRPr="00271519">
        <w:rPr>
          <w:rFonts w:ascii="Times New Roman" w:hAnsi="Times New Roman" w:cs="Times New Roman"/>
          <w:sz w:val="24"/>
          <w:szCs w:val="24"/>
          <w:shd w:val="clear" w:color="auto" w:fill="D0F4F6"/>
          <w:lang w:val="uk-UA"/>
        </w:rPr>
        <w:t xml:space="preserve"> </w:t>
      </w:r>
    </w:p>
    <w:p w:rsidR="005F69B9" w:rsidRPr="00271519" w:rsidRDefault="005F69B9" w:rsidP="00271519">
      <w:pPr>
        <w:rPr>
          <w:rFonts w:ascii="Times New Roman" w:hAnsi="Times New Roman" w:cs="Times New Roman"/>
          <w:b/>
          <w:sz w:val="24"/>
          <w:szCs w:val="24"/>
          <w:shd w:val="clear" w:color="auto" w:fill="D0F4F6"/>
          <w:lang w:val="uk-UA"/>
        </w:rPr>
      </w:pPr>
      <w:r w:rsidRPr="00271519">
        <w:rPr>
          <w:rFonts w:ascii="Times New Roman" w:hAnsi="Times New Roman" w:cs="Times New Roman"/>
          <w:b/>
          <w:sz w:val="24"/>
          <w:szCs w:val="24"/>
          <w:lang w:val="en-US"/>
        </w:rPr>
        <w:t>In my dreams - you are mine, but in my life you are only a dream</w:t>
      </w:r>
      <w:r w:rsidRPr="00271519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271519">
        <w:rPr>
          <w:rFonts w:ascii="Times New Roman" w:hAnsi="Times New Roman" w:cs="Times New Roman"/>
          <w:sz w:val="24"/>
          <w:szCs w:val="24"/>
        </w:rPr>
        <w:t>У</w:t>
      </w:r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моїх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мріях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мій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71519">
        <w:rPr>
          <w:rFonts w:ascii="Times New Roman" w:hAnsi="Times New Roman" w:cs="Times New Roman"/>
          <w:sz w:val="24"/>
          <w:szCs w:val="24"/>
        </w:rPr>
        <w:t>але</w:t>
      </w:r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1519">
        <w:rPr>
          <w:rFonts w:ascii="Times New Roman" w:hAnsi="Times New Roman" w:cs="Times New Roman"/>
          <w:sz w:val="24"/>
          <w:szCs w:val="24"/>
        </w:rPr>
        <w:t>в</w:t>
      </w:r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житті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мрія</w:t>
      </w:r>
      <w:proofErr w:type="spellEnd"/>
      <w:r w:rsidR="003B3475" w:rsidRPr="00271519">
        <w:rPr>
          <w:rFonts w:ascii="Times New Roman" w:hAnsi="Times New Roman" w:cs="Times New Roman"/>
          <w:b/>
          <w:sz w:val="24"/>
          <w:szCs w:val="24"/>
          <w:shd w:val="clear" w:color="auto" w:fill="D0F4F6"/>
          <w:lang w:val="uk-UA"/>
        </w:rPr>
        <w:t xml:space="preserve"> </w:t>
      </w:r>
    </w:p>
    <w:p w:rsidR="00E2191D" w:rsidRPr="00271519" w:rsidRDefault="003B3475" w:rsidP="0027151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1519">
        <w:rPr>
          <w:rFonts w:ascii="Times New Roman" w:hAnsi="Times New Roman" w:cs="Times New Roman"/>
          <w:b/>
          <w:sz w:val="24"/>
          <w:szCs w:val="24"/>
          <w:lang w:val="en-US"/>
        </w:rPr>
        <w:t>Happiness is when you have somebody to love, something to do and something to hope ...</w:t>
      </w:r>
    </w:p>
    <w:p w:rsidR="003B3475" w:rsidRPr="00271519" w:rsidRDefault="003B3475" w:rsidP="00271519">
      <w:pPr>
        <w:rPr>
          <w:rFonts w:ascii="Times New Roman" w:hAnsi="Times New Roman" w:cs="Times New Roman"/>
          <w:sz w:val="24"/>
          <w:szCs w:val="24"/>
          <w:shd w:val="clear" w:color="auto" w:fill="D0F4F6"/>
          <w:lang w:val="uk-UA"/>
        </w:rPr>
      </w:pPr>
      <w:r w:rsidRPr="002715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151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Щастя</w:t>
      </w:r>
      <w:proofErr w:type="spellEnd"/>
      <w:r w:rsidRPr="0027151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271519">
        <w:rPr>
          <w:rFonts w:ascii="Times New Roman" w:hAnsi="Times New Roman" w:cs="Times New Roman"/>
          <w:sz w:val="24"/>
          <w:szCs w:val="24"/>
          <w:shd w:val="clear" w:color="auto" w:fill="D0F4F6"/>
        </w:rPr>
        <w:t xml:space="preserve"> </w:t>
      </w:r>
      <w:r w:rsidRPr="00271519">
        <w:rPr>
          <w:rFonts w:ascii="Times New Roman" w:hAnsi="Times New Roman" w:cs="Times New Roman"/>
          <w:sz w:val="24"/>
          <w:szCs w:val="24"/>
        </w:rPr>
        <w:t xml:space="preserve">коли є кого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любити</w:t>
      </w:r>
      <w:proofErr w:type="spellEnd"/>
      <w:r w:rsidRPr="00271519">
        <w:rPr>
          <w:rFonts w:ascii="Times New Roman" w:hAnsi="Times New Roman" w:cs="Times New Roman"/>
          <w:sz w:val="24"/>
          <w:szCs w:val="24"/>
        </w:rPr>
        <w:t xml:space="preserve">, є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71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робити</w:t>
      </w:r>
      <w:proofErr w:type="spellEnd"/>
      <w:r w:rsidRPr="00271519">
        <w:rPr>
          <w:rFonts w:ascii="Times New Roman" w:hAnsi="Times New Roman" w:cs="Times New Roman"/>
          <w:sz w:val="24"/>
          <w:szCs w:val="24"/>
        </w:rPr>
        <w:t xml:space="preserve"> і є на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71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сподіватися</w:t>
      </w:r>
      <w:proofErr w:type="spellEnd"/>
      <w:proofErr w:type="gramStart"/>
      <w:r w:rsidRPr="00271519">
        <w:rPr>
          <w:rFonts w:ascii="Times New Roman" w:hAnsi="Times New Roman" w:cs="Times New Roman"/>
          <w:sz w:val="24"/>
          <w:szCs w:val="24"/>
        </w:rPr>
        <w:t xml:space="preserve"> ..</w:t>
      </w:r>
      <w:proofErr w:type="gramEnd"/>
      <w:r w:rsidR="00BF0391" w:rsidRPr="00271519">
        <w:rPr>
          <w:rFonts w:ascii="Times New Roman" w:hAnsi="Times New Roman" w:cs="Times New Roman"/>
          <w:sz w:val="24"/>
          <w:szCs w:val="24"/>
          <w:shd w:val="clear" w:color="auto" w:fill="D0F4F6"/>
          <w:lang w:val="uk-UA"/>
        </w:rPr>
        <w:t xml:space="preserve"> </w:t>
      </w:r>
    </w:p>
    <w:p w:rsidR="00AD1E2F" w:rsidRPr="00271519" w:rsidRDefault="00BF0391" w:rsidP="00271519">
      <w:pPr>
        <w:rPr>
          <w:rFonts w:ascii="Times New Roman" w:hAnsi="Times New Roman" w:cs="Times New Roman"/>
          <w:sz w:val="24"/>
          <w:szCs w:val="24"/>
          <w:shd w:val="clear" w:color="auto" w:fill="8B8B8B"/>
          <w:lang w:val="uk-UA"/>
        </w:rPr>
      </w:pPr>
      <w:r w:rsidRPr="00271519">
        <w:rPr>
          <w:rFonts w:ascii="Times New Roman" w:hAnsi="Times New Roman" w:cs="Times New Roman"/>
          <w:b/>
          <w:sz w:val="24"/>
          <w:szCs w:val="24"/>
          <w:lang w:val="de-DE"/>
        </w:rPr>
        <w:t xml:space="preserve">Die Liebe geht durch den </w:t>
      </w:r>
      <w:r w:rsidR="00E2191D" w:rsidRPr="002715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71519">
        <w:rPr>
          <w:rFonts w:ascii="Times New Roman" w:hAnsi="Times New Roman" w:cs="Times New Roman"/>
          <w:b/>
          <w:sz w:val="24"/>
          <w:szCs w:val="24"/>
          <w:lang w:val="de-DE"/>
        </w:rPr>
        <w:t>Magen.</w:t>
      </w:r>
      <w:r w:rsidRPr="0027151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E2191D" w:rsidRPr="00271519">
        <w:rPr>
          <w:rFonts w:ascii="Times New Roman" w:hAnsi="Times New Roman" w:cs="Times New Roman"/>
          <w:sz w:val="24"/>
          <w:szCs w:val="24"/>
          <w:lang w:val="uk-UA"/>
        </w:rPr>
        <w:t>Кохання до чоловіка лежить ч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ерез</w:t>
      </w:r>
      <w:proofErr w:type="spellEnd"/>
      <w:r w:rsidRPr="002715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1519">
        <w:rPr>
          <w:rFonts w:ascii="Times New Roman" w:hAnsi="Times New Roman" w:cs="Times New Roman"/>
          <w:sz w:val="24"/>
          <w:szCs w:val="24"/>
        </w:rPr>
        <w:t>шлунок</w:t>
      </w:r>
      <w:proofErr w:type="spellEnd"/>
      <w:r w:rsidRPr="00271519">
        <w:rPr>
          <w:rFonts w:ascii="Times New Roman" w:hAnsi="Times New Roman" w:cs="Times New Roman"/>
          <w:sz w:val="24"/>
          <w:szCs w:val="24"/>
        </w:rPr>
        <w:t>.</w:t>
      </w:r>
      <w:r w:rsidR="00995A92" w:rsidRPr="00271519">
        <w:rPr>
          <w:rFonts w:ascii="Times New Roman" w:hAnsi="Times New Roman" w:cs="Times New Roman"/>
          <w:sz w:val="24"/>
          <w:szCs w:val="24"/>
          <w:shd w:val="clear" w:color="auto" w:fill="8B8B8B"/>
          <w:lang w:val="uk-UA"/>
        </w:rPr>
        <w:t xml:space="preserve"> </w:t>
      </w:r>
      <w:r w:rsidRPr="00271519">
        <w:rPr>
          <w:rFonts w:ascii="Times New Roman" w:hAnsi="Times New Roman" w:cs="Times New Roman"/>
          <w:sz w:val="24"/>
          <w:szCs w:val="24"/>
        </w:rPr>
        <w:br/>
      </w:r>
      <w:r w:rsidRPr="00271519">
        <w:rPr>
          <w:rFonts w:ascii="Times New Roman" w:hAnsi="Times New Roman" w:cs="Times New Roman"/>
          <w:sz w:val="24"/>
          <w:szCs w:val="24"/>
        </w:rPr>
        <w:br/>
      </w:r>
      <w:r w:rsidR="00E2191D" w:rsidRPr="00271519">
        <w:rPr>
          <w:rFonts w:ascii="Times New Roman" w:hAnsi="Times New Roman" w:cs="Times New Roman"/>
          <w:b/>
          <w:sz w:val="24"/>
          <w:szCs w:val="24"/>
          <w:lang w:val="de-DE"/>
        </w:rPr>
        <w:t>B</w:t>
      </w:r>
      <w:r w:rsidR="00995A92" w:rsidRPr="00271519">
        <w:rPr>
          <w:rFonts w:ascii="Times New Roman" w:hAnsi="Times New Roman" w:cs="Times New Roman"/>
          <w:b/>
          <w:sz w:val="24"/>
          <w:szCs w:val="24"/>
          <w:lang w:val="de-DE"/>
        </w:rPr>
        <w:t>esser eine Laus im Kohl als gar kein Fleisch.</w:t>
      </w:r>
      <w:r w:rsidR="00995A92" w:rsidRPr="0027151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E2191D" w:rsidRPr="00271519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spellStart"/>
      <w:r w:rsidR="00E2191D" w:rsidRPr="00271519">
        <w:rPr>
          <w:rFonts w:ascii="Times New Roman" w:hAnsi="Times New Roman" w:cs="Times New Roman"/>
          <w:sz w:val="24"/>
          <w:szCs w:val="24"/>
          <w:lang w:val="uk-UA"/>
        </w:rPr>
        <w:t>безриб</w:t>
      </w:r>
      <w:proofErr w:type="spellEnd"/>
      <w:r w:rsidR="00E2191D" w:rsidRPr="00271519">
        <w:rPr>
          <w:rFonts w:ascii="Times New Roman" w:hAnsi="Times New Roman" w:cs="Times New Roman"/>
          <w:sz w:val="24"/>
          <w:szCs w:val="24"/>
          <w:lang w:val="uk-UA"/>
        </w:rPr>
        <w:t>' ї  і рак  - риба.</w:t>
      </w:r>
    </w:p>
    <w:p w:rsidR="00BF0391" w:rsidRPr="00271519" w:rsidRDefault="00995A92" w:rsidP="00271519">
      <w:pPr>
        <w:rPr>
          <w:rFonts w:ascii="Times New Roman" w:hAnsi="Times New Roman" w:cs="Times New Roman"/>
          <w:color w:val="2A2A2A"/>
          <w:spacing w:val="14"/>
          <w:sz w:val="24"/>
          <w:szCs w:val="24"/>
          <w:lang w:val="uk-UA"/>
        </w:rPr>
      </w:pPr>
      <w:r w:rsidRPr="00271519">
        <w:rPr>
          <w:rFonts w:ascii="Times New Roman" w:hAnsi="Times New Roman" w:cs="Times New Roman"/>
          <w:b/>
          <w:color w:val="303030"/>
          <w:sz w:val="24"/>
          <w:szCs w:val="24"/>
          <w:lang w:val="de-DE"/>
        </w:rPr>
        <w:br/>
      </w:r>
      <w:r w:rsidR="00AD1E2F" w:rsidRPr="00271519">
        <w:rPr>
          <w:rFonts w:ascii="Times New Roman" w:hAnsi="Times New Roman" w:cs="Times New Roman"/>
          <w:b/>
          <w:sz w:val="24"/>
          <w:szCs w:val="24"/>
          <w:lang w:val="de-DE"/>
        </w:rPr>
        <w:t>Alte Liebe </w:t>
      </w:r>
      <w:r w:rsidR="00AD1E2F"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  <w:lang w:val="de-DE"/>
        </w:rPr>
        <w:t>rostet nicht</w:t>
      </w:r>
      <w:proofErr w:type="gramStart"/>
      <w:r w:rsidR="00AD1E2F"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  <w:lang w:val="de-DE"/>
        </w:rPr>
        <w:t>.</w:t>
      </w:r>
      <w:r w:rsidR="00AD1E2F" w:rsidRPr="00271519">
        <w:rPr>
          <w:rStyle w:val="apple-converted-space"/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de-DE"/>
        </w:rPr>
        <w:t> </w:t>
      </w:r>
      <w:r w:rsidR="00AD1E2F"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de-DE"/>
        </w:rPr>
        <w:t>:</w:t>
      </w:r>
      <w:proofErr w:type="gramEnd"/>
      <w:r w:rsidR="00AD1E2F"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de-DE"/>
        </w:rPr>
        <w:t xml:space="preserve"> </w:t>
      </w:r>
      <w:r w:rsidR="00AD1E2F" w:rsidRPr="00C87F1B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uk-UA"/>
        </w:rPr>
        <w:t>Стара</w:t>
      </w:r>
      <w:r w:rsidR="00AD1E2F"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de-DE"/>
        </w:rPr>
        <w:t xml:space="preserve"> </w:t>
      </w:r>
      <w:r w:rsidR="00AD1E2F" w:rsidRPr="00C87F1B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uk-UA"/>
        </w:rPr>
        <w:t>любов</w:t>
      </w:r>
      <w:r w:rsidR="00AD1E2F"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de-DE"/>
        </w:rPr>
        <w:t xml:space="preserve"> </w:t>
      </w:r>
      <w:r w:rsidR="00AD1E2F" w:rsidRPr="00C87F1B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uk-UA"/>
        </w:rPr>
        <w:t>не</w:t>
      </w:r>
      <w:r w:rsidR="00AD1E2F"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de-DE"/>
        </w:rPr>
        <w:t xml:space="preserve"> </w:t>
      </w:r>
      <w:r w:rsidR="00AD1E2F" w:rsidRPr="00C87F1B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uk-UA"/>
        </w:rPr>
        <w:t>іржавіє</w:t>
      </w:r>
      <w:r w:rsidR="00AD1E2F"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de-DE"/>
        </w:rPr>
        <w:t>.</w:t>
      </w:r>
      <w:r w:rsidR="00AD1E2F" w:rsidRPr="00271519">
        <w:rPr>
          <w:rStyle w:val="apple-converted-space"/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de-DE"/>
        </w:rPr>
        <w:t> </w:t>
      </w:r>
    </w:p>
    <w:p w:rsidR="00271519" w:rsidRPr="00271519" w:rsidRDefault="00271519" w:rsidP="00271519">
      <w:pPr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  <w:lang w:val="uk-UA"/>
        </w:rPr>
      </w:pPr>
    </w:p>
    <w:p w:rsidR="00EF16A7" w:rsidRPr="00271519" w:rsidRDefault="00EF16A7" w:rsidP="00271519">
      <w:pPr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uk-UA"/>
        </w:rPr>
      </w:pPr>
      <w:r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  <w:lang w:val="de-DE"/>
        </w:rPr>
        <w:t xml:space="preserve">Einem </w:t>
      </w:r>
      <w:r w:rsidRPr="00271519">
        <w:rPr>
          <w:rFonts w:ascii="Times New Roman" w:hAnsi="Times New Roman" w:cs="Times New Roman"/>
          <w:b/>
          <w:sz w:val="24"/>
          <w:szCs w:val="24"/>
          <w:lang w:val="de-DE"/>
        </w:rPr>
        <w:t>zufriedenen Herzen scheint</w:t>
      </w:r>
      <w:r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  <w:lang w:val="de-DE"/>
        </w:rPr>
        <w:t xml:space="preserve"> die</w:t>
      </w:r>
      <w:r w:rsidRPr="00271519">
        <w:rPr>
          <w:rFonts w:ascii="Times New Roman" w:hAnsi="Times New Roman" w:cs="Times New Roman"/>
          <w:b/>
          <w:sz w:val="24"/>
          <w:szCs w:val="24"/>
          <w:lang w:val="de-DE"/>
        </w:rPr>
        <w:t> Sonne</w:t>
      </w:r>
      <w:r w:rsidRPr="00271519">
        <w:rPr>
          <w:rStyle w:val="apple-converted-space"/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  <w:lang w:val="de-DE"/>
        </w:rPr>
        <w:t> </w:t>
      </w:r>
      <w:proofErr w:type="spellStart"/>
      <w:r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  <w:lang w:val="de-DE"/>
        </w:rPr>
        <w:t>uberall</w:t>
      </w:r>
      <w:proofErr w:type="spellEnd"/>
      <w:r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  <w:lang w:val="de-DE"/>
        </w:rPr>
        <w:t>.</w:t>
      </w:r>
      <w:r w:rsidRPr="00271519">
        <w:rPr>
          <w:rStyle w:val="apple-converted-space"/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de-DE"/>
        </w:rPr>
        <w:t> </w:t>
      </w:r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lang w:val="de-DE"/>
        </w:rPr>
        <w:br/>
      </w:r>
      <w:proofErr w:type="spellStart"/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</w:rPr>
        <w:t>Задоволеному</w:t>
      </w:r>
      <w:proofErr w:type="spellEnd"/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</w:rPr>
        <w:t xml:space="preserve"> </w:t>
      </w:r>
      <w:proofErr w:type="spellStart"/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</w:rPr>
        <w:t>серцю</w:t>
      </w:r>
      <w:proofErr w:type="spellEnd"/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</w:rPr>
        <w:t xml:space="preserve"> </w:t>
      </w:r>
      <w:proofErr w:type="spellStart"/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</w:rPr>
        <w:t>скрізь</w:t>
      </w:r>
      <w:proofErr w:type="spellEnd"/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</w:rPr>
        <w:t xml:space="preserve"> </w:t>
      </w:r>
      <w:proofErr w:type="spellStart"/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</w:rPr>
        <w:t>світить</w:t>
      </w:r>
      <w:proofErr w:type="spellEnd"/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</w:rPr>
        <w:t xml:space="preserve"> </w:t>
      </w:r>
      <w:proofErr w:type="spellStart"/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</w:rPr>
        <w:t>сонце</w:t>
      </w:r>
      <w:proofErr w:type="spellEnd"/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</w:rPr>
        <w:t>.</w:t>
      </w:r>
    </w:p>
    <w:p w:rsidR="00027DE4" w:rsidRPr="00271519" w:rsidRDefault="00027DE4" w:rsidP="00271519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</w:rPr>
        <w:t>Liebe</w:t>
      </w:r>
      <w:proofErr w:type="spellEnd"/>
      <w:r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  <w:lang w:val="uk-UA"/>
        </w:rPr>
        <w:t xml:space="preserve"> </w:t>
      </w:r>
      <w:proofErr w:type="spellStart"/>
      <w:r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</w:rPr>
        <w:t>macht</w:t>
      </w:r>
      <w:proofErr w:type="spellEnd"/>
      <w:r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  <w:lang w:val="uk-UA"/>
        </w:rPr>
        <w:t xml:space="preserve"> </w:t>
      </w:r>
      <w:proofErr w:type="spellStart"/>
      <w:r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</w:rPr>
        <w:t>blind</w:t>
      </w:r>
      <w:proofErr w:type="spellEnd"/>
      <w:r w:rsidRPr="00271519">
        <w:rPr>
          <w:rFonts w:ascii="Times New Roman" w:hAnsi="Times New Roman" w:cs="Times New Roman"/>
          <w:b/>
          <w:color w:val="2A2A2A"/>
          <w:spacing w:val="14"/>
          <w:sz w:val="24"/>
          <w:szCs w:val="24"/>
          <w:shd w:val="clear" w:color="auto" w:fill="FAFCFF"/>
          <w:lang w:val="uk-UA"/>
        </w:rPr>
        <w:t>.</w:t>
      </w:r>
      <w:r w:rsidRPr="00271519">
        <w:rPr>
          <w:rStyle w:val="apple-converted-space"/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</w:rPr>
        <w:t> </w:t>
      </w:r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lang w:val="uk-UA"/>
        </w:rPr>
        <w:br/>
      </w:r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lang w:val="uk-UA"/>
        </w:rPr>
        <w:br/>
      </w:r>
      <w:r w:rsidRPr="00271519">
        <w:rPr>
          <w:rFonts w:ascii="Times New Roman" w:hAnsi="Times New Roman" w:cs="Times New Roman"/>
          <w:color w:val="2A2A2A"/>
          <w:spacing w:val="14"/>
          <w:sz w:val="24"/>
          <w:szCs w:val="24"/>
          <w:shd w:val="clear" w:color="auto" w:fill="FAFCFF"/>
          <w:lang w:val="uk-UA"/>
        </w:rPr>
        <w:t>Любов зла, полюбиш і козла.</w:t>
      </w:r>
    </w:p>
    <w:sectPr w:rsidR="00027DE4" w:rsidRPr="00271519" w:rsidSect="007C48F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59FD"/>
    <w:rsid w:val="00027DE4"/>
    <w:rsid w:val="000543DD"/>
    <w:rsid w:val="00124E48"/>
    <w:rsid w:val="001E4E28"/>
    <w:rsid w:val="00271519"/>
    <w:rsid w:val="0027410D"/>
    <w:rsid w:val="002F4237"/>
    <w:rsid w:val="003159FD"/>
    <w:rsid w:val="00326A06"/>
    <w:rsid w:val="0035413D"/>
    <w:rsid w:val="003B3475"/>
    <w:rsid w:val="003F53B1"/>
    <w:rsid w:val="00425AA5"/>
    <w:rsid w:val="00515AC1"/>
    <w:rsid w:val="00520CC0"/>
    <w:rsid w:val="00544E44"/>
    <w:rsid w:val="005731A0"/>
    <w:rsid w:val="0057601E"/>
    <w:rsid w:val="005E485D"/>
    <w:rsid w:val="005F69B9"/>
    <w:rsid w:val="00620DCC"/>
    <w:rsid w:val="006E2EAC"/>
    <w:rsid w:val="0071005D"/>
    <w:rsid w:val="007307A2"/>
    <w:rsid w:val="007A477D"/>
    <w:rsid w:val="007C48FE"/>
    <w:rsid w:val="007D2340"/>
    <w:rsid w:val="007D6589"/>
    <w:rsid w:val="00834B82"/>
    <w:rsid w:val="00857A27"/>
    <w:rsid w:val="00995A92"/>
    <w:rsid w:val="009C0390"/>
    <w:rsid w:val="009C10E0"/>
    <w:rsid w:val="00AD1E2F"/>
    <w:rsid w:val="00B41B6C"/>
    <w:rsid w:val="00BD1262"/>
    <w:rsid w:val="00BF0391"/>
    <w:rsid w:val="00BF34A6"/>
    <w:rsid w:val="00C87F1B"/>
    <w:rsid w:val="00D32644"/>
    <w:rsid w:val="00DB53BB"/>
    <w:rsid w:val="00DC4E4E"/>
    <w:rsid w:val="00E2191D"/>
    <w:rsid w:val="00E2312B"/>
    <w:rsid w:val="00E47AB1"/>
    <w:rsid w:val="00E80A19"/>
    <w:rsid w:val="00EE6BC9"/>
    <w:rsid w:val="00EF16A7"/>
    <w:rsid w:val="00F90E50"/>
    <w:rsid w:val="00F9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573A6"/>
  <w15:docId w15:val="{DA1E1E91-96DE-4BEF-8C09-9FEACE5D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5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159FD"/>
  </w:style>
  <w:style w:type="character" w:customStyle="1" w:styleId="m441q4">
    <w:name w:val="m441q4"/>
    <w:basedOn w:val="a0"/>
    <w:rsid w:val="003159FD"/>
  </w:style>
  <w:style w:type="character" w:customStyle="1" w:styleId="g17qspi1r">
    <w:name w:val="g17qspi1r"/>
    <w:basedOn w:val="a0"/>
    <w:rsid w:val="00425AA5"/>
  </w:style>
  <w:style w:type="character" w:styleId="a4">
    <w:name w:val="Hyperlink"/>
    <w:basedOn w:val="a0"/>
    <w:uiPriority w:val="99"/>
    <w:semiHidden/>
    <w:unhideWhenUsed/>
    <w:rsid w:val="00BF0391"/>
    <w:rPr>
      <w:color w:val="0000FF"/>
      <w:u w:val="single"/>
    </w:rPr>
  </w:style>
  <w:style w:type="paragraph" w:styleId="a5">
    <w:name w:val="No Spacing"/>
    <w:uiPriority w:val="1"/>
    <w:qFormat/>
    <w:rsid w:val="009C0390"/>
    <w:pPr>
      <w:spacing w:after="0" w:line="240" w:lineRule="auto"/>
    </w:pPr>
  </w:style>
  <w:style w:type="paragraph" w:styleId="a6">
    <w:name w:val="Subtitle"/>
    <w:basedOn w:val="a"/>
    <w:next w:val="a"/>
    <w:link w:val="a7"/>
    <w:uiPriority w:val="11"/>
    <w:qFormat/>
    <w:rsid w:val="009C03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C03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49</cp:revision>
  <cp:lastPrinted>2014-02-13T09:19:00Z</cp:lastPrinted>
  <dcterms:created xsi:type="dcterms:W3CDTF">2014-01-28T09:47:00Z</dcterms:created>
  <dcterms:modified xsi:type="dcterms:W3CDTF">2018-01-11T09:32:00Z</dcterms:modified>
</cp:coreProperties>
</file>