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F30" w:rsidRPr="00CE4F30" w:rsidRDefault="00CE4F30" w:rsidP="00CE4F30">
      <w:pPr>
        <w:shd w:val="clear" w:color="auto" w:fill="FFFFFF"/>
        <w:spacing w:before="100" w:beforeAutospacing="1" w:after="100" w:afterAutospacing="1" w:line="360" w:lineRule="atLeast"/>
        <w:outlineLvl w:val="0"/>
        <w:rPr>
          <w:rFonts w:ascii="Helvetica" w:eastAsia="Times New Roman" w:hAnsi="Helvetica" w:cs="Helvetica"/>
          <w:b/>
          <w:bCs/>
          <w:color w:val="222222"/>
          <w:kern w:val="36"/>
          <w:sz w:val="39"/>
          <w:szCs w:val="39"/>
          <w:lang w:eastAsia="ru-RU"/>
        </w:rPr>
      </w:pPr>
      <w:r w:rsidRPr="00CE4F30">
        <w:rPr>
          <w:rFonts w:ascii="Helvetica" w:eastAsia="Times New Roman" w:hAnsi="Helvetica" w:cs="Helvetica"/>
          <w:b/>
          <w:bCs/>
          <w:color w:val="222222"/>
          <w:kern w:val="36"/>
          <w:sz w:val="39"/>
          <w:szCs w:val="39"/>
          <w:lang w:eastAsia="ru-RU"/>
        </w:rPr>
        <w:t>Виховний захід, присвячений голодомору 1932-33 рр. – «Такого ще земля не знала»</w:t>
      </w:r>
    </w:p>
    <w:p w:rsidR="00CE4F30" w:rsidRPr="00CE4F30" w:rsidRDefault="00CE4F30" w:rsidP="00CE4F30">
      <w:pPr>
        <w:shd w:val="clear" w:color="auto" w:fill="FFFFFF"/>
        <w:spacing w:after="0" w:line="270" w:lineRule="atLeast"/>
        <w:rPr>
          <w:rFonts w:ascii="Helvetica" w:eastAsia="Times New Roman" w:hAnsi="Helvetica" w:cs="Helvetica"/>
          <w:color w:val="666666"/>
          <w:sz w:val="18"/>
          <w:szCs w:val="18"/>
          <w:lang w:eastAsia="ru-RU"/>
        </w:rPr>
      </w:pPr>
      <w:r w:rsidRPr="00CE4F30">
        <w:rPr>
          <w:rFonts w:ascii="Helvetica" w:eastAsia="Times New Roman" w:hAnsi="Helvetica" w:cs="Helvetica"/>
          <w:color w:val="666666"/>
          <w:sz w:val="18"/>
          <w:szCs w:val="18"/>
          <w:lang w:eastAsia="ru-RU"/>
        </w:rPr>
        <w:t xml:space="preserve">Опубликовано </w:t>
      </w:r>
      <w:hyperlink r:id="rId6" w:tooltip="10:29 дп" w:history="1">
        <w:r w:rsidRPr="00CE4F30">
          <w:rPr>
            <w:rFonts w:ascii="Helvetica" w:eastAsia="Times New Roman" w:hAnsi="Helvetica" w:cs="Helvetica"/>
            <w:b/>
            <w:bCs/>
            <w:color w:val="1982D1"/>
            <w:sz w:val="18"/>
            <w:szCs w:val="18"/>
            <w:lang w:eastAsia="ru-RU"/>
          </w:rPr>
          <w:t>20.10.2011</w:t>
        </w:r>
      </w:hyperlink>
      <w:r w:rsidRPr="00CE4F30">
        <w:rPr>
          <w:rFonts w:ascii="Helvetica" w:eastAsia="Times New Roman" w:hAnsi="Helvetica" w:cs="Helvetica"/>
          <w:color w:val="666666"/>
          <w:sz w:val="18"/>
          <w:szCs w:val="18"/>
          <w:lang w:eastAsia="ru-RU"/>
        </w:rPr>
        <w:t xml:space="preserve"> автором </w:t>
      </w:r>
      <w:hyperlink r:id="rId7" w:tooltip="Посмотреть все записи автора Чупакабра" w:history="1">
        <w:r w:rsidRPr="00CE4F30">
          <w:rPr>
            <w:rFonts w:ascii="Helvetica" w:eastAsia="Times New Roman" w:hAnsi="Helvetica" w:cs="Helvetica"/>
            <w:b/>
            <w:bCs/>
            <w:color w:val="1982D1"/>
            <w:sz w:val="18"/>
            <w:szCs w:val="18"/>
            <w:lang w:eastAsia="ru-RU"/>
          </w:rPr>
          <w:t>Чупакабра</w:t>
        </w:r>
      </w:hyperlink>
      <w:r w:rsidRPr="00CE4F30">
        <w:rPr>
          <w:rFonts w:ascii="Helvetica" w:eastAsia="Times New Roman" w:hAnsi="Helvetica" w:cs="Helvetica"/>
          <w:color w:val="666666"/>
          <w:sz w:val="18"/>
          <w:szCs w:val="18"/>
          <w:lang w:eastAsia="ru-RU"/>
        </w:rPr>
        <w:t xml:space="preserve"> </w:t>
      </w:r>
    </w:p>
    <w:p w:rsidR="00CE4F30" w:rsidRPr="00CE4F30" w:rsidRDefault="00CE4F30" w:rsidP="00CE4F30">
      <w:pPr>
        <w:shd w:val="clear" w:color="auto" w:fill="FFFFFF"/>
        <w:spacing w:before="100" w:beforeAutospacing="1" w:after="390" w:line="240" w:lineRule="auto"/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</w:pPr>
      <w:hyperlink r:id="rId8" w:history="1">
        <w:r w:rsidRPr="00CE4F30">
          <w:rPr>
            <w:rFonts w:ascii="Helvetica" w:eastAsia="Times New Roman" w:hAnsi="Helvetica" w:cs="Helvetica"/>
            <w:color w:val="1982D1"/>
            <w:sz w:val="23"/>
            <w:szCs w:val="23"/>
            <w:lang w:eastAsia="ru-RU"/>
          </w:rPr>
          <w:t>Виховний захід, присвячений голодомору</w:t>
        </w:r>
      </w:hyperlink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1932-33 рр.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 xml:space="preserve">Мета: 9 вшанувати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св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ітлу пам’ять безвинно замучених голодом та політичними репресіями людей, виховувати в учнів особистісні риси громадянина України, патріотизм, розвивати у дітей траурний етикет, дотримання традицій вшанування померлих і загиблих.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Обладнання: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 xml:space="preserve">1)    на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ст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іні – панно із двох чорних хусток, уквітчаних калиною, картина І. Шишкіна «Жито», під картиною 5 пшеничних колосків, перев’язаних чорною стрічкою, на покуті ікона, обрамлена рушником;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2)    на столі – макет усного журналу «Минуле стукає в наші серця», поряд розламана хлібина і склянка з водою, зверху напис: «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Ц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іна йому – життя», у підсвічнику – свічка;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3)    книжкова виставка «Голод-33 – незагойна рана України»;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4)    записи класичної музики («Реквієм» Моцарта, «Соната» Бетховена, Гімн «Боже, великий, єдиний» музика Лисенка, слова Кониського), кінострічка «Голод-33″, за романом В. Барки «Жовтий князь»).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Вчитель історії. Минуле століття пронеслося над Україною трьома голодоморами: 1921-1922, 1932-1933, 1947 років. Було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 xml:space="preserve">запроваджено </w:t>
      </w:r>
      <w:r w:rsidRPr="00CE4F30">
        <w:rPr>
          <w:rFonts w:ascii="Helvetica" w:eastAsia="Times New Roman" w:hAnsi="Helvetica" w:cs="Helvetica"/>
          <w:b/>
          <w:bCs/>
          <w:color w:val="373737"/>
          <w:sz w:val="23"/>
          <w:szCs w:val="23"/>
          <w:lang w:eastAsia="ru-RU"/>
        </w:rPr>
        <w:t>День пам’яті жертв голодоморі</w:t>
      </w:r>
      <w:proofErr w:type="gramStart"/>
      <w:r w:rsidRPr="00CE4F30">
        <w:rPr>
          <w:rFonts w:ascii="Helvetica" w:eastAsia="Times New Roman" w:hAnsi="Helvetica" w:cs="Helvetica"/>
          <w:b/>
          <w:bCs/>
          <w:color w:val="373737"/>
          <w:sz w:val="23"/>
          <w:szCs w:val="23"/>
          <w:lang w:eastAsia="ru-RU"/>
        </w:rPr>
        <w:t>в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та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політичних репресій, який щороку відзначається у четверту суботу листопада. Пам’яті тих, хто загинув від голодомору 1932-1933 років присвячується усний журнал «Минуле стукає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в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наші серця».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Звучить «Соната» Бетховена. Виходять ведучі.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Ведучий.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 xml:space="preserve">Забитим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мечем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стало ліпше, Ніж повбиваним голодом. Що гинуть проколені, За браком плодів польових… Руки жінок милосердних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В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арили своїх діточок, Які стали поживою їм. (Плач Єремїі, глава 4, вірш 9-10).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Ц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і скорботні рядки присвячує Василь Пахаренко тим, яких давно не має. Яких спопелив найстрашніший злочин сталінського тоталітарного режиму – штучний голод 1933 року. Сі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м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десятиліть тому сатанинська лапа брутально перервала життя мільйонам людей. Зотліли і стали попелом з’їдені голодом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тіла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людей, стали попелом їхні надія і віра.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 xml:space="preserve">Але перед тим жорстока доля, мабуть, щоб болючішим був удар,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в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іковічну мрію перетворила майже на дійсність.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2-ий ведучий (відкриває сторінку журналу). Перша сторінка нашого журналу «Переддень голоду», висвітлює причини голодомору в Україні 1932-1933 років.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Учні, одягнуті у вбрання темного кольору, виходять з обох боків сцени і зупиняються біля макета усного журналу.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 xml:space="preserve">1-    ий    учень. 1923-1929-ті були найщасливішими роками для України за останні століття. Більшовики почали свою діяльність з «Декрету про землю», який дав селянам найголовніше – землю,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про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яку вони мріяли віками. Селяни повірили у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в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ільне, заможне життя, з любов’ю обробляли землю, отримуючи добрі врожаї. Але незабаром була запроваджена продрозкладка – у селян силою забирали хліб. По селах нишпорили продзагони.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</w:r>
      <w:r w:rsidR="002B23BB">
        <w:rPr>
          <w:rFonts w:ascii="Helvetica" w:eastAsia="Times New Roman" w:hAnsi="Helvetica" w:cs="Helvetica"/>
          <w:color w:val="373737"/>
          <w:sz w:val="23"/>
          <w:szCs w:val="23"/>
          <w:lang w:val="uk-UA" w:eastAsia="ru-RU"/>
        </w:rPr>
        <w:t>2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ий    учень. У 1920 році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у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одному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селі був характерний, як для радянської влади, випадок: в село приїхав продовольчий загін. Селяни справно віддали все і загін поїхав. Але червоноармійяь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 xml:space="preserve">виїхавши із села,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продали все продовольство і вирішили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знову повернутись, щоб повторно зібрати із селян податок. Селяни виявились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ст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ійкими: проти червоноармійців піднялися найбільш сміливі, яких пізніше записали в куркулі. На одному подвір’ї 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lastRenderedPageBreak/>
        <w:t>застрочив кулемет, чулися постріли в інших господарствах. І тоді на допомогу червоноармійцям прислали моряків. Повстання було придушено.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1-    ій    учень. X з’їзд РК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П(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б) замінив продрозкладку продпо- датком. Щоб жити краще потрібно було єдине – трудитися. Та цим не злякаєш українського хлібороба. Працювати, хай навіть каторжно, але бути господарем на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своїй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землі – тільки цього він прагнув віками. І земля-годувальниця своїм дітям-хранителям віддячувала сторицею. Жити стало краще. Вчорашні незаможники відчули себе господарями.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 xml:space="preserve">2-    ий    учень. Економічна довідка: середньорічний врожай в країні перевищував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р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івень 1901-1910 років на 22%.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3-    ий    учень. Але над непом нависла загроза. XVI партко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н-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ференція ВКП(б) у квітні 1929 року проголосила початок масо- вої колективізації. У селян забирали все: реманент, тягло, у багатьох навіть дрібну худобу і птицю. В результаті селяни стали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р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ізати велику рогату худобу, що призвело до скорочення її поголів’я майже на 15 млн. голів. Це була одна з передумов майбутнього голоду.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4-    ий    учень. Найуміліших хазяї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в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, які повсякденною працею досягли певного достатку, «розкуркулили», тобто фактично пограбували.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 xml:space="preserve">1-    ий    учень. Звинувачують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св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ідки. «Мати залишилася вдома з малолітніми дітьми, бо висилати без господаря в Сибі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р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влада не мала права. Але і на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р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ідній землі багато натерпілись.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З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хати вигнали, вікна вибили, грубу завалили, одежу розпродали на горе- аукціоні, залишилось тільки те, що мама сховала на полі. Всю хУДобу, урожай було конфісковано. Ця розправа над сім’єю була здійснена восени, а зиму зимували у хаті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без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вікон, які забили мішками, наповненими соломою. Спали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на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соломі, розтрушеній по землі, вкривались старим рядном. А що їли? Те, що приносили люди – отак дожили до весни»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.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(І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з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розповіді жительки с* Журавлівки Ковалевич Ольги Іванівни, 1924 р. н.).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2-    ий    учень. Особливо страшною була доля дітей «розкуркул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е-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них». Люди розуміли, що маленькі не витримають тяжких випробувань і намагалися залишити їх на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р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ідних, знайомих людей.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1-    ій    учень. Та більшість «розкуркулених» спіткало ще більше лихо – каторга. їх вивозили на поселення в Сибі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р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цілими сім’ями, без засобів до існування.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 xml:space="preserve">2-    ий    учень. Звинувачують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св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ідки: «Ранком 28 червня нас відправили з Нікополя на станцію Павлопілля. Коли почали садити у вагони, то виявилось, що багато жінок покидали своїх дітей.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Вони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кричали: «Я їм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р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ідна мати, я не повезу їх на вірну смерть!» До цього їх змусили звістки з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П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івночі від першої партії розкуркулених. Дехто з них утік і розказував, а інші прислали листи і писали, що майже всі діти вимерли дорогою і на місці…» (Із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св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ідчень селянина Шинколі, с. Нова Павлівна Нікопольського району Дніпропетровської області).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 xml:space="preserve">3-    ий    учень. Матері, залишаючи своїх дітей на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р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ідній землі, сподівались, що їх виростять односельчани або держава. Сільські активісти збирали дітей з усієї округи і розміщували в одній із сільських рад, звертались із запитом відносно малят до партійних керівників обласного та республіканського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р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івнів. Відповідь була така: безпомічних малят ні в якому разі не годувати, тому що ці малята «класово ворожі». Якийсь час маленькі діти плакали і, врешт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і-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решт, згасали голодною смертю. Ховали діточок у братських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могилах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. Так радянська влада розпочала експерименти голодом на немовлятах.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 xml:space="preserve">4-    й    учень. Людям, яких не розкуркулили, було не легше. їх перетворили, по суті,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на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рабів, примусивши працювати в колгоспах від сходу до заходу сонця. В 1930 р. Москва збільшила хлібозаготі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вл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і в Україні на 11,5% порівняно з 1926-1927 роками.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З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урожаю у 23,1 млн. т було забрано 7,7 млн. т зерна. Такий же план було покладено й 1931 року, хоча колективізація зменшила врожай до 18,3 млн. т.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1-ий учень. Керівництво України буквально благало Москву про зниження плану заготівель, попереджаючи, що Україна в критичному стані. В 1932 році на III Всеукраїнську конференцію К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П(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б)У прибувають Каганович і Молотов. У відповідь на скарги М. Скрипника, що в селян «вже нема чого більше забирати, тому що все вичищено під мітлу», сталінські емісари заявили: «жодних поступок чи сумніві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в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щодо виконання завдань, поставлених партією і радянським урядом не буде». І щоб 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lastRenderedPageBreak/>
        <w:t xml:space="preserve">упокорити селян мерзенна кліка зважилась на сатанинський злочин – планомірне винищення за одну зиму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м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ільйонів людей.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 xml:space="preserve">Розпочалась тотальна війна, жорстокішої за яку не знав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св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іт: людей не рубали, не стріляли у них просто забрали всю їжу, оточили військами і спокійно дивились, як вони повільно, у нестерпних муках помирають із голоду.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Ведучий. Про здійснення геноциду проти українського народу розповідає сторінка «Упокорені голодом» (перегортається сторінка журналу).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Звучить «Реквієм» Моцарта.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1-    ий    учень (на фоні музики).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 xml:space="preserve">То був страшний навмисний злочин, Такого ще земля не знала, Закрили Україні очі І душу міцно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зав’язали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. Сліпу пустили старцювати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… Т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о був такий державний злочин – Здригнулась навіть мертва Кафа, Мерцями всіялося поле. Ні хрестика і ні могили – То був такий навмисний голод…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 xml:space="preserve">2-    ий    учень. Звинувачують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св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ідки: «У 1932 році врожай гарний уродив. Але що було – вибрали. У нас родина велика була, то всі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п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ішли на той світ. У колгоспі люди як мухи мерли – узяв наряд, поїхав в поле, там і кінчився. Стоять воли, а він мертвий. Мене чоловік знайомий врятував – завфермою був, то й мене в радгосп взяв фураж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п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ідвозити. То хоч і воші годував, але пухлий не був – пайок давали. Прибі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гав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я в неділю додому верст 4 з радгоспу було. Іду степом – валяються люди то тут, то там. А дома брати лободу варять. Бувало бурячок украду – принесу додому. І цілують мене і плачуть. Потім приходжу – вже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нема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є когось із хлопчиків чи дівчаток. Тоді не стало нікого… (Із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св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ідчень Й. Чередника, с. Ірдинь на Черкащині).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2-    ий    учень. Людям, які вижили, ці роки запам’ятались на все життя. Саме тоді бригади активі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ст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ів, райкомівські і політвідділів- ські керівники забирали у селян все до зернини. Витрушували із торбинок, горщиків, викопували із землі в тих, хто заховав там якийсь пуд-два збіжжя.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3-    ій    учень. В 1932 році на полях почали з’являтись селяни, яким нічим було годувати сі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м’ю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, і ножицями зрізали ще зелені колоски. Незабаром це явище набрало масового характеру.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 xml:space="preserve">7 серпня Сталін власноруч написав закон «Про охорону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соц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іалістичної власності», який в народі назвали «законом про п’ять колосків», згідно з яким за крадіжку колгоспної чи кооперативної власності виносився розстріл чи позбавлення волі строком на 10 років. Так було відкрито шлях масовим репресіям (виї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зні суди, дике свавілля «буксирних бригад») – і одночасно головної в 1932-1933 роках безкровної, «мирної» зброї – голоду.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 xml:space="preserve">У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країн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і хлібозаготівельну кампанію очолив Молотов, який діяв особливо жорстоко.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У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січні 1933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року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Постишев очолив кампанію репресій проти тих комун, які не знаходили в собі достатньо сил для ролі катів власного народу. Протягом року були репресовані або вислані 10 тисяч чоловік із лав К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П(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б)У. Подвірні обшуки супроводжувались конфіскацією не лише зерна, а й картоплі, сала та інших запасів на зиму. Селяни були позбавлені всього ї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ст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івного. У деяких населених пунктах на сільрадах вивішували чорні прапори, що означало: жителів тут вже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нема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є.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 xml:space="preserve">2-    ий    учень. Трохи в кращому становищі було місто. Там був не вигідний мор, адже сталінський режим прагнув пожерти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св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іт, а для цього необхідно було створити військовоіндустріальну могутність. Ще в 1929 році у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м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істах було запроваджено карткову систему. Люди вистоювали за хлібом по кілька діб. Згодом для робітництва на великих заводах відкрили фабрики-кухні. Вперше в історії село вимирало, а місто мало харчі. Вкрай виснажені люди рвалися в міста, щоб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.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врятуватись від голодної смерті. Хлібороби паспортів не одержали, то їм суворо заборонялося залишати село.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 xml:space="preserve">3-    ий    учень. Звинувачують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св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ідки: «Восени 1932 року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м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ій батько, мати і нас, четверо дітей, виїхали до Московської області. Батько працював сторожем у радгоспі недалеко від Москви. Але весною 1933 року нашу родину органи НКВС силою заставили повернутися в Україну. Батька заарештували там же в Московській області і вислали в Мурманськ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на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примусові роботи. Менші мої брат і сестра померли з голоду тут,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у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Богачівці, коли повернулися». (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З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і свідчень М. Л. Медведенко, с Богачівка, 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lastRenderedPageBreak/>
        <w:t>Звенигородського району, Черкаської області).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6-ий учень. На станціях та дорогах, що вели до мі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ст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, з’явилися спеціальні охоронні загони. Кордон із Росією перекрили війська НКВС, які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стр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іляли в натовп селян, що тікали від голодомору.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1-ий    учень. Здається тільки сліпий міг не побачити трагедію українського народу. І виявляється такі слі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п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і були. Ці сліпі свідомо дезорієнтовували, з відома радянського керівництва, світову громадськість, що в Україні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н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іякого голоду не було й немає. Дипломатичні служби західних держав загалом володіли інформацією про ситуацію в Україні в 1932-1933 роках. Проте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страх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ітливі його масштаби замовчувалися.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Кр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ім того, багатьом на Заході складно було повірити, що тоді, як Радянський Союз експортує зерно і відмовляється від продовольчої допомоги, в Україні може лютувати голод. Здійснивши ретельно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п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ідготовлені сталінським керівництвом подорожі по СРСР, Бернард Шоу та прем’єр Франції Едуард Ерріо поверталися, захоплено розповідаючи про радянські досягнення і ситих селян.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А кореспондент «Нью-Йорк Тайме» Доронті, який у своїх статтях заперечував існування голоду в Україні, навіть був нагороджений Пулітцерівською премією – за глибину і об’єктивність, тверезу оцінку і виняткову ясність його репортажів СРСР. І це в той час, коли в Україні помирало щодня 25 тисяч людей, щогодини – 1000 чоловік, щохвилини – 17 чолов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ік.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 xml:space="preserve">ий    учень. Через понад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п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івстоліття комісія Конгресу СІЛА у своїх висновках зазначить, що американський уряд мав достатню і своєчасну інформацію про голод в Україні, але не зробив будь- яких кроків, щоб поліпшити ситуацію. У 1988 році Конгрес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С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ІЛА офіційно визнав голодомор 1932-1933 років актом геноциду проти українського народу, а в 2006 році президент СІЛА Джордж Буш видав закон про виділення земельної ділянки для будівництва пам’ятника жертвам голодомору в Україні в 1932-1933 роках.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Учні, які представляли другу сторінку, виходять.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 xml:space="preserve">Ведучий. Голодне лихоліття найбільше вразило дітей. Третина всіх померлих від голоду – діти.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Вони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виявились найменш захищеними, не брали участі у колгоспному виробництві, а відтак, не отримували рятівних 100-300 г хліба на працюючого. За переписом населення 1926 року дітей віком до 4-х років виявилось 16%, тобто у голодному 1933 році їм мало б виповнитися 10 р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о-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К1В. Якою була доля дітей у страшні тридцяті роки XX століття? Про це наступна сторінка нашого журналу – «Діти – жертви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голодомору».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Звучить соната Бетховена. Виходять учні.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1-ий учень. Весна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… А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над селом нависла чорна хмара. Ді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ти не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бігають, не граються. Ноги тонесенькі, складені калачиком, великий живіт, між ними голова велика, похилена лицем до землі, а обличчя майже нема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є,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самі, зуби зверху. Сидить дитина і гойдається всім тілом: назад-вперед, скільки сидить –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ст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ільки гойдається, і безкінечно одна дісня на півголосом: їсти, їсти, їсти… Ні від кого не вимагаючи, ні від матері, ні від батька, а так у простір, у світ – їсти, їсти, їсти.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2-ий учень. Неврожай від Бога, а голод від людей – так говорить українське прислі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в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’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я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. На вулиці лежить хлопчик років десяти. Повз нього йдуть люди: «О, цей вже помер».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У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відповідь ледь чутний дитячий голосок: «Ні, я ще не помер».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</w:r>
      <w:hyperlink r:id="rId9" w:history="1">
        <w:proofErr w:type="gramStart"/>
        <w:r w:rsidRPr="00CE4F30">
          <w:rPr>
            <w:rFonts w:ascii="Helvetica" w:eastAsia="Times New Roman" w:hAnsi="Helvetica" w:cs="Helvetica"/>
            <w:color w:val="1982D1"/>
            <w:sz w:val="23"/>
            <w:szCs w:val="23"/>
            <w:lang w:eastAsia="ru-RU"/>
          </w:rPr>
          <w:t>На</w:t>
        </w:r>
        <w:proofErr w:type="gramEnd"/>
        <w:r w:rsidRPr="00CE4F30">
          <w:rPr>
            <w:rFonts w:ascii="Helvetica" w:eastAsia="Times New Roman" w:hAnsi="Helvetica" w:cs="Helvetica"/>
            <w:color w:val="1982D1"/>
            <w:sz w:val="23"/>
            <w:szCs w:val="23"/>
            <w:lang w:eastAsia="ru-RU"/>
          </w:rPr>
          <w:t xml:space="preserve"> сцені</w:t>
        </w:r>
      </w:hyperlink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лежить дитина.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Учень читає вірш «Вічний монолог».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Я ще не вмер…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Ще промінь в оці гра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є,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В четвер пішов десятий рік,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Хіба в такому віці помирають?!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Ви т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ільки поверніть мене на бік,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До вишеньки,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У колиску ясночолу.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Я чую запах квітів, я не вмер…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 xml:space="preserve">А небо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стр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імко падає до долу.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lastRenderedPageBreak/>
        <w:t>Тримайте хтось!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 xml:space="preserve">Хоча б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за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коси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верб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…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Куди ж ви, людоньки,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Куди ж ви, люди, людоньки, куди?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Я ще не вмер.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Усі проходять мимо.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… А житечко моє таке густе.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… А мамина рука іще гаряча.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 xml:space="preserve">Вам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стане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соромно колись за те.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Та я вже цього не побачу.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ій    учень. Виявом дитячої смертності не займався ніхто. В Україні було 55 тисяч сі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л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і в кожному помирали діти.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 xml:space="preserve">ий    учень. Звинувачують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св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ідки: «У Дмитра Гаврилюка було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п’ятеро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синів і троє дівчат. Хлопці були здорові, як дуби, але вже почали пухнути. Батько договорився з родичем поїхати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 xml:space="preserve">в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м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істо. Там, на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ср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ібло, яке привезли із заробітків, купили 2 мішки висівок, і вночі, щоб ніхто не бачив, приїхали додому. То вже в Гаврилюків всі померли – і батько, і мати, і діти, один Сашко зостався живий. А Олексійка вбив сусід, бо хлопець заліз до нього в хату і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виїв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суп, що стояв на печі». (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З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і свідчень М. Ю. Ко- манчука, с. Вороне Жашківського району Черкаської області).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Голос. Хто це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?,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Чий голос щоночі просить: «Хлібця! Хлібчика дай, мамо! Крихітку хлібця!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</w:r>
      <w:hyperlink r:id="rId10" w:history="1">
        <w:r w:rsidRPr="00CE4F30">
          <w:rPr>
            <w:rFonts w:ascii="Helvetica" w:eastAsia="Times New Roman" w:hAnsi="Helvetica" w:cs="Helvetica"/>
            <w:color w:val="1982D1"/>
            <w:sz w:val="23"/>
            <w:szCs w:val="23"/>
            <w:lang w:eastAsia="ru-RU"/>
          </w:rPr>
          <w:t>Сценка</w:t>
        </w:r>
      </w:hyperlink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. Маленький хлопчик простягає руки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до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ікони.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Хлопчик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 xml:space="preserve">Бозю! Що там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у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тебе в руці? Дай мені, Бозю, хоч соломинку…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 xml:space="preserve">Щоб не втонути в Голодній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Р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іці. Бачиш, мій Бозю, я – ще дитинка. Тож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п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ідрости хоч би трохи-бо дай.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Св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іту не бачив ще білого, Бозю, Я – пташенятко прибите в дорозі. Хоч би одненьку пір’їнку дай. Тато і мама холодні мерці. Бозю, зроби, щоби їсти не хтілось! Холодно, Бозю, Сніг дуже білий, Бозю, що тщ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у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тебе в руці!..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 xml:space="preserve">1-ий учень. Щоб не дивитись на муки своїх дітей,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матер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і прискорювали сумний кінець. Натопивши маковинням хату, закрила ляду мати. І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на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ранок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усі діти мертві.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1-ий читець.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Спіте, діти, спіте міцно* Янгол Божий на порозі, Вже не буде їсти хтітись, І не будуть пухнуть ноги.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Натопила маковинням, Затулила лядку й комин, І в тумані темно-синім, Заспівала колискову: Спи, синочок, горе-ласку, Засинай… навіки, доню.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Звучить соната Бетховена.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 xml:space="preserve">Ведучий. Та найстрашніше було інше. Були такі, що, збожеволівши від голоду,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р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ізали та варили трупи, вбивали власних дітей та варили їх.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2-ий читець.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 xml:space="preserve">Той крик за мною женеться Боїться не глуму, не хижого звіра, Боїться не смерті у сум – неврожай. А крику дитини, яку вона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з’їла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: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 xml:space="preserve">-    Не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р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іж мене, мамо, не ріж, не вбивай! Як сталось – не зна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є.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Як бути – не знає,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Провал, божевілля – сокира і ніж,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Та жах пам’ятає і крик пам’ятає: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 xml:space="preserve">-    Не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р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іж мене, мамо, матусю, не ріж.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 xml:space="preserve">2-    ий    учень. Звинувачують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св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ідки: «Олександра Р. порізала і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з’їла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своїх дітей Лукійку і Петрика, таке ж учинила зі своїми дітьми Настя М.: вона варила людське м’ясо, робила котлети і носила продавати на базар. Гапка Д., батькова сестра, призналась, що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з’їла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хлопчика. А кістки закопала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п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ід полом».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(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З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і свідчень Я. Л. Мицик, с. Вишполь, Тальнівського району, Черкаської області).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 xml:space="preserve">3-    ій    учень.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У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кожному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селі люди пам’ятають подібні речі. Те, що творилось тоді в Україні здоровий глузд відмовлявся розуміти, але так було.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 xml:space="preserve">Людоїдів найчастіше розстрілювали або закопували живцем. Але тих, кого треба було закопати першим, тих, хто примусив збожеволіти від голоду, їсти людське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м’ясо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, – не 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lastRenderedPageBreak/>
        <w:t xml:space="preserve">зачепили не тоді, ні потім. Так вони жили й живуть. Умирали і вмирають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у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достатку й почестях.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Учні виходять.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 xml:space="preserve">1-    ий    учень. Звинувачують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св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ідки: «Страшний був голод 32- 33 років. Зерно,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яке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було у нас, все забрали, їсти не мали що. Щоб не померти з голоду, ми продали одн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е-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єдине рядно, купили гнилої барабольки.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З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тої бараболі ми пекли млинці. У нашого сусіда померла з голоду сестра..,» (Із спогадів Гавриш Горпини Йосипівни, 1909 р. н.).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ий    учень. «Коли був голод мені було всього 3 роки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.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І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п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ро ті страшні роки мені розповідала мати, їсти не було що. Люди рва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 xml:space="preserve">ли бурячиння, лопухи, розбавляли водою і пекли млинці. Лопухи рвали на кусочки,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додавали наметеного пилу і варили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борщ. Люди обдирали з дерев клей» зривали акацію і їли її. Померли з голоду Лук’янчук Василь, баба Олита, баба Палана, ді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д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Матвій, дядько Матвій, Іван, тітка Гашка… (Із спогадів Перешмулько Ірини Пантелеймонівни, 1929 р. н.).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 xml:space="preserve">3-ій учень. «У Самгородку ще не був такий голод, як у інших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областях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. Особливо був великий голод у Херсоні, звідки йшли та йшли люди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у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наше село. Вони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м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іняли хустки, посуд та інше на їжу. У сі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м’ю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Пшеничних прийшла жінка яка міняла маленький гладущик на два столових бурячки. У Пшеничних було що їсти, вони мали квашену капусту, маленьку барабольку, їм не треба було того гладущика. Але Ольга пожалі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ла ж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інку і обмінялась. Коли Ольга винесла той бурячок, жінка жадібно вихопила його з рук і відразу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з’їла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. Пшенична Ольга зберегла той гладущик до цих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п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ір, він стоїть на поличці, і як гляне Ольга на нього, так і підступають до очей сльози…». (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З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і спогадів Пшеничного Івана, 1909 р. н.).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Звучить соната Бетховена.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Ведучий. І в радянські часи знаходились небайдужі й сміливі люди, які намагались сказати правду та привернути увагу громадськості. Наступна сторінка нашого журналу має назву: «Дзвін на сполох».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1-ий учень. Письменника Василя Барку дуже тривожило, що радянська влада змушувала українці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в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забути і не згадувати про страшний 1933-ій. У тридцяту річницю голодомору Василь Барка звернувся з відкритим листом «До радянських письменників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в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Україні», у якому просив підняти наболіле питання у художніх творах, а також дивувався їхній мовчанці стосовно реабілітації одного з керівників штучного винищення українців П. Пости шева.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?Чому на роковини цієї найбільшої трагедії в історії України не дано дозволу ці жертви згадати і вшанувати їх терпіння, а реабілітовано якраз того, хто здійснив розправи».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 xml:space="preserve">Барка не жив в Україні в 1932-1933 роках,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але й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Кубань, де мешкало чимало українців, теж морили голодом у ті часи. Молоде подружжя (Барка одружився в 1932 році) восени 1933 року, дочекавшись первістка Юрія, не уявляло, яким важким для кубанців буде цей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р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ік.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Основою для роману «Жовтий князь» послужили особисті спогади одного земляка, який описав долю близької йому родини.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 xml:space="preserve">Письменник дав цій родині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пр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ізвище Катранників, але все, що судилось уявою письменника пережити цій родині, він бачив на власні очі, пережив сам, чув від очевидців. У 1933 році Василь Барка відвідав родину свого брата на Полтавщині і був вражений до глибини душі тим лихоліттям, яке випало на його долю на Кубані в І934 році. Бачив він, як гниють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п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ід дощем гори зерна, як божевільні від голоду люди поїдають рідних і чужих, як німотно мовчать хати, з яких доноситься солодкий трупний запах.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Перегляд уривку з кінофільму «Голод-33″ за романом В. Барки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«Жовтий князь».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 xml:space="preserve">Вчитель української мови та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л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ітератури. Послухайте уривок із пові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ст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і «Переднівок. 1933″ письменника Аполлінарія Міцкевича.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 xml:space="preserve">«Слово честі, матусю, я, коли виїжджав із Вапнярки, то мав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п’ятеро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хлібенят. Одне там, у фаетоні, три тут, а одне… Проїжджали якесь село тут уже, перед Паланкою, Білоусівка чи Гути, ні, Білоусівка, – дядько Сашко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пров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ів праворуч по паску, де був 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lastRenderedPageBreak/>
        <w:t xml:space="preserve">револьвер у кобурі, – то я віддав одне хлібеня, мамусю. Змушений був віддати. Хлопчина, він глянув на мене, – трохи старший за Польку, ну років десяти, як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м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ій Петро, заліз на стару грушу і ніяк не злазить, і народ зібрався, наші товариші там, довелося посвідчення пред’явити, мамусю. Не злазить, бо… Що воно пережило, бі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дне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дитя!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-    Ти, Сашо, їж, будь ласка! Розкажеш потім.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 xml:space="preserve">-    То ж слухайте, мамо, що те сердешне мені оповіло, коли я взяв хлібину і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п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ідійшов під ту стару грушу, і воно, бідолашне, злізло – злізло на хліб. Як звірятко накинулось на хліб і мене вхопило за руку і не випуска. Коли вже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попоїв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хлопчик, то помалу мені вдалося передоручити його нашим товаришам. Каже, що лишились тільки він, брат Михась і мама. Тата десь не було, а сестра Ксеня й три брати померли з голоду. То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вони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з Михасем рачкували біля хати, обчімкували кашку з лободи і їли, а мати лежала на долівці і ледь стогнала. Ніде нікого й нічого. Собак, коті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в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поїли. Коли-не-коли люди проносили у рядні щось по вулиці.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З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тієї порваної ряднини звисала жовта рука чи нога. Мерці. Наївшись лободяної кашки, вони лягали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п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ід призьбою і грілися. Млоїло, та інколи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вони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засинали. Чи так забувалися. Якось з вечора мати попрохала, аби Михась ліг з ними, бо Толик з бра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 xml:space="preserve">том спали на печі. Вранці він прокидається Михася нема, а мама сидить на лаві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п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ід вікном і так чудно дивиться на нього. Щось кинуло ним із печі. Він плигнув на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п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іл, а з полу на долівку, і лише тоді вгледів, що мати гладить закривавлену голову брата. А тільце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п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ід лавою. Хлопець як шугонув до дверей – де й сила взялася! «Куди ти? Зараз наїмось…» – почув услід… Не втямить і досі, як вискочив на дві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р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, як заліз у високе й густе лободиння за путівником, як домізкувався виплазувати на стару грушу. Два дні курився з їхньої хати дим. Два дні сидів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в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ін на тому конурі. Куняв потрошку, але не злазив… А на третій день мама з сокирою підійшла до груші. Почала рубати…».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Звучить соната Бетховена.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 xml:space="preserve">Ведучий. Остання сторінка нашого журналу: «Засвіти свою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св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ічку»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1-ий читець.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У той рік заніміли зозулі, Накувавши знедолений вік. Наші ноги розпухлі узули В кирзаки-різаки у той рік. У той рік мати рідну дитину Клала в яму, копнувши під бік, Без труни, загорнувши в ряднину…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А на ранок – помер чоловік. У той рік і гілля й коріння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В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се трощив буревій навкруги. І стоїть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ще й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тепер Україна, Як скорботна німа край могил.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 xml:space="preserve">1-    ий    учень. </w:t>
      </w:r>
      <w:hyperlink r:id="rId11" w:history="1">
        <w:proofErr w:type="gramStart"/>
        <w:r w:rsidRPr="00CE4F30">
          <w:rPr>
            <w:rFonts w:ascii="Helvetica" w:eastAsia="Times New Roman" w:hAnsi="Helvetica" w:cs="Helvetica"/>
            <w:color w:val="1982D1"/>
            <w:sz w:val="23"/>
            <w:szCs w:val="23"/>
            <w:lang w:eastAsia="ru-RU"/>
          </w:rPr>
          <w:t>Голодомор</w:t>
        </w:r>
        <w:proofErr w:type="gramEnd"/>
      </w:hyperlink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забрав мільйони людей. Кількість жертв голодомору – від 3,5 до 5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млн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чоловік, є й інші дані – 8-9 млн чоловік. За підрахунками Роберта Конквеста (СІЛА), У 1926 році в СРСР проживало 31,2 млн українців, а за переписом 1939 року – лише 28 млн.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 xml:space="preserve">2-    ий    учень. Попелом лежать ці мільйони у нас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п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ід ногами. Гарячим пекучим попелом. І багатьом вже не дає спокою той спопелілий біль предків. Аби перестав пропікати серце, аби упокоївся врешті прах замордованих режимом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р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ідних і близьких наших, маємо затаврувати прокляттям непрощених катів, уже мертвих, а особливо – ще живих.</w:t>
      </w:r>
    </w:p>
    <w:p w:rsidR="00CE4F30" w:rsidRPr="00CE4F30" w:rsidRDefault="00CE4F30" w:rsidP="00CE4F30">
      <w:pPr>
        <w:shd w:val="clear" w:color="auto" w:fill="FFFFFF"/>
        <w:spacing w:before="100" w:beforeAutospacing="1" w:line="240" w:lineRule="auto"/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</w:pP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1-    ій    учень. Хай простять нам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наше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безпам’ятство всі жертви голодомору, що лежать у сирій землі.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 xml:space="preserve">2-    ий    учень.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З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давніх часів люди очищувались вогнем. Запалювали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св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ічку і мовчки клялися, що пам’ятають, що не забудуть. І тягар із душі спадав.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 xml:space="preserve">Учениця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п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ідходить до столика і запалює свічку. Звучить «Реквієм».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2-ий читець.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 xml:space="preserve">Не звільняється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пам’ять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,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Відлунює знову роками.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 xml:space="preserve">Я зітхну… запалю обгорілу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св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ічу,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Помічаю: не замки – твердині, не храми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Зкам’янілий чорнозем -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lastRenderedPageBreak/>
        <w:t>Потріскані стіни плачу.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Піднялись, озиваються в десятиліттях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З долини, аж немов з кам’яної гори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Н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адійшли. Придивлюсь: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Вкраїна, XX століття.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 xml:space="preserve">І не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р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ік, а криваве клеймо – «33″.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 xml:space="preserve">Вчитель української мови та літератури. Ми живемо в інший час і не причетні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до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тих страшних часів. Тому так важко достукатися до сердець нині сущих. Тож запалімо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св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ічки.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 xml:space="preserve">Запалюють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св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ічки. Вчитель історії. Коли наша розповідь дійшла до вашого серця, то перед цією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св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ічкою скажіть слова, які згуртують нас – «пам’ять та віра». Наша пам’ять про тих, хто не встиг запалити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св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ічку. Запалімо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св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ічку, хай її побачать ті, хто став зорями (запалює свічку).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 xml:space="preserve">Учні і всі присутні запалюють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св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ічки. Звучить метроном – хвилина мовчання. Звучить Гімн «Боже, великий, єдиний*.</w:t>
      </w:r>
    </w:p>
    <w:p w:rsidR="00CE4F30" w:rsidRDefault="00CE4F30"/>
    <w:p w:rsidR="00CE4F30" w:rsidRPr="00CE4F30" w:rsidRDefault="00CE4F30" w:rsidP="00CE4F30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ru-RU"/>
        </w:rPr>
      </w:pPr>
      <w:r w:rsidRPr="00CE4F30">
        <w:rPr>
          <w:rFonts w:ascii="Arial" w:eastAsia="Times New Roman" w:hAnsi="Arial" w:cs="Arial"/>
          <w:vanish/>
          <w:sz w:val="16"/>
          <w:szCs w:val="16"/>
          <w:lang w:eastAsia="ru-RU"/>
        </w:rPr>
        <w:t>Начало формы</w:t>
      </w:r>
    </w:p>
    <w:p w:rsidR="00CE4F30" w:rsidRPr="00CE4F30" w:rsidRDefault="00CE4F30" w:rsidP="00CE4F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hyperlink r:id="rId12" w:tooltip="Посилання на запис Сценарій виховного заходу “Голгофа України” (присвячений пам”яті жертв голодомору 1932-1933 років)" w:history="1">
        <w:r w:rsidRPr="00CE4F30">
          <w:rPr>
            <w:rFonts w:ascii="Times New Roman" w:eastAsia="Times New Roman" w:hAnsi="Times New Roman" w:cs="Times New Roman"/>
            <w:b/>
            <w:bCs/>
            <w:color w:val="0000FF"/>
            <w:sz w:val="27"/>
            <w:szCs w:val="27"/>
            <w:u w:val="single"/>
            <w:lang w:eastAsia="ru-RU"/>
          </w:rPr>
          <w:t>Сценарій виховного заходу “Голгофа України” (присвячений пам</w:t>
        </w:r>
        <w:proofErr w:type="gramStart"/>
        <w:r w:rsidRPr="00CE4F30">
          <w:rPr>
            <w:rFonts w:ascii="Times New Roman" w:eastAsia="Times New Roman" w:hAnsi="Times New Roman" w:cs="Times New Roman"/>
            <w:b/>
            <w:bCs/>
            <w:color w:val="0000FF"/>
            <w:sz w:val="27"/>
            <w:szCs w:val="27"/>
            <w:u w:val="single"/>
            <w:lang w:eastAsia="ru-RU"/>
          </w:rPr>
          <w:t>”я</w:t>
        </w:r>
        <w:proofErr w:type="gramEnd"/>
        <w:r w:rsidRPr="00CE4F30">
          <w:rPr>
            <w:rFonts w:ascii="Times New Roman" w:eastAsia="Times New Roman" w:hAnsi="Times New Roman" w:cs="Times New Roman"/>
            <w:b/>
            <w:bCs/>
            <w:color w:val="0000FF"/>
            <w:sz w:val="27"/>
            <w:szCs w:val="27"/>
            <w:u w:val="single"/>
            <w:lang w:eastAsia="ru-RU"/>
          </w:rPr>
          <w:t>ті жертв голодомору 1932-1933 років)</w:t>
        </w:r>
      </w:hyperlink>
    </w:p>
    <w:p w:rsidR="00CE4F30" w:rsidRPr="00CE4F30" w:rsidRDefault="00CE4F30" w:rsidP="00CE4F30">
      <w:pPr>
        <w:spacing w:before="100" w:beforeAutospacing="1" w:after="100" w:afterAutospacing="1" w:line="240" w:lineRule="auto"/>
        <w:rPr>
          <w:ins w:id="0" w:author="Unknown"/>
          <w:rFonts w:ascii="Times New Roman" w:eastAsia="Times New Roman" w:hAnsi="Times New Roman" w:cs="Times New Roman"/>
          <w:sz w:val="24"/>
          <w:szCs w:val="24"/>
          <w:lang w:eastAsia="ru-RU"/>
        </w:rPr>
      </w:pPr>
      <w:ins w:id="1" w:author="Unknown"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Вступне слово вчителя.</w:t>
        </w:r>
      </w:ins>
    </w:p>
    <w:p w:rsidR="00CE4F30" w:rsidRPr="00CE4F30" w:rsidRDefault="00CE4F30" w:rsidP="00CE4F30">
      <w:pPr>
        <w:spacing w:before="100" w:beforeAutospacing="1" w:after="100" w:afterAutospacing="1" w:line="240" w:lineRule="auto"/>
        <w:rPr>
          <w:ins w:id="2" w:author="Unknown"/>
          <w:rFonts w:ascii="Times New Roman" w:eastAsia="Times New Roman" w:hAnsi="Times New Roman" w:cs="Times New Roman"/>
          <w:sz w:val="24"/>
          <w:szCs w:val="24"/>
          <w:lang w:eastAsia="ru-RU"/>
        </w:rPr>
      </w:pPr>
      <w:ins w:id="3" w:author="Unknown"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Рано чи </w:t>
        </w:r>
        <w:proofErr w:type="gramStart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</w:t>
        </w:r>
        <w:proofErr w:type="gramEnd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ізно, але обов’язково кожна людина і весь народ осмисле своє минуле. Не сьогодні це сказано: Час народжувати і час помирати, Час руйнувати і час будувати, Час розкидати каміння і час збирати, Час мовчати і час говорити. Прийшов час говорити </w:t>
        </w:r>
        <w:proofErr w:type="gramStart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</w:t>
        </w:r>
        <w:proofErr w:type="gramEnd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ісля десятиліть мовчання. </w:t>
        </w:r>
        <w:r w:rsidRPr="00CE4F30">
          <w:rPr>
            <w:rFonts w:ascii="Times New Roman" w:eastAsia="Times New Roman" w:hAnsi="Times New Roman" w:cs="Times New Roman"/>
            <w:i/>
            <w:iCs/>
            <w:sz w:val="24"/>
            <w:szCs w:val="24"/>
            <w:lang w:eastAsia="ru-RU"/>
          </w:rPr>
          <w:t>(Звучить класична музика).</w:t>
        </w:r>
      </w:ins>
    </w:p>
    <w:p w:rsidR="00CE4F30" w:rsidRPr="00CE4F30" w:rsidRDefault="00CE4F30" w:rsidP="00CE4F30">
      <w:pPr>
        <w:spacing w:before="100" w:beforeAutospacing="1" w:after="100" w:afterAutospacing="1" w:line="240" w:lineRule="auto"/>
        <w:rPr>
          <w:ins w:id="4" w:author="Unknown"/>
          <w:rFonts w:ascii="Times New Roman" w:eastAsia="Times New Roman" w:hAnsi="Times New Roman" w:cs="Times New Roman"/>
          <w:sz w:val="24"/>
          <w:szCs w:val="24"/>
          <w:lang w:eastAsia="ru-RU"/>
        </w:rPr>
      </w:pPr>
      <w:ins w:id="5" w:author="Unknown"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1-й учень.</w:t>
        </w:r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  <w:t xml:space="preserve">У 1933 р. був в Україні великий голод. Не було тоді ні війни, ні потопу. А </w:t>
        </w:r>
        <w:proofErr w:type="gramStart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була т</w:t>
        </w:r>
        <w:proofErr w:type="gramEnd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ільки зла воля одних людей проти інших. І ніхто не знав, скільки живого люду лягло у могили - старих, молодих і дітей, і ще ненароджених у лонах </w:t>
        </w:r>
        <w:proofErr w:type="gramStart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матер</w:t>
        </w:r>
        <w:proofErr w:type="gramEnd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ів.</w:t>
        </w:r>
      </w:ins>
    </w:p>
    <w:p w:rsidR="00CE4F30" w:rsidRPr="00CE4F30" w:rsidRDefault="00CE4F30" w:rsidP="00CE4F30">
      <w:pPr>
        <w:spacing w:before="100" w:beforeAutospacing="1" w:after="100" w:afterAutospacing="1" w:line="240" w:lineRule="auto"/>
        <w:rPr>
          <w:ins w:id="6" w:author="Unknown"/>
          <w:rFonts w:ascii="Times New Roman" w:eastAsia="Times New Roman" w:hAnsi="Times New Roman" w:cs="Times New Roman"/>
          <w:sz w:val="24"/>
          <w:szCs w:val="24"/>
          <w:lang w:eastAsia="ru-RU"/>
        </w:rPr>
      </w:pPr>
      <w:ins w:id="7" w:author="Unknown"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2-й учень. Сонце сходило над вихололими за довгу зиму полями, а сідало за </w:t>
        </w:r>
        <w:proofErr w:type="gramStart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обр</w:t>
        </w:r>
        <w:proofErr w:type="gramEnd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ій кольору крові й не пізнавало землю. Чорне вороння зграями ширяло над рими, заціпенілими </w:t>
        </w:r>
        <w:proofErr w:type="gramStart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в</w:t>
        </w:r>
        <w:proofErr w:type="gramEnd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тяжкому смертному сні.</w:t>
        </w:r>
      </w:ins>
    </w:p>
    <w:p w:rsidR="00CE4F30" w:rsidRPr="00CE4F30" w:rsidRDefault="00CE4F30" w:rsidP="00CE4F30">
      <w:pPr>
        <w:spacing w:before="100" w:beforeAutospacing="1" w:after="100" w:afterAutospacing="1" w:line="240" w:lineRule="auto"/>
        <w:rPr>
          <w:ins w:id="8" w:author="Unknown"/>
          <w:rFonts w:ascii="Times New Roman" w:eastAsia="Times New Roman" w:hAnsi="Times New Roman" w:cs="Times New Roman"/>
          <w:sz w:val="24"/>
          <w:szCs w:val="24"/>
          <w:lang w:eastAsia="ru-RU"/>
        </w:rPr>
      </w:pPr>
      <w:ins w:id="9" w:author="Unknown"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3-й учень.</w:t>
        </w:r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  <w:t xml:space="preserve">Танули на обширах України важкі сніги, Волючи </w:t>
        </w:r>
        <w:proofErr w:type="gramStart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св</w:t>
        </w:r>
        <w:proofErr w:type="gramEnd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ітові трупний сморід, апокаліпсичні картинг співмірні хіба що з картинами Страшного Суду.</w:t>
        </w:r>
      </w:ins>
    </w:p>
    <w:p w:rsidR="00CE4F30" w:rsidRPr="00CE4F30" w:rsidRDefault="00CE4F30" w:rsidP="00CE4F30">
      <w:pPr>
        <w:spacing w:before="100" w:beforeAutospacing="1" w:after="100" w:afterAutospacing="1" w:line="240" w:lineRule="auto"/>
        <w:rPr>
          <w:ins w:id="10" w:author="Unknown"/>
          <w:rFonts w:ascii="Times New Roman" w:eastAsia="Times New Roman" w:hAnsi="Times New Roman" w:cs="Times New Roman"/>
          <w:sz w:val="24"/>
          <w:szCs w:val="24"/>
          <w:lang w:eastAsia="ru-RU"/>
        </w:rPr>
      </w:pPr>
      <w:ins w:id="11" w:author="Unknown"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4-в учень.</w:t>
        </w:r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  <w:t>А чи була того року весна? Чи прилетіли знайомих людських осель довірливі лелеки? Чи зали травневими ночами солов’ї? Ніхто того не бачив і не міг бачити.</w:t>
        </w:r>
      </w:ins>
    </w:p>
    <w:p w:rsidR="00CE4F30" w:rsidRPr="00CE4F30" w:rsidRDefault="00CE4F30" w:rsidP="00CE4F30">
      <w:pPr>
        <w:spacing w:before="100" w:beforeAutospacing="1" w:after="100" w:afterAutospacing="1" w:line="240" w:lineRule="auto"/>
        <w:rPr>
          <w:ins w:id="12" w:author="Unknown"/>
          <w:rFonts w:ascii="Times New Roman" w:eastAsia="Times New Roman" w:hAnsi="Times New Roman" w:cs="Times New Roman"/>
          <w:sz w:val="24"/>
          <w:szCs w:val="24"/>
          <w:lang w:eastAsia="ru-RU"/>
        </w:rPr>
      </w:pPr>
      <w:ins w:id="13" w:author="Unknown"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5-й учень.</w:t>
        </w:r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  <w:t xml:space="preserve">На </w:t>
        </w:r>
        <w:proofErr w:type="gramStart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св</w:t>
        </w:r>
        <w:proofErr w:type="gramEnd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іті - весна, а над селом нависла чорна хмара. Ді</w:t>
        </w:r>
        <w:proofErr w:type="gramStart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ти не</w:t>
        </w:r>
        <w:proofErr w:type="gramEnd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бігають, не граються. Ноги тонесенькі, складені калачиком, великий живіт, голова велика, похилена до землі, а лиця майже нема</w:t>
        </w:r>
        <w:proofErr w:type="gramStart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є,</w:t>
        </w:r>
        <w:proofErr w:type="gramEnd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самі зуби зверху. Сидить дитина і гойдається всі</w:t>
        </w:r>
        <w:proofErr w:type="gramStart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м</w:t>
        </w:r>
        <w:proofErr w:type="gramEnd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тілом: назад - вперед. Скільки сидить, </w:t>
        </w:r>
        <w:proofErr w:type="gramStart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ст</w:t>
        </w:r>
        <w:proofErr w:type="gramEnd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ільки й гойдається. І безкінечна пісня напівголосом: їсти, їсти, їсти… Ні від кого не вимагаючи, ні від матері, ні від батька, а так у простір, у світ - їсти, їсти, їсти…</w:t>
        </w:r>
      </w:ins>
    </w:p>
    <w:p w:rsidR="00CE4F30" w:rsidRPr="00CE4F30" w:rsidRDefault="00CE4F30" w:rsidP="00CE4F30">
      <w:pPr>
        <w:spacing w:before="100" w:beforeAutospacing="1" w:after="100" w:afterAutospacing="1" w:line="240" w:lineRule="auto"/>
        <w:rPr>
          <w:ins w:id="14" w:author="Unknown"/>
          <w:rFonts w:ascii="Times New Roman" w:eastAsia="Times New Roman" w:hAnsi="Times New Roman" w:cs="Times New Roman"/>
          <w:sz w:val="24"/>
          <w:szCs w:val="24"/>
          <w:lang w:eastAsia="ru-RU"/>
        </w:rPr>
      </w:pPr>
      <w:ins w:id="15" w:author="Unknown"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lastRenderedPageBreak/>
          <w:t>6-й учень.</w:t>
        </w:r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</w:r>
        <w:proofErr w:type="gramStart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Св</w:t>
        </w:r>
        <w:proofErr w:type="gramEnd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іт мав би розколотися надвоє, сонце мало б перестати світити, земля перевернутися від того, що було на землі. Але світ не розколовся, сонце сходить, земля обертається, як їй належить. І ми ходимо по цій землі зі своїми тривогами і надіями. Ми, єдині спадкоємці всього, що було.</w:t>
        </w:r>
      </w:ins>
    </w:p>
    <w:p w:rsidR="00CE4F30" w:rsidRPr="00CE4F30" w:rsidRDefault="00CE4F30" w:rsidP="00CE4F30">
      <w:pPr>
        <w:spacing w:before="100" w:beforeAutospacing="1" w:after="100" w:afterAutospacing="1" w:line="240" w:lineRule="auto"/>
        <w:rPr>
          <w:ins w:id="16" w:author="Unknown"/>
          <w:rFonts w:ascii="Times New Roman" w:eastAsia="Times New Roman" w:hAnsi="Times New Roman" w:cs="Times New Roman"/>
          <w:sz w:val="24"/>
          <w:szCs w:val="24"/>
          <w:lang w:eastAsia="ru-RU"/>
        </w:rPr>
      </w:pPr>
      <w:ins w:id="17" w:author="Unknown"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7-й учень.</w:t>
        </w:r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  <w:t xml:space="preserve">Тож пом’янімо хоч сьогодні, із запізненням </w:t>
        </w:r>
        <w:proofErr w:type="gramStart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у</w:t>
        </w:r>
        <w:proofErr w:type="gramEnd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кілька довгих десятиліть, </w:t>
        </w:r>
        <w:proofErr w:type="gramStart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великомученик</w:t>
        </w:r>
        <w:proofErr w:type="gramEnd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ів нашої історії. Пом’янімо і знайдемо в собі сили пройти за ними дорогою їхнього хресного путі. Не їм це потрібно, а нам. Все, що вони могли сказати </w:t>
        </w:r>
        <w:proofErr w:type="gramStart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св</w:t>
        </w:r>
        <w:proofErr w:type="gramEnd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ітові, вони вже сказали. Тепер наша черга.</w:t>
        </w:r>
      </w:ins>
    </w:p>
    <w:p w:rsidR="00CE4F30" w:rsidRPr="00CE4F30" w:rsidRDefault="00CE4F30" w:rsidP="00CE4F30">
      <w:pPr>
        <w:spacing w:before="100" w:beforeAutospacing="1" w:after="100" w:afterAutospacing="1" w:line="240" w:lineRule="auto"/>
        <w:rPr>
          <w:ins w:id="18" w:author="Unknown"/>
          <w:rFonts w:ascii="Times New Roman" w:eastAsia="Times New Roman" w:hAnsi="Times New Roman" w:cs="Times New Roman"/>
          <w:sz w:val="24"/>
          <w:szCs w:val="24"/>
          <w:lang w:eastAsia="ru-RU"/>
        </w:rPr>
      </w:pPr>
      <w:ins w:id="19" w:author="Unknown"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Ведуча.</w:t>
        </w:r>
      </w:ins>
    </w:p>
    <w:p w:rsidR="00CE4F30" w:rsidRPr="00CE4F30" w:rsidRDefault="00CE4F30" w:rsidP="00CE4F30">
      <w:pPr>
        <w:spacing w:before="100" w:beforeAutospacing="1" w:after="100" w:afterAutospacing="1" w:line="240" w:lineRule="auto"/>
        <w:rPr>
          <w:ins w:id="20" w:author="Unknown"/>
          <w:rFonts w:ascii="Times New Roman" w:eastAsia="Times New Roman" w:hAnsi="Times New Roman" w:cs="Times New Roman"/>
          <w:sz w:val="24"/>
          <w:szCs w:val="24"/>
          <w:lang w:eastAsia="ru-RU"/>
        </w:rPr>
      </w:pPr>
      <w:ins w:id="21" w:author="Unknown"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Відкрийтесь, небеса!</w:t>
        </w:r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</w:r>
        <w:proofErr w:type="gramStart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</w:t>
        </w:r>
        <w:proofErr w:type="gramEnd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ійдіть на землю.</w:t>
        </w:r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  <w:t>Всі українські села, присілки та хутори,</w:t>
        </w:r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  <w:t>Повстаньте всі, кому сказали: вмри!</w:t>
        </w:r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  <w:t>Засяйте над планетою, невинні душі!</w:t>
        </w:r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</w:r>
        <w:proofErr w:type="gramStart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</w:t>
        </w:r>
        <w:proofErr w:type="gramEnd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ійдіть на води й суші,</w:t>
        </w:r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  <w:t>Збудуйте пам’яті невигасний собор!</w:t>
        </w:r>
      </w:ins>
    </w:p>
    <w:p w:rsidR="00CE4F30" w:rsidRPr="00CE4F30" w:rsidRDefault="00CE4F30" w:rsidP="00CE4F30">
      <w:pPr>
        <w:spacing w:before="100" w:beforeAutospacing="1" w:after="100" w:afterAutospacing="1" w:line="240" w:lineRule="auto"/>
        <w:rPr>
          <w:ins w:id="22" w:author="Unknown"/>
          <w:rFonts w:ascii="Times New Roman" w:eastAsia="Times New Roman" w:hAnsi="Times New Roman" w:cs="Times New Roman"/>
          <w:sz w:val="24"/>
          <w:szCs w:val="24"/>
          <w:lang w:eastAsia="ru-RU"/>
        </w:rPr>
      </w:pPr>
      <w:ins w:id="23" w:author="Unknown"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Ведучий.</w:t>
        </w:r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  <w:t>Мамо, мамо, я скоро помру,</w:t>
        </w:r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  <w:t>Не рятуйте мене, не треба.</w:t>
        </w:r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  <w:t xml:space="preserve">Не </w:t>
        </w:r>
        <w:proofErr w:type="gramStart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р</w:t>
        </w:r>
        <w:proofErr w:type="gramEnd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іжте ні брата мого, ні сестру,</w:t>
        </w:r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  <w:t>А як серце моє навіки засне,</w:t>
        </w:r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  <w:t>Не вбивайтеся з горя, нене.</w:t>
        </w:r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  <w:t>Покладіть біля вишні в садочку мене,</w:t>
        </w:r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  <w:t>Забринить понад нами бджола золота.</w:t>
        </w:r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  <w:t>А та вишня весняної ночі</w:t>
        </w:r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  <w:t>Накриватиме цвітом наші чола й уста,</w:t>
        </w:r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  <w:t>І росою вмиватиме очі.</w:t>
        </w:r>
      </w:ins>
    </w:p>
    <w:p w:rsidR="00CE4F30" w:rsidRPr="00CE4F30" w:rsidRDefault="00CE4F30" w:rsidP="00CE4F30">
      <w:pPr>
        <w:spacing w:before="100" w:beforeAutospacing="1" w:after="100" w:afterAutospacing="1" w:line="240" w:lineRule="auto"/>
        <w:rPr>
          <w:ins w:id="24" w:author="Unknown"/>
          <w:rFonts w:ascii="Times New Roman" w:eastAsia="Times New Roman" w:hAnsi="Times New Roman" w:cs="Times New Roman"/>
          <w:sz w:val="24"/>
          <w:szCs w:val="24"/>
          <w:lang w:eastAsia="ru-RU"/>
        </w:rPr>
      </w:pPr>
      <w:ins w:id="25" w:author="Unknown"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Учитель.</w:t>
        </w:r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  <w:t xml:space="preserve">На вшанування </w:t>
        </w:r>
        <w:proofErr w:type="gramStart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св</w:t>
        </w:r>
        <w:proofErr w:type="gramEnd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ітлої пам’яті жертв голодомору в Україні 1932 - 1933 роках оголошую хвилину скорботи.</w:t>
        </w:r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  <w:t>Хай ця хвилина для громадян нашої незалежної держави, спі</w:t>
        </w:r>
        <w:proofErr w:type="gramStart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вв</w:t>
        </w:r>
        <w:proofErr w:type="gramEnd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ітчизників за кордоном, для всіх людей доброї волі й чистої совісті стане актом поминальним, жестом покаяння і перестороги.</w:t>
        </w:r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  <w:t>Хай у кожному мі</w:t>
        </w:r>
        <w:proofErr w:type="gramStart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ст</w:t>
        </w:r>
        <w:proofErr w:type="gramEnd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і й селі, в кожній оселі, в кожній родині старий і малий схилить голову перед пам’яттю невинно убієнних голодом-геноцидом, уклінно припаде до їхніх могил, поставить свічку перед образом Божим. </w:t>
        </w:r>
        <w:proofErr w:type="gramStart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Хай</w:t>
        </w:r>
        <w:proofErr w:type="gramEnd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ця хвилина увійде в наші серця тихою молитвою, очистить наші душі від зла. </w:t>
        </w:r>
        <w:r w:rsidRPr="00CE4F30">
          <w:rPr>
            <w:rFonts w:ascii="Times New Roman" w:eastAsia="Times New Roman" w:hAnsi="Times New Roman" w:cs="Times New Roman"/>
            <w:i/>
            <w:iCs/>
            <w:sz w:val="24"/>
            <w:szCs w:val="24"/>
            <w:lang w:eastAsia="ru-RU"/>
          </w:rPr>
          <w:t xml:space="preserve">(Діти запалюють </w:t>
        </w:r>
        <w:proofErr w:type="gramStart"/>
        <w:r w:rsidRPr="00CE4F30">
          <w:rPr>
            <w:rFonts w:ascii="Times New Roman" w:eastAsia="Times New Roman" w:hAnsi="Times New Roman" w:cs="Times New Roman"/>
            <w:i/>
            <w:iCs/>
            <w:sz w:val="24"/>
            <w:szCs w:val="24"/>
            <w:lang w:eastAsia="ru-RU"/>
          </w:rPr>
          <w:t>св</w:t>
        </w:r>
        <w:proofErr w:type="gramEnd"/>
        <w:r w:rsidRPr="00CE4F30">
          <w:rPr>
            <w:rFonts w:ascii="Times New Roman" w:eastAsia="Times New Roman" w:hAnsi="Times New Roman" w:cs="Times New Roman"/>
            <w:i/>
            <w:iCs/>
            <w:sz w:val="24"/>
            <w:szCs w:val="24"/>
            <w:lang w:eastAsia="ru-RU"/>
          </w:rPr>
          <w:t>ічки).</w:t>
        </w:r>
      </w:ins>
    </w:p>
    <w:p w:rsidR="00CE4F30" w:rsidRPr="00CE4F30" w:rsidRDefault="00CE4F30" w:rsidP="00CE4F30">
      <w:pPr>
        <w:spacing w:before="100" w:beforeAutospacing="1" w:after="100" w:afterAutospacing="1" w:line="240" w:lineRule="auto"/>
        <w:rPr>
          <w:ins w:id="26" w:author="Unknown"/>
          <w:rFonts w:ascii="Times New Roman" w:eastAsia="Times New Roman" w:hAnsi="Times New Roman" w:cs="Times New Roman"/>
          <w:sz w:val="24"/>
          <w:szCs w:val="24"/>
          <w:lang w:eastAsia="ru-RU"/>
        </w:rPr>
      </w:pPr>
      <w:ins w:id="27" w:author="Unknown"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Ведуча </w:t>
        </w:r>
        <w:r w:rsidRPr="00CE4F30">
          <w:rPr>
            <w:rFonts w:ascii="Times New Roman" w:eastAsia="Times New Roman" w:hAnsi="Times New Roman" w:cs="Times New Roman"/>
            <w:i/>
            <w:iCs/>
            <w:sz w:val="24"/>
            <w:szCs w:val="24"/>
            <w:lang w:eastAsia="ru-RU"/>
          </w:rPr>
          <w:t xml:space="preserve">(читає молитву К. Мотрич). </w:t>
        </w:r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  <w:t xml:space="preserve">Хто се? Чий голос щоночі просить: «Хлібця! Хлібчика дай! Мамо, матусю, ненечко! Крихітку хлібця!». Хто водить за мною запалими очима-криницями, очима, </w:t>
        </w:r>
        <w:proofErr w:type="gramStart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у</w:t>
        </w:r>
        <w:proofErr w:type="gramEnd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</w:t>
        </w:r>
        <w:proofErr w:type="gramStart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як</w:t>
        </w:r>
        <w:proofErr w:type="gramEnd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і перелилися всі страждання, муки й скорботи роду людського і розпинає душу мою на хресті всевишньої педалі? Чий же це мільйонноголосий стогін </w:t>
        </w:r>
        <w:proofErr w:type="gramStart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у</w:t>
        </w:r>
        <w:proofErr w:type="gramEnd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мене? Хто щоночі будить, стогне, квилить, плаче і веде у холодну </w:t>
        </w:r>
        <w:proofErr w:type="gramStart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р</w:t>
        </w:r>
        <w:proofErr w:type="gramEnd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іку, де розлилися не води, а сльози мого народу? У ній - ні дна, ні берегі</w:t>
        </w:r>
        <w:proofErr w:type="gramStart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в</w:t>
        </w:r>
        <w:proofErr w:type="gramEnd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…</w:t>
        </w:r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</w:r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lastRenderedPageBreak/>
          <w:t>Господи Вседержителю наш! Чи ж ти ослі</w:t>
        </w:r>
        <w:proofErr w:type="gramStart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</w:t>
        </w:r>
        <w:proofErr w:type="gramEnd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від горя і людських гріхів? Сину Божий! Ісусе Христе! Спасителю </w:t>
        </w:r>
        <w:proofErr w:type="gramStart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наш</w:t>
        </w:r>
        <w:proofErr w:type="gramEnd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! Порятуй від голодної смерті народ </w:t>
        </w:r>
        <w:proofErr w:type="gramStart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м</w:t>
        </w:r>
        <w:proofErr w:type="gramEnd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ій, у якого дика саранча забрала все до зернини!</w:t>
        </w:r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  <w:t>Богородице! Маті</w:t>
        </w:r>
        <w:proofErr w:type="gramStart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р</w:t>
        </w:r>
        <w:proofErr w:type="gramEnd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наша небесна! </w:t>
        </w:r>
        <w:proofErr w:type="gramStart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Свята</w:t>
        </w:r>
        <w:proofErr w:type="gramEnd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Покрово, покровителька роду святоруського! Куди ви всі відійшли? Чого ж залишили мою землю і нарід мій на поталу червоних дияволів? </w:t>
        </w:r>
        <w:proofErr w:type="gramStart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Чи ж</w:t>
        </w:r>
        <w:proofErr w:type="gramEnd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бо не бачите, що вони доточують кров із могутнього українського дерева? </w:t>
        </w:r>
        <w:proofErr w:type="gramStart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Чи ж</w:t>
        </w:r>
        <w:proofErr w:type="gramEnd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не бачите криниці, повної українських сліз? </w:t>
        </w:r>
        <w:proofErr w:type="gramStart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Чи ж</w:t>
        </w:r>
        <w:proofErr w:type="gramEnd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не бачите, що то не Україна вже, а велетенська могила? Де ж ви, сили небесні? Роде </w:t>
        </w:r>
        <w:proofErr w:type="gramStart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наш</w:t>
        </w:r>
        <w:proofErr w:type="gramEnd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небесний! </w:t>
        </w:r>
        <w:proofErr w:type="gramStart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Народе</w:t>
        </w:r>
        <w:proofErr w:type="gramEnd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небесний неоплаканий!</w:t>
        </w:r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  <w:t xml:space="preserve">Прости, народе </w:t>
        </w:r>
        <w:proofErr w:type="gramStart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Божий</w:t>
        </w:r>
        <w:proofErr w:type="gramEnd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! Прости цю прокляту землю, цей милий рай, на якому оселився диявол. Усіх нас грішних прости, які мовчали, за упокій твій молебнів не справляли, поминальних </w:t>
        </w:r>
        <w:proofErr w:type="gramStart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св</w:t>
        </w:r>
        <w:proofErr w:type="gramEnd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ічок не ставили, обід за тебе не робили. Прости ж нас, роде </w:t>
        </w:r>
        <w:proofErr w:type="gramStart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наш</w:t>
        </w:r>
        <w:proofErr w:type="gramEnd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замордований, лише сирою землею зігрітий. Царствіє небесне волі, душі убієнні!</w:t>
        </w:r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  <w:t xml:space="preserve">Господи! Страждання, муки й горе мого народу до всевишньої скорботи зарахуй і </w:t>
        </w:r>
        <w:proofErr w:type="gramStart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біди</w:t>
        </w:r>
        <w:proofErr w:type="gramEnd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й погибель від землі й народу сущого відведи. Нині, </w:t>
        </w:r>
        <w:proofErr w:type="gramStart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пр</w:t>
        </w:r>
        <w:proofErr w:type="gramEnd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існо і на віки вічні відведи! Амінь!</w:t>
        </w:r>
      </w:ins>
    </w:p>
    <w:p w:rsidR="00CE4F30" w:rsidRPr="00CE4F30" w:rsidRDefault="00CE4F30" w:rsidP="00CE4F30">
      <w:pPr>
        <w:spacing w:before="100" w:beforeAutospacing="1" w:after="100" w:afterAutospacing="1" w:line="240" w:lineRule="auto"/>
        <w:rPr>
          <w:ins w:id="28" w:author="Unknown"/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9" w:name="_GoBack"/>
      <w:ins w:id="30" w:author="Unknown"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Ведуча.</w:t>
        </w:r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  <w:t>А люди біднії в селі,</w:t>
        </w:r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  <w:t>Неначе злякані ягнята,</w:t>
        </w:r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  <w:t>Позамикалися у хатах -</w:t>
        </w:r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</w:r>
        <w:proofErr w:type="gramStart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Та й</w:t>
        </w:r>
        <w:proofErr w:type="gramEnd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мруть…</w:t>
        </w:r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  <w:t>Сумують комини без диму,</w:t>
        </w:r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  <w:t>А за городами, за тином</w:t>
        </w:r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  <w:t>Могили чорнії ростуть.</w:t>
        </w:r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  <w:t>Гробокопателі в селі</w:t>
        </w:r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  <w:t>Волочать трупи ланцюгами</w:t>
        </w:r>
        <w:proofErr w:type="gramStart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  <w:t>З</w:t>
        </w:r>
        <w:proofErr w:type="gramEnd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а царину і засипають</w:t>
        </w:r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  <w:t>Без домовини. Дні минають.</w:t>
        </w:r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  <w:t>Минають місяці. Село</w:t>
        </w:r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  <w:t>Навік замовкло, оніміло,</w:t>
        </w:r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  <w:t>І кропивою поросло.</w:t>
        </w:r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  <w:t>Кров холоне в жилах, коли читаєш спогади очевидці</w:t>
        </w:r>
        <w:proofErr w:type="gramStart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в</w:t>
        </w:r>
        <w:bookmarkEnd w:id="29"/>
        <w:proofErr w:type="gramEnd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</w:ins>
    </w:p>
    <w:p w:rsidR="00CE4F30" w:rsidRPr="00CE4F30" w:rsidRDefault="00CE4F30" w:rsidP="00CE4F30">
      <w:pPr>
        <w:spacing w:before="100" w:beforeAutospacing="1" w:after="100" w:afterAutospacing="1" w:line="240" w:lineRule="auto"/>
        <w:rPr>
          <w:ins w:id="31" w:author="Unknown"/>
          <w:rFonts w:ascii="Times New Roman" w:eastAsia="Times New Roman" w:hAnsi="Times New Roman" w:cs="Times New Roman"/>
          <w:sz w:val="24"/>
          <w:szCs w:val="24"/>
          <w:lang w:eastAsia="ru-RU"/>
        </w:rPr>
      </w:pPr>
      <w:ins w:id="32" w:author="Unknown"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Ведучий.</w:t>
        </w:r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  <w:t>1932-й рік</w:t>
        </w:r>
        <w:proofErr w:type="gramStart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… Т</w:t>
        </w:r>
        <w:proofErr w:type="gramEnd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ого року урожай хліба був гарний, але прийшло розпорядження, що хліб роздали незаконно і почали забирати з домівок усе, що знаходили.</w:t>
        </w:r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  <w:t xml:space="preserve">Шукали хліб усюди - розривали </w:t>
        </w:r>
        <w:proofErr w:type="gramStart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</w:t>
        </w:r>
        <w:proofErr w:type="gramEnd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ідлоги, печі, розкидали скирти соломи. Поступово насувався голод.</w:t>
        </w:r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  <w:t>Люди ходили по стерні, шукали нірки мишей, розкопували їх, і коли знаходили хоча би жменьку зерна, це було велике щастя. Найстрашніше почалося весною 1933 року, Закінчилися всі крихти зерна, з’явилися перші померлі від голоду.</w:t>
        </w:r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  <w:t xml:space="preserve">Люди їли все, що можливо було жувати. Варили цвіт акації, зелену лободу змішували з товченими качанами кукурудзи, і щасливим був той, хто міг додати жменьку висівок. Від такої їжі пухли ноги, </w:t>
        </w:r>
        <w:proofErr w:type="gramStart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тр</w:t>
        </w:r>
        <w:proofErr w:type="gramEnd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іскалася шкіра.</w:t>
        </w:r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  <w:t xml:space="preserve">Люди тихо вмирали, а живим було байдуже, бо вони божеволіли і </w:t>
        </w:r>
        <w:proofErr w:type="gramStart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дичав</w:t>
        </w:r>
        <w:proofErr w:type="gramEnd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іли від голоду. Батьки несли на цвинтар мертвих дітей у мішках, везли </w:t>
        </w:r>
        <w:proofErr w:type="gramStart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на</w:t>
        </w:r>
        <w:proofErr w:type="gramEnd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візках у кого була ще хоч якась сила,</w:t>
        </w:r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  <w:t>Вимирали цілі родини, особливо, де було багато дітей. Люди божеволіли з голоду. Почалося людоїдство.</w:t>
        </w:r>
      </w:ins>
    </w:p>
    <w:p w:rsidR="00CE4F30" w:rsidRPr="00CE4F30" w:rsidRDefault="00CE4F30" w:rsidP="00CE4F30">
      <w:pPr>
        <w:spacing w:before="100" w:beforeAutospacing="1" w:after="100" w:afterAutospacing="1" w:line="240" w:lineRule="auto"/>
        <w:rPr>
          <w:ins w:id="33" w:author="Unknown"/>
          <w:rFonts w:ascii="Times New Roman" w:eastAsia="Times New Roman" w:hAnsi="Times New Roman" w:cs="Times New Roman"/>
          <w:sz w:val="24"/>
          <w:szCs w:val="24"/>
          <w:lang w:eastAsia="ru-RU"/>
        </w:rPr>
      </w:pPr>
      <w:ins w:id="34" w:author="Unknown"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Ведуча.</w:t>
        </w:r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  <w:t xml:space="preserve">Мати зарубала </w:t>
        </w:r>
        <w:proofErr w:type="gramStart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свою</w:t>
        </w:r>
        <w:proofErr w:type="gramEnd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дворічну дитину і зварила, аби прогодувати решту дітей. </w:t>
        </w:r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lastRenderedPageBreak/>
          <w:t>Скаламутився у неї розум, кричала тільки: «Ваня, Ваня, Ваня».</w:t>
        </w:r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</w:r>
        <w:proofErr w:type="gramStart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Чу</w:t>
        </w:r>
        <w:proofErr w:type="gramEnd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єш, Йвану?</w:t>
        </w:r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</w:r>
        <w:proofErr w:type="gramStart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Чу</w:t>
        </w:r>
        <w:proofErr w:type="gramEnd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єш, кличе мама…</w:t>
        </w:r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  <w:t>Одягнути чистеньку сорочку.</w:t>
        </w:r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</w:r>
        <w:proofErr w:type="gramStart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Б</w:t>
        </w:r>
        <w:proofErr w:type="gramEnd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ілий день.</w:t>
        </w:r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  <w:t>Така червона пляма.</w:t>
        </w:r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  <w:t>Озовись, загублений синочку!</w:t>
        </w:r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  <w:t xml:space="preserve">Кличе </w:t>
        </w:r>
        <w:proofErr w:type="gramStart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св</w:t>
        </w:r>
        <w:proofErr w:type="gramEnd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іт.</w:t>
        </w:r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  <w:t>Тебе за світка, Ваню!</w:t>
        </w:r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  <w:t>Хоч одне розплющи, синку, очко…</w:t>
        </w:r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  <w:t>Божевільна мати</w:t>
        </w:r>
        <w:proofErr w:type="gramStart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…</w:t>
        </w:r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  <w:t>Б</w:t>
        </w:r>
        <w:proofErr w:type="gramEnd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іль…</w:t>
        </w:r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  <w:t>Страждання…</w:t>
        </w:r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  <w:t>Подивись, загублений синочку.</w:t>
        </w:r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  <w:t>Стративсь розум.</w:t>
        </w:r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  <w:t xml:space="preserve">В ненажернім </w:t>
        </w:r>
        <w:proofErr w:type="gramStart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св</w:t>
        </w:r>
        <w:proofErr w:type="gramEnd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іті!</w:t>
        </w:r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  <w:t>Господи, сокира на пеньочку…</w:t>
        </w:r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  <w:t>І голодні перепухлі діти.</w:t>
        </w:r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  <w:t>Не вмирай, зарубаний синочку!</w:t>
        </w:r>
      </w:ins>
    </w:p>
    <w:p w:rsidR="00CE4F30" w:rsidRPr="00CE4F30" w:rsidRDefault="00CE4F30" w:rsidP="00CE4F30">
      <w:pPr>
        <w:spacing w:before="100" w:beforeAutospacing="1" w:after="100" w:afterAutospacing="1" w:line="240" w:lineRule="auto"/>
        <w:rPr>
          <w:ins w:id="35" w:author="Unknown"/>
          <w:rFonts w:ascii="Times New Roman" w:eastAsia="Times New Roman" w:hAnsi="Times New Roman" w:cs="Times New Roman"/>
          <w:sz w:val="24"/>
          <w:szCs w:val="24"/>
          <w:lang w:eastAsia="ru-RU"/>
        </w:rPr>
      </w:pPr>
      <w:ins w:id="36" w:author="Unknown"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Пограбовані, зламані голодом і жорстокістю влади, люди вже не намагалися шукати вихід. У слабших, вразливіших натур виникав безконтрольний хворобливий стан. </w:t>
        </w:r>
        <w:proofErr w:type="gramStart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Це не</w:t>
        </w:r>
        <w:proofErr w:type="gramEnd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моральна категорія, ні, це була тяжка хвороба, зумовлена голодом. З’являлась моторошна байдужість до мук ближнього, були й випадки канібалізму, скоєні в стані повного відключення кори головного мозку. Ледь прийшовши до тями, ці люди </w:t>
        </w:r>
        <w:proofErr w:type="gramStart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у</w:t>
        </w:r>
        <w:proofErr w:type="gramEnd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відчаї накладали </w:t>
        </w:r>
        <w:proofErr w:type="gramStart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на</w:t>
        </w:r>
        <w:proofErr w:type="gramEnd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себе руки, або назавжди втра</w:t>
        </w:r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softHyphen/>
          <w:t>тили розум.</w:t>
        </w:r>
      </w:ins>
    </w:p>
    <w:p w:rsidR="00CE4F30" w:rsidRPr="00CE4F30" w:rsidRDefault="00CE4F30" w:rsidP="00CE4F30">
      <w:pPr>
        <w:spacing w:before="100" w:beforeAutospacing="1" w:after="100" w:afterAutospacing="1" w:line="240" w:lineRule="auto"/>
        <w:rPr>
          <w:ins w:id="37" w:author="Unknown"/>
          <w:rFonts w:ascii="Times New Roman" w:eastAsia="Times New Roman" w:hAnsi="Times New Roman" w:cs="Times New Roman"/>
          <w:sz w:val="24"/>
          <w:szCs w:val="24"/>
          <w:lang w:eastAsia="ru-RU"/>
        </w:rPr>
      </w:pPr>
      <w:ins w:id="38" w:author="Unknown"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2-а учениця.</w:t>
        </w:r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  <w:t>Про Нього й</w:t>
        </w:r>
        <w:proofErr w:type="gramStart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Н</w:t>
        </w:r>
        <w:proofErr w:type="gramEnd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еї згадувать несила.</w:t>
        </w:r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  <w:t>Грицьку одбило ноги на війні…</w:t>
        </w:r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  <w:t>Отож Оксана день у день носила</w:t>
        </w:r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  <w:t xml:space="preserve">Його і до колбуду, й до </w:t>
        </w:r>
        <w:proofErr w:type="gramStart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р</w:t>
        </w:r>
        <w:proofErr w:type="gramEnd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ідні.</w:t>
        </w:r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  <w:t>Та якось… Ледь живі узріли Гриця:</w:t>
        </w:r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  <w:t>Сам викотивсь, як пень, через поріг.</w:t>
        </w:r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  <w:t>Нажерся й виліз на осоння гріться,</w:t>
        </w:r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  <w:t>Вчинивши нишком людоїдський гріх…</w:t>
        </w:r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  <w:t>Над морем Чорним чайка голосила</w:t>
        </w:r>
        <w:proofErr w:type="gramStart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proofErr w:type="gramEnd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  <w:t xml:space="preserve">І </w:t>
        </w:r>
        <w:proofErr w:type="gramStart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в</w:t>
        </w:r>
        <w:proofErr w:type="gramEnd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берег бились хвилі день при дні:</w:t>
        </w:r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  <w:t>«</w:t>
        </w:r>
        <w:proofErr w:type="gramStart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Нема</w:t>
        </w:r>
        <w:proofErr w:type="gramEnd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Оксани, що Грицька носила, -</w:t>
        </w:r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  <w:t>Нема… ані на лаві, ні в труні…».</w:t>
        </w:r>
      </w:ins>
    </w:p>
    <w:p w:rsidR="00CE4F30" w:rsidRPr="00CE4F30" w:rsidRDefault="00CE4F30" w:rsidP="00CE4F30">
      <w:pPr>
        <w:spacing w:before="100" w:beforeAutospacing="1" w:after="100" w:afterAutospacing="1" w:line="240" w:lineRule="auto"/>
        <w:rPr>
          <w:ins w:id="39" w:author="Unknown"/>
          <w:rFonts w:ascii="Times New Roman" w:eastAsia="Times New Roman" w:hAnsi="Times New Roman" w:cs="Times New Roman"/>
          <w:sz w:val="24"/>
          <w:szCs w:val="24"/>
          <w:lang w:eastAsia="ru-RU"/>
        </w:rPr>
      </w:pPr>
      <w:ins w:id="40" w:author="Unknown"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Ведучий.</w:t>
        </w:r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  <w:t xml:space="preserve">Маленькі рученьки, простягнуті до Бога… Маленький хлопчик, умираючи, </w:t>
        </w:r>
        <w:proofErr w:type="gramStart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просив</w:t>
        </w:r>
        <w:proofErr w:type="gramEnd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Бозю:</w:t>
        </w:r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  <w:t>«Дай хоч одненьку картопельку».</w:t>
        </w:r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  <w:t xml:space="preserve">Бозю! Що там </w:t>
        </w:r>
        <w:proofErr w:type="gramStart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у</w:t>
        </w:r>
        <w:proofErr w:type="gramEnd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тебе в руці?!</w:t>
        </w:r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  <w:t>Дай мені, Бозю, хоч соломинку…</w:t>
        </w:r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  <w:t xml:space="preserve">Щоб не втонути в Голодній </w:t>
        </w:r>
        <w:proofErr w:type="gramStart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Р</w:t>
        </w:r>
        <w:proofErr w:type="gramEnd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іці.</w:t>
        </w:r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  <w:t>Бачиш, мій Бозю, я ще дитинка.</w:t>
        </w:r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  <w:t xml:space="preserve">Таж </w:t>
        </w:r>
        <w:proofErr w:type="gramStart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</w:t>
        </w:r>
        <w:proofErr w:type="gramEnd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ідрости хоч би трохи бодай.</w:t>
        </w:r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</w:r>
        <w:proofErr w:type="gramStart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Св</w:t>
        </w:r>
        <w:proofErr w:type="gramEnd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іту не бачив ще білого, Бозю.</w:t>
        </w:r>
      </w:ins>
    </w:p>
    <w:p w:rsidR="00CE4F30" w:rsidRPr="00CE4F30" w:rsidRDefault="00CE4F30" w:rsidP="00CE4F30">
      <w:pPr>
        <w:spacing w:before="100" w:beforeAutospacing="1" w:after="100" w:afterAutospacing="1" w:line="240" w:lineRule="auto"/>
        <w:rPr>
          <w:ins w:id="41" w:author="Unknown"/>
          <w:rFonts w:ascii="Times New Roman" w:eastAsia="Times New Roman" w:hAnsi="Times New Roman" w:cs="Times New Roman"/>
          <w:sz w:val="24"/>
          <w:szCs w:val="24"/>
          <w:lang w:eastAsia="ru-RU"/>
        </w:rPr>
      </w:pPr>
      <w:ins w:id="42" w:author="Unknown"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lastRenderedPageBreak/>
          <w:t>Я - пташенятко, прибите в дорозі.</w:t>
        </w:r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  <w:t xml:space="preserve">Хоч би одненьку </w:t>
        </w:r>
        <w:proofErr w:type="gramStart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</w:t>
        </w:r>
        <w:proofErr w:type="gramEnd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ір’їночку дай.</w:t>
        </w:r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  <w:t>Тато і мама - холодні мерці.</w:t>
        </w:r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  <w:t>Бозю, зроби, щоби їсти не хтілось!</w:t>
        </w:r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  <w:t>Холодно, Бозю.</w:t>
        </w:r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  <w:t>Сніг дуже білий.</w:t>
        </w:r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  <w:t xml:space="preserve">Бозю, що там </w:t>
        </w:r>
        <w:proofErr w:type="gramStart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у</w:t>
        </w:r>
        <w:proofErr w:type="gramEnd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тебе в руці?</w:t>
        </w:r>
      </w:ins>
    </w:p>
    <w:p w:rsidR="00CE4F30" w:rsidRPr="00CE4F30" w:rsidRDefault="00CE4F30" w:rsidP="00CE4F30">
      <w:pPr>
        <w:spacing w:before="100" w:beforeAutospacing="1" w:after="100" w:afterAutospacing="1" w:line="240" w:lineRule="auto"/>
        <w:rPr>
          <w:ins w:id="43" w:author="Unknown"/>
          <w:rFonts w:ascii="Times New Roman" w:eastAsia="Times New Roman" w:hAnsi="Times New Roman" w:cs="Times New Roman"/>
          <w:sz w:val="24"/>
          <w:szCs w:val="24"/>
          <w:lang w:eastAsia="ru-RU"/>
        </w:rPr>
      </w:pPr>
      <w:ins w:id="44" w:author="Unknown"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Ведуча.</w:t>
        </w:r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  <w:t xml:space="preserve">Звали її Параскою. Помила дітей, натопила маковинням, закрила лядку, і </w:t>
        </w:r>
        <w:proofErr w:type="gramStart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до</w:t>
        </w:r>
        <w:proofErr w:type="gramEnd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ранку всі померли.</w:t>
        </w:r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  <w:t>Спіте, діти, спіте, любі.</w:t>
        </w:r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  <w:t>І не просинайтесь.</w:t>
        </w:r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  <w:t>Вже не буде мучить згуба.</w:t>
        </w:r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  <w:t>Забере вас пташка райська.</w:t>
        </w:r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  <w:t xml:space="preserve">Спіте </w:t>
        </w:r>
        <w:proofErr w:type="gramStart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м</w:t>
        </w:r>
        <w:proofErr w:type="gramEnd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іцно, спіте, діти.</w:t>
        </w:r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  <w:t xml:space="preserve">Янгол Божий </w:t>
        </w:r>
        <w:proofErr w:type="gramStart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на</w:t>
        </w:r>
        <w:proofErr w:type="gramEnd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порозі.</w:t>
        </w:r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  <w:t>Вже не буде їсти хтітись.</w:t>
        </w:r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  <w:t>І не будуть пухнуть нозі.</w:t>
        </w:r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  <w:t>Натопила маковинням,</w:t>
        </w:r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  <w:t>Затулила лядку й комин.</w:t>
        </w:r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  <w:t>І в тумані темно-синім</w:t>
        </w:r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  <w:t>Заспівала колискову.</w:t>
        </w:r>
      </w:ins>
    </w:p>
    <w:p w:rsidR="00CE4F30" w:rsidRPr="00CE4F30" w:rsidRDefault="00CE4F30" w:rsidP="00CE4F30">
      <w:pPr>
        <w:spacing w:before="100" w:beforeAutospacing="1" w:after="100" w:afterAutospacing="1" w:line="240" w:lineRule="auto"/>
        <w:rPr>
          <w:ins w:id="45" w:author="Unknown"/>
          <w:rFonts w:ascii="Times New Roman" w:eastAsia="Times New Roman" w:hAnsi="Times New Roman" w:cs="Times New Roman"/>
          <w:sz w:val="24"/>
          <w:szCs w:val="24"/>
          <w:lang w:eastAsia="ru-RU"/>
        </w:rPr>
      </w:pPr>
      <w:ins w:id="46" w:author="Unknown"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Ведучий.</w:t>
        </w:r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  <w:t xml:space="preserve">А одне дівча </w:t>
        </w:r>
        <w:proofErr w:type="gramStart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</w:t>
        </w:r>
        <w:proofErr w:type="gramEnd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ідповзло до вікна і жалібно просить: «Тітонько, ві</w:t>
        </w:r>
        <w:proofErr w:type="gramStart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др</w:t>
        </w:r>
        <w:proofErr w:type="gramEnd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іжте мені пальчик, я його з’їм, а то він не перекусюється».</w:t>
        </w:r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  <w:t>Є страсті Господні, є страсті земні!</w:t>
        </w:r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  <w:t>Чомусь їм немає кінця.</w:t>
        </w:r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  <w:t>Дитячі ті пальчики</w:t>
        </w:r>
        <w:proofErr w:type="gramStart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  <w:t>В</w:t>
        </w:r>
        <w:proofErr w:type="gramEnd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тому вікні</w:t>
        </w:r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  <w:t>Не перекусуються.</w:t>
        </w:r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  <w:t>Страшний аргумент.</w:t>
        </w:r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  <w:t>В діалекті арго…</w:t>
        </w:r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  <w:t xml:space="preserve">Хоча би невкраденого </w:t>
        </w:r>
        <w:proofErr w:type="gramStart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</w:t>
        </w:r>
        <w:proofErr w:type="gramEnd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івслівця.</w:t>
        </w:r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  <w:t>Холоне уява від страху того!</w:t>
        </w:r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  <w:t>Не перекусується!</w:t>
        </w:r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  <w:t>Найбільше прокляття</w:t>
        </w:r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</w:r>
        <w:proofErr w:type="gramStart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</w:t>
        </w:r>
        <w:proofErr w:type="gramEnd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проклять усіх!</w:t>
        </w:r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  <w:t>…Ні матері, і ні вітця.</w:t>
        </w:r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  <w:t xml:space="preserve">Нам гризти </w:t>
        </w:r>
        <w:proofErr w:type="gramStart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до</w:t>
        </w:r>
        <w:proofErr w:type="gramEnd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</w:t>
        </w:r>
        <w:proofErr w:type="gramStart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само</w:t>
        </w:r>
        <w:proofErr w:type="gramEnd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ї смерті той гріх.</w:t>
        </w:r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  <w:t>Не перекусується…</w:t>
        </w:r>
      </w:ins>
    </w:p>
    <w:p w:rsidR="00CE4F30" w:rsidRPr="00CE4F30" w:rsidRDefault="00CE4F30" w:rsidP="00CE4F30">
      <w:pPr>
        <w:spacing w:before="100" w:beforeAutospacing="1" w:after="100" w:afterAutospacing="1" w:line="240" w:lineRule="auto"/>
        <w:rPr>
          <w:ins w:id="47" w:author="Unknown"/>
          <w:rFonts w:ascii="Times New Roman" w:eastAsia="Times New Roman" w:hAnsi="Times New Roman" w:cs="Times New Roman"/>
          <w:sz w:val="24"/>
          <w:szCs w:val="24"/>
          <w:lang w:eastAsia="ru-RU"/>
        </w:rPr>
      </w:pPr>
      <w:ins w:id="48" w:author="Unknown"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Учитель.</w:t>
        </w:r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  <w:t xml:space="preserve">Почало поспівати жито на городах, люди </w:t>
        </w:r>
        <w:proofErr w:type="gramStart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теребили незрілі колоски і варили</w:t>
        </w:r>
        <w:proofErr w:type="gramEnd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кашу. Дозріли вишні, а незабаром дали по 6 кг борошна з колгоспу, і це була сумна і важка радість. Деяким людям не допомогло ні борошно, ні молоко, і вони вмирали - було вже </w:t>
        </w:r>
        <w:proofErr w:type="gramStart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</w:t>
        </w:r>
        <w:proofErr w:type="gramEnd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ізно.</w:t>
        </w:r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  <w:t xml:space="preserve">Живі почали відходити від голоду, і це був жах. Поверталася </w:t>
        </w:r>
        <w:proofErr w:type="gramStart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св</w:t>
        </w:r>
        <w:proofErr w:type="gramEnd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ідомість, а з нею вся гірка дійсність того, що було. По </w:t>
        </w:r>
        <w:proofErr w:type="gramStart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селах</w:t>
        </w:r>
        <w:proofErr w:type="gramEnd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чулися відчайдушні крики, на цвинтарі голосили жінки, а чоловіки прикопували трупи, ставили дерев’яні хрести. Життя поверталося повільно, тяжко.</w:t>
        </w:r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br/>
          <w:t xml:space="preserve">Голодомор 1932 - 1933 рр. - страшна трагедія в історії нашої держави. </w:t>
        </w:r>
        <w:proofErr w:type="gramStart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Голодомор</w:t>
        </w:r>
        <w:proofErr w:type="gramEnd"/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забрав </w:t>
        </w:r>
        <w:r w:rsidRPr="00CE4F3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lastRenderedPageBreak/>
          <w:t>мільйони людей. Невідома навіть точна цифра. Щоб не повторилися такі події, ми повинні знати і пам’ятати про них.</w:t>
        </w:r>
      </w:ins>
    </w:p>
    <w:p w:rsidR="00CE4F30" w:rsidRDefault="00CE4F30" w:rsidP="00CE4F30">
      <w:pPr>
        <w:pStyle w:val="a5"/>
      </w:pPr>
      <w:ins w:id="49" w:author="Unknown">
        <w:r w:rsidRPr="00CE4F30">
          <w:t>Ведуча.</w:t>
        </w:r>
        <w:r w:rsidRPr="00CE4F30">
          <w:br/>
        </w:r>
      </w:ins>
      <w:r>
        <w:t>Боже великий, всевладний,</w:t>
      </w:r>
      <w:r>
        <w:br/>
        <w:t>Яви нам свою могуть,</w:t>
      </w:r>
      <w:r>
        <w:br/>
        <w:t>Дай розпізнати правду, -</w:t>
      </w:r>
      <w:r>
        <w:br/>
        <w:t>Праведникі</w:t>
      </w:r>
      <w:proofErr w:type="gramStart"/>
      <w:r>
        <w:t>в</w:t>
      </w:r>
      <w:proofErr w:type="gramEnd"/>
      <w:r>
        <w:t xml:space="preserve"> не забудь.</w:t>
      </w:r>
      <w:r>
        <w:br/>
        <w:t>Дивляться в твої очі,</w:t>
      </w:r>
      <w:r>
        <w:br/>
        <w:t>Мільйони скатованих душ.</w:t>
      </w:r>
      <w:r>
        <w:br/>
        <w:t>Пригорни їх, посели на спочинок,</w:t>
      </w:r>
      <w:r>
        <w:br/>
        <w:t>Та їхнього сну не наруш!</w:t>
      </w:r>
      <w:r>
        <w:br/>
        <w:t>Заступи нас і нашу державу</w:t>
      </w:r>
      <w:r>
        <w:br/>
        <w:t>Од кривавих, лютих негод.</w:t>
      </w:r>
      <w:r>
        <w:br/>
        <w:t xml:space="preserve">Всі ми - </w:t>
      </w:r>
      <w:proofErr w:type="gramStart"/>
      <w:r>
        <w:t>сущ</w:t>
      </w:r>
      <w:proofErr w:type="gramEnd"/>
      <w:r>
        <w:t>і, усопші, прийдешні -</w:t>
      </w:r>
      <w:r>
        <w:br/>
        <w:t>Твій пшеничний, безсмертний народ.</w:t>
      </w:r>
    </w:p>
    <w:p w:rsidR="00CE4F30" w:rsidRDefault="00CE4F30" w:rsidP="00CE4F30">
      <w:pPr>
        <w:pStyle w:val="a5"/>
      </w:pPr>
      <w:r>
        <w:t>Ведучий.</w:t>
      </w:r>
      <w:r>
        <w:br/>
        <w:t xml:space="preserve">Сьогодні поширена думка, що говорити про голод - це озиратися назад, це блукати десь серед могил. А що ми там знайдемо? Ми повинні дивитися у завтрашній день, а не озиратися назад. </w:t>
      </w:r>
      <w:proofErr w:type="gramStart"/>
      <w:r>
        <w:t>То чи</w:t>
      </w:r>
      <w:proofErr w:type="gramEnd"/>
      <w:r>
        <w:t xml:space="preserve"> треба сьогодні говорити про голод?</w:t>
      </w:r>
    </w:p>
    <w:p w:rsidR="00CE4F30" w:rsidRDefault="00CE4F30" w:rsidP="00CE4F30">
      <w:pPr>
        <w:pStyle w:val="a5"/>
      </w:pPr>
      <w:r>
        <w:t>Ведуча.</w:t>
      </w:r>
      <w:r>
        <w:br/>
        <w:t xml:space="preserve">Озиратися у минуле треба </w:t>
      </w:r>
      <w:proofErr w:type="gramStart"/>
      <w:r>
        <w:t>кожному</w:t>
      </w:r>
      <w:proofErr w:type="gramEnd"/>
      <w:r>
        <w:t xml:space="preserve">. Людина не живе </w:t>
      </w:r>
      <w:proofErr w:type="gramStart"/>
      <w:r>
        <w:t>в</w:t>
      </w:r>
      <w:proofErr w:type="gramEnd"/>
      <w:r>
        <w:t xml:space="preserve"> </w:t>
      </w:r>
      <w:proofErr w:type="gramStart"/>
      <w:r>
        <w:t>одному</w:t>
      </w:r>
      <w:proofErr w:type="gramEnd"/>
      <w:r>
        <w:t xml:space="preserve"> часі, а у трьох часових вимірах: у минулому, сьогоденні та майбутньому. Дорога у майбутнє пролягає через минуле. Треба осмислити власне минуле, зрозуміти його, бо історія повторюється. І коли люди не зроблять сьогодні висновків, то </w:t>
      </w:r>
      <w:proofErr w:type="gramStart"/>
      <w:r>
        <w:t>вони</w:t>
      </w:r>
      <w:proofErr w:type="gramEnd"/>
      <w:r>
        <w:t xml:space="preserve"> будуть ходити по колу, Отож, озиратися треба, щоб поплакати, бо це каяття. А головне - щоб зрозуміти.</w:t>
      </w:r>
      <w:r>
        <w:br/>
        <w:t>І ще одна гірка істина. В могилу голодомору зійшли найкращі. Гинули працьовиті самостійні хазяї. Всі здібні, талановиті, здорові духом і тілом, які мислили і протестували - все це винищувалося з корінням.</w:t>
      </w:r>
    </w:p>
    <w:p w:rsidR="00CE4F30" w:rsidRDefault="00CE4F30" w:rsidP="00CE4F30">
      <w:pPr>
        <w:pStyle w:val="a5"/>
      </w:pPr>
      <w:r>
        <w:t>Учитель.</w:t>
      </w:r>
      <w:r>
        <w:br/>
        <w:t xml:space="preserve">Сьогодні запалимо </w:t>
      </w:r>
      <w:proofErr w:type="gramStart"/>
      <w:r>
        <w:t>св</w:t>
      </w:r>
      <w:proofErr w:type="gramEnd"/>
      <w:r>
        <w:t>ічки та пом’янімо усіх. Не їм це потрібно, а нам.</w:t>
      </w:r>
      <w:r>
        <w:br/>
        <w:t>Ти кажеш, не було голодомору?</w:t>
      </w:r>
      <w:r>
        <w:br/>
        <w:t>І не було голодного села?</w:t>
      </w:r>
      <w:r>
        <w:br/>
        <w:t>А бачив ти в селі пусту комору,</w:t>
      </w:r>
      <w:r>
        <w:br/>
      </w:r>
      <w:proofErr w:type="gramStart"/>
      <w:r>
        <w:t>З</w:t>
      </w:r>
      <w:proofErr w:type="gramEnd"/>
      <w:r>
        <w:t xml:space="preserve"> якої зерно вимели до тла?</w:t>
      </w:r>
      <w:r>
        <w:br/>
        <w:t>Як навіть варево виймали з печі,</w:t>
      </w:r>
      <w:r>
        <w:br/>
        <w:t>І забирали прямо із горшків,</w:t>
      </w:r>
      <w:r>
        <w:br/>
        <w:t>Окрайці виривали з рук малечі</w:t>
      </w:r>
      <w:r>
        <w:br/>
        <w:t>І з торбинок нужденних стариків?</w:t>
      </w:r>
      <w:r>
        <w:br/>
        <w:t>Ти кажеш, не було голодомору?</w:t>
      </w:r>
      <w:r>
        <w:br/>
        <w:t>Чому ж тоді, як був і урожай,</w:t>
      </w:r>
      <w:r>
        <w:br/>
        <w:t>Усе суціль викачували з двору,</w:t>
      </w:r>
      <w:proofErr w:type="gramStart"/>
      <w:r>
        <w:br/>
        <w:t>-</w:t>
      </w:r>
      <w:proofErr w:type="gramEnd"/>
      <w:r>
        <w:t>Греби, нічого людям не лишай!</w:t>
      </w:r>
      <w:r>
        <w:br/>
        <w:t>Хто ж села, вимерлі на Україні,</w:t>
      </w:r>
      <w:r>
        <w:br/>
        <w:t xml:space="preserve">Російським людом поспіль </w:t>
      </w:r>
      <w:proofErr w:type="gramStart"/>
      <w:r>
        <w:t>заселяв</w:t>
      </w:r>
      <w:proofErr w:type="gramEnd"/>
      <w:r>
        <w:t>?</w:t>
      </w:r>
      <w:r>
        <w:br/>
        <w:t>Хто? На чиєму це лежить сумлінні?</w:t>
      </w:r>
      <w:r>
        <w:br/>
        <w:t xml:space="preserve">Імперський молох </w:t>
      </w:r>
      <w:proofErr w:type="gramStart"/>
      <w:r>
        <w:t>св</w:t>
      </w:r>
      <w:proofErr w:type="gramEnd"/>
      <w:r>
        <w:t>іт нам затуляв!</w:t>
      </w:r>
      <w:r>
        <w:br/>
        <w:t>Я бачив сам у ту зловісну пору</w:t>
      </w:r>
      <w:r>
        <w:br/>
        <w:t>І пухлих, і померлих на шляхах.</w:t>
      </w:r>
      <w:r>
        <w:br/>
      </w:r>
      <w:r>
        <w:lastRenderedPageBreak/>
        <w:t>І досі ще стоять мені в очах</w:t>
      </w:r>
      <w:proofErr w:type="gramStart"/>
      <w:r>
        <w:t>…</w:t>
      </w:r>
      <w:r>
        <w:br/>
        <w:t>А</w:t>
      </w:r>
      <w:proofErr w:type="gramEnd"/>
      <w:r>
        <w:t xml:space="preserve"> кажеш - не було голодомору! </w:t>
      </w:r>
    </w:p>
    <w:p w:rsidR="00CE4F30" w:rsidRDefault="00CE4F30" w:rsidP="00CE4F30">
      <w:pPr>
        <w:pStyle w:val="a5"/>
      </w:pPr>
    </w:p>
    <w:p w:rsidR="00CE4F30" w:rsidRPr="00CE4F30" w:rsidRDefault="00CE4F30" w:rsidP="00CE4F30">
      <w:pPr>
        <w:pStyle w:val="a5"/>
        <w:rPr>
          <w:ins w:id="50" w:author="Unknown"/>
        </w:rPr>
      </w:pPr>
    </w:p>
    <w:p w:rsidR="00CE4F30" w:rsidRPr="00CE4F30" w:rsidRDefault="00CE4F30" w:rsidP="00CE4F30">
      <w:pPr>
        <w:shd w:val="clear" w:color="auto" w:fill="FFFFFF"/>
        <w:spacing w:before="100" w:beforeAutospacing="1" w:after="100" w:afterAutospacing="1" w:line="360" w:lineRule="atLeast"/>
        <w:outlineLvl w:val="0"/>
        <w:rPr>
          <w:rFonts w:ascii="Helvetica" w:eastAsia="Times New Roman" w:hAnsi="Helvetica" w:cs="Helvetica"/>
          <w:b/>
          <w:bCs/>
          <w:color w:val="222222"/>
          <w:kern w:val="36"/>
          <w:sz w:val="39"/>
          <w:szCs w:val="39"/>
          <w:lang w:eastAsia="ru-RU"/>
        </w:rPr>
      </w:pPr>
      <w:r w:rsidRPr="00CE4F30">
        <w:rPr>
          <w:rFonts w:ascii="Helvetica" w:eastAsia="Times New Roman" w:hAnsi="Helvetica" w:cs="Helvetica"/>
          <w:b/>
          <w:bCs/>
          <w:color w:val="222222"/>
          <w:kern w:val="36"/>
          <w:sz w:val="39"/>
          <w:szCs w:val="39"/>
          <w:lang w:eastAsia="ru-RU"/>
        </w:rPr>
        <w:t>Виховний захід, присвячений голодомору 1932-33 рр. – «Такого ще земля не знала»</w:t>
      </w:r>
    </w:p>
    <w:p w:rsidR="00CE4F30" w:rsidRPr="00CE4F30" w:rsidRDefault="00CE4F30" w:rsidP="00CE4F30">
      <w:pPr>
        <w:shd w:val="clear" w:color="auto" w:fill="FFFFFF"/>
        <w:spacing w:after="0" w:line="270" w:lineRule="atLeast"/>
        <w:rPr>
          <w:rFonts w:ascii="Helvetica" w:eastAsia="Times New Roman" w:hAnsi="Helvetica" w:cs="Helvetica"/>
          <w:color w:val="666666"/>
          <w:sz w:val="18"/>
          <w:szCs w:val="18"/>
          <w:lang w:eastAsia="ru-RU"/>
        </w:rPr>
      </w:pPr>
      <w:r w:rsidRPr="00CE4F30">
        <w:rPr>
          <w:rFonts w:ascii="Helvetica" w:eastAsia="Times New Roman" w:hAnsi="Helvetica" w:cs="Helvetica"/>
          <w:color w:val="666666"/>
          <w:sz w:val="18"/>
          <w:szCs w:val="18"/>
          <w:lang w:eastAsia="ru-RU"/>
        </w:rPr>
        <w:t xml:space="preserve">Опубликовано </w:t>
      </w:r>
      <w:hyperlink r:id="rId13" w:tooltip="10:29 дп" w:history="1">
        <w:r w:rsidRPr="00CE4F30">
          <w:rPr>
            <w:rFonts w:ascii="Helvetica" w:eastAsia="Times New Roman" w:hAnsi="Helvetica" w:cs="Helvetica"/>
            <w:b/>
            <w:bCs/>
            <w:color w:val="1982D1"/>
            <w:sz w:val="18"/>
            <w:szCs w:val="18"/>
            <w:lang w:eastAsia="ru-RU"/>
          </w:rPr>
          <w:t>20.10.2011</w:t>
        </w:r>
      </w:hyperlink>
      <w:r w:rsidRPr="00CE4F30">
        <w:rPr>
          <w:rFonts w:ascii="Helvetica" w:eastAsia="Times New Roman" w:hAnsi="Helvetica" w:cs="Helvetica"/>
          <w:color w:val="666666"/>
          <w:sz w:val="18"/>
          <w:szCs w:val="18"/>
          <w:lang w:eastAsia="ru-RU"/>
        </w:rPr>
        <w:t xml:space="preserve"> автором </w:t>
      </w:r>
      <w:hyperlink r:id="rId14" w:tooltip="Посмотреть все записи автора Чупакабра" w:history="1">
        <w:r w:rsidRPr="00CE4F30">
          <w:rPr>
            <w:rFonts w:ascii="Helvetica" w:eastAsia="Times New Roman" w:hAnsi="Helvetica" w:cs="Helvetica"/>
            <w:b/>
            <w:bCs/>
            <w:color w:val="1982D1"/>
            <w:sz w:val="18"/>
            <w:szCs w:val="18"/>
            <w:lang w:eastAsia="ru-RU"/>
          </w:rPr>
          <w:t>Чупакабра</w:t>
        </w:r>
      </w:hyperlink>
      <w:r w:rsidRPr="00CE4F30">
        <w:rPr>
          <w:rFonts w:ascii="Helvetica" w:eastAsia="Times New Roman" w:hAnsi="Helvetica" w:cs="Helvetica"/>
          <w:color w:val="666666"/>
          <w:sz w:val="18"/>
          <w:szCs w:val="18"/>
          <w:lang w:eastAsia="ru-RU"/>
        </w:rPr>
        <w:t xml:space="preserve"> </w:t>
      </w:r>
    </w:p>
    <w:p w:rsidR="006F6761" w:rsidRDefault="00CE4F30" w:rsidP="00CE4F30">
      <w:pPr>
        <w:shd w:val="clear" w:color="auto" w:fill="FFFFFF"/>
        <w:spacing w:before="100" w:beforeAutospacing="1" w:after="390" w:line="240" w:lineRule="auto"/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</w:pPr>
      <w:hyperlink r:id="rId15" w:history="1">
        <w:r w:rsidRPr="00CE4F30">
          <w:rPr>
            <w:rFonts w:ascii="Helvetica" w:eastAsia="Times New Roman" w:hAnsi="Helvetica" w:cs="Helvetica"/>
            <w:color w:val="1982D1"/>
            <w:sz w:val="23"/>
            <w:szCs w:val="23"/>
            <w:lang w:eastAsia="ru-RU"/>
          </w:rPr>
          <w:t>Виховний захід, присвячений голодомору</w:t>
        </w:r>
      </w:hyperlink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1932-33 рр.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 xml:space="preserve">Мета: 9 вшанувати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св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ітлу пам’ять безвинно замучених голодом та політичними репресіями людей, виховувати в учнів особистісні риси громадянина України, патріотизм, розвивати у дітей траурний етикет, дотримання традицій вшанування померлих і загиблих.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Обладнання: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 xml:space="preserve">1)    на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ст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іні – панно із двох чорних хусток, уквітчаних калиною, картина І. Шишкіна «Жито», під картиною 5 пшеничних колосків, перев’язаних чорною стрічкою, на покуті ікона, обрамлена рушником;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2)    на столі – макет усного журналу «Минуле стукає в наші серця», поряд розламана хлібина і склянка з водою, зверху напис: «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Ц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іна йому – життя», у підсвічнику – свічка;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3)    книжкова виставка «Голод-33 – незагойна рана України»;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4)    записи класичної музики («Реквієм» Моцарта, «Соната» Бетховена, Гімн «Боже, великий, єдиний» музика Лисенка, слова Кониського), кінострічка «Голод-33″, за романом В. Барки «Жовтий князь»).</w:t>
      </w:r>
    </w:p>
    <w:p w:rsidR="00CE4F30" w:rsidRPr="00CE4F30" w:rsidRDefault="00CE4F30" w:rsidP="00CE4F30">
      <w:pPr>
        <w:shd w:val="clear" w:color="auto" w:fill="FFFFFF"/>
        <w:spacing w:before="100" w:beforeAutospacing="1" w:after="390" w:line="240" w:lineRule="auto"/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</w:pP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Вчитель історії. Минуле століття пронеслося над Україною трьома голодоморами: 1921-1922, 1932-1933, 1947 років. Було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 xml:space="preserve">запроваджено </w:t>
      </w:r>
      <w:r w:rsidRPr="00CE4F30">
        <w:rPr>
          <w:rFonts w:ascii="Helvetica" w:eastAsia="Times New Roman" w:hAnsi="Helvetica" w:cs="Helvetica"/>
          <w:b/>
          <w:bCs/>
          <w:color w:val="373737"/>
          <w:sz w:val="23"/>
          <w:szCs w:val="23"/>
          <w:lang w:eastAsia="ru-RU"/>
        </w:rPr>
        <w:t>День пам’яті жертв голодоморі</w:t>
      </w:r>
      <w:proofErr w:type="gramStart"/>
      <w:r w:rsidRPr="00CE4F30">
        <w:rPr>
          <w:rFonts w:ascii="Helvetica" w:eastAsia="Times New Roman" w:hAnsi="Helvetica" w:cs="Helvetica"/>
          <w:b/>
          <w:bCs/>
          <w:color w:val="373737"/>
          <w:sz w:val="23"/>
          <w:szCs w:val="23"/>
          <w:lang w:eastAsia="ru-RU"/>
        </w:rPr>
        <w:t>в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та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політичних репресій, який щороку відзначається у четверту суботу листопада. Пам’яті тих, хто загинув від голодомору 1932-1933 років присвячується усний журнал «Минуле стукає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в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наші серця».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Звучить «Соната» Бетховена. Виходять ведучі.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Ведучий.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 xml:space="preserve">Забитим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мечем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стало ліпше, Ніж повбиваним голодом. Що гинуть проколені, За браком плодів польових… Руки жінок милосердних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В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арили своїх діточок, Які стали поживою їм. (Плач Єремїі, глава 4, вірш 9-10).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Ц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і скорботні рядки присвячує Василь Пахаренко тим, яких давно не має. Яких спопелив найстрашніший злочин сталінського тоталітарного режиму – штучний голод 1933 року. Сі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м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десятиліть тому сатанинська лапа брутально перервала життя мільйонам людей. Зотліли і стали попелом з’їдені голодом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тіла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людей, стали попелом їхні надія і віра.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 xml:space="preserve">Але перед тим жорстока доля, мабуть, щоб болючішим був удар,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в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іковічну мрію перетворила майже на дійсність.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2-ий ведучий (відкриває сторінку журналу). Перша сторінка нашого журналу «Переддень голоду», висвітлює причини голодомору в Україні 1932-1933 років.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Учні, одягнуті у вбрання темного кольору, виходять з обох боків сцени і зупиняються біля макета усного журналу.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 xml:space="preserve">1-    ий    учень. 1923-1929-ті були найщасливішими роками для України за останні століття. Більшовики почали свою діяльність з «Декрету про землю», який дав 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lastRenderedPageBreak/>
        <w:t xml:space="preserve">селянам найголовніше – землю,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про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яку вони мріяли віками. Селяни повірили у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в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ільне, заможне життя, з любов’ю обробляли землю, отримуючи добрі врожаї. Але незабаром була запроваджена продрозкладка – у селян силою забирали хліб. По селах нишпорили продзагони.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 xml:space="preserve">ий    учень. У 1920 році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у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одному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селі був характерний, як для радянської влади, випадок: в село приїхав продовольчий загін. Селяни справно віддали все і загін поїхав. Але червоноармійяь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 xml:space="preserve">виїхавши із села,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продали все продовольство і вирішили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знову повернутись, щоб повторно зібрати із селян податок. Селяни виявились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ст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ійкими: проти червоноармійців піднялися найбільш сміливі, яких пізніше записали в куркулі. На одному подвір’ї застрочив кулемет, чулися постріли в інших господарствах. І тоді на допомогу червоноармійцям прислали моряків. Повстання було придушено.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1-    ій    учень. X з’їзд РК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П(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б) замінив продрозкладку продпо- датком. Щоб жити краще потрібно було єдине – трудитися. Та цим не злякаєш українського хлібороба. Працювати, хай навіть каторжно, але бути господарем на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своїй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землі – тільки цього він прагнув віками. І земля-годувальниця своїм дітям-хранителям віддячувала сторицею. Жити стало краще. Вчорашні незаможники відчули себе господарями.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 xml:space="preserve">2-    ий    учень. Економічна довідка: середньорічний врожай в країні перевищував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р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івень 1901-1910 років на 22%.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3-    ий    учень. Але над непом нависла загроза. XVI партко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н-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ференція ВКП(б) у квітні 1929 року проголосила початок масо- вої колективізації. У селян забирали все: реманент, тягло, у багатьох навіть дрібну худобу і птицю. В результаті селяни стали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р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ізати велику рогату худобу, що призвело до скорочення її поголів’я майже на 15 млн. голів. Це була одна з передумов майбутнього голоду.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4-    ий    учень. Найуміліших хазяї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в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, які повсякденною працею досягли певного достатку, «розкуркулили», тобто фактично пограбували.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 xml:space="preserve">1-    ий    учень. Звинувачують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св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ідки. «Мати залишилася вдома з малолітніми дітьми, бо висилати без господаря в Сибі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р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влада не мала права. Але і на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р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ідній землі багато натерпілись.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З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хати вигнали, вікна вибили, грубу завалили, одежу розпродали на горе- аукціоні, залишилось тільки те, що мама сховала на полі. Всю хУДобу, урожай було конфісковано. Ця розправа над сім’єю була здійснена восени, а зиму зимували у хаті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без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вікон, які забили мішками, наповненими соломою. Спали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на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соломі, розтрушеній по землі, вкривались старим рядном. А що їли? Те, що приносили люди – отак дожили до весни»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.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(І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з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розповіді жительки с* Журавлівки Ковалевич Ольги Іванівни, 1924 р. н.).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2-    ий    учень. Особливо страшною була доля дітей «розкуркул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е-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них». Люди розуміли, що маленькі не витримають тяжких випробувань і намагалися залишити їх на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р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ідних, знайомих людей.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1-    ій    учень. Та більшість «розкуркулених» спіткало ще більше лихо – каторга. їх вивозили на поселення в Сибі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р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цілими сім’ями, без засобів до існування.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 xml:space="preserve">2-    ий    учень. Звинувачують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св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ідки: «Ранком 28 червня нас відправили з Нікополя на станцію Павлопілля. Коли почали садити у вагони, то виявилось, що багато жінок покидали своїх дітей.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Вони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кричали: «Я їм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р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ідна мати, я не повезу їх на вірну смерть!» До цього їх змусили звістки з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П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івночі від першої партії розкуркулених. Дехто з них утік і розказував, а інші прислали листи і писали, що майже всі діти вимерли дорогою і на місці…» (Із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св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ідчень селянина Шинколі, с. Нова Павлівна Нікопольського району Дніпропетровської області).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 xml:space="preserve">3-    ий    учень. Матері, залишаючи своїх дітей на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р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ідній землі, сподівались, що їх виростять односельчани або держава. Сільські активісти збирали дітей з усієї округи і розміщували в одній із сільських рад, звертались із запитом відносно малят до партійних керівників обласного та республіканського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р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івнів. Відповідь була така: безпомічних малят ні в якому разі не годувати, тому що ці малята «класово ворожі». Якийсь час маленькі діти плакали і, врешт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і-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решт, згасали голодною смертю. Ховали діточок у братських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могилах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. Так радянська влада розпочала експерименти голодом на немовлятах.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 xml:space="preserve">4-    й    учень. Людям, яких не розкуркулили, було не легше. їх перетворили, по суті,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lastRenderedPageBreak/>
        <w:t>на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рабів, примусивши працювати в колгоспах від сходу до заходу сонця. В 1930 р. Москва збільшила хлібозаготі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вл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і в Україні на 11,5% порівняно з 1926-1927 роками.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З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урожаю у 23,1 млн. т було забрано 7,7 млн. т зерна. Такий же план було покладено й 1931 року, хоча колективізація зменшила врожай до 18,3 млн. т.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1-ий учень. Керівництво України буквально благало Москву про зниження плану заготівель, попереджаючи, що Україна в критичному стані. В 1932 році на III Всеукраїнську конференцію К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П(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б)У прибувають Каганович і Молотов. У відповідь на скарги М. Скрипника, що в селян «вже нема чого більше забирати, тому що все вичищено під мітлу», сталінські емісари заявили: «жодних поступок чи сумніві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в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щодо виконання завдань, поставлених партією і радянським урядом не буде». І щоб упокорити селян мерзенна кліка зважилась на сатанинський злочин – планомірне винищення за одну зиму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м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ільйонів людей.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 xml:space="preserve">Розпочалась тотальна війна, жорстокішої за яку не знав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св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іт: людей не рубали, не стріляли у них просто забрали всю їжу, оточили військами і спокійно дивились, як вони повільно, у нестерпних муках помирають із голоду.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Ведучий. Про здійснення геноциду проти українського народу розповідає сторінка «Упокорені голодом» (перегортається сторінка журналу).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Звучить «Реквієм» Моцарта.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1-    ий    учень (на фоні музики).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 xml:space="preserve">То був страшний навмисний злочин, Такого ще земля не знала, Закрили Україні очі І душу міцно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зав’язали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. Сліпу пустили старцювати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… Т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о був такий державний злочин – Здригнулась навіть мертва Кафа, Мерцями всіялося поле. Ні хрестика і ні могили – То був такий навмисний голод…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 xml:space="preserve">2-    ий    учень. Звинувачують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св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ідки: «У 1932 році врожай гарний уродив. Але що було – вибрали. У нас родина велика була, то всі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п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ішли на той світ. У колгоспі люди як мухи мерли – узяв наряд, поїхав в поле, там і кінчився. Стоять воли, а він мертвий. Мене чоловік знайомий врятував – завфермою був, то й мене в радгосп взяв фураж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п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ідвозити. То хоч і воші годував, але пухлий не був – пайок давали. Прибі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гав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я в неділю додому верст 4 з радгоспу було. Іду степом – валяються люди то тут, то там. А дома брати лободу варять. Бувало бурячок украду – принесу додому. І цілують мене і плачуть. Потім приходжу – вже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нема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є когось із хлопчиків чи дівчаток. Тоді не стало нікого… (Із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св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ідчень Й. Чередника, с. Ірдинь на Черкащині).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2-    ий    учень. Людям, які вижили, ці роки запам’ятались на все життя. Саме тоді бригади активі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ст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ів, райкомівські і політвідділів- ські керівники забирали у селян все до зернини. Витрушували із торбинок, горщиків, викопували із землі в тих, хто заховав там якийсь пуд-два збіжжя.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3-    ій    учень. В 1932 році на полях почали з’являтись селяни, яким нічим було годувати сі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м’ю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, і ножицями зрізали ще зелені колоски. Незабаром це явище набрало масового характеру.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 xml:space="preserve">7 серпня Сталін власноруч написав закон «Про охорону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соц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іалістичної власності», який в народі назвали «законом про п’ять колосків», згідно з яким за крадіжку колгоспної чи кооперативної власності виносився розстріл чи позбавлення волі строком на 10 років. Так було відкрито шлях масовим репресіям (виї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зні суди, дике свавілля «буксирних бригад») – і одночасно головної в 1932-1933 роках безкровної, «мирної» зброї – голоду.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 xml:space="preserve">У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країн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і хлібозаготівельну кампанію очолив Молотов, який діяв особливо жорстоко.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У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січні 1933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року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Постишев очолив кампанію репресій проти тих комун, які не знаходили в собі достатньо сил для ролі катів власного народу. Протягом року були репресовані або вислані 10 тисяч чоловік із лав К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П(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б)У. Подвірні обшуки супроводжувались конфіскацією не лише зерна, а й картоплі, сала та інших запасів на зиму. Селяни були позбавлені всього ї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ст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івного. У деяких населених пунктах на сільрадах вивішували чорні прапори, що означало: жителів тут вже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нема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є.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 xml:space="preserve">2-    ий    учень. Трохи в кращому становищі було місто. Там був не вигідний мор, адже сталінський режим прагнув пожерти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св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іт, а для цього необхідно було створити військовоіндустріальну могутність. Ще в 1929 році у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м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істах було запроваджено 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lastRenderedPageBreak/>
        <w:t>карткову систему. Люди вистоювали за хлібом по кілька діб. Згодом для робітництва на великих заводах відкрили фабрики-кухні. Вперше в історії село вимирало, а місто мало харчі. Вкрай виснажені люди рвалися в міста, щоб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.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врятуватись від голодної смерті. Хлібороби паспортів не одержали, то їм суворо заборонялося залишати село.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 xml:space="preserve">3-    ий    учень. Звинувачують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св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ідки: «Восени 1932 року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м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ій батько, мати і нас, четверо дітей, виїхали до Московської області. Батько працював сторожем у радгоспі недалеко від Москви. Але весною 1933 року нашу родину органи НКВС силою заставили повернутися в Україну. Батька заарештували там же в Московській області і вислали в Мурманськ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на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примусові роботи. Менші мої брат і сестра померли з голоду тут,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у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Богачівці, коли повернулися». (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З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і свідчень М. Л. Медведенко, с Богачівка, Звенигородського району, Черкаської області).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6-ий учень. На станціях та дорогах, що вели до мі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ст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, з’явилися спеціальні охоронні загони. Кордон із Росією перекрили війська НКВС, які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стр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іляли в натовп селян, що тікали від голодомору.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1-ий    учень. Здається тільки сліпий міг не побачити трагедію українського народу. І виявляється такі слі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п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і були. Ці сліпі свідомо дезорієнтовували, з відома радянського керівництва, світову громадськість, що в Україні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н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іякого голоду не було й немає. Дипломатичні служби західних держав загалом володіли інформацією про ситуацію в Україні в 1932-1933 роках. Проте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страх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ітливі його масштаби замовчувалися.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Кр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ім того, багатьом на Заході складно було повірити, що тоді, як Радянський Союз експортує зерно і відмовляється від продовольчої допомоги, в Україні може лютувати голод. Здійснивши ретельно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п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ідготовлені сталінським керівництвом подорожі по СРСР, Бернард Шоу та прем’єр Франції Едуард Ерріо поверталися, захоплено розповідаючи про радянські досягнення і ситих селян.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А кореспондент «Нью-Йорк Тайме» Доронті, який у своїх статтях заперечував існування голоду в Україні, навіть був нагороджений Пулітцерівською премією – за глибину і об’єктивність, тверезу оцінку і виняткову ясність його репортажів СРСР. І це в той час, коли в Україні помирало щодня 25 тисяч людей, щогодини – 1000 чоловік, щохвилини – 17 чолов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ік.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 xml:space="preserve">ий    учень. Через понад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п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івстоліття комісія Конгресу СІЛА у своїх висновках зазначить, що американський уряд мав достатню і своєчасну інформацію про голод в Україні, але не зробив будь- яких кроків, щоб поліпшити ситуацію. У 1988 році Конгрес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С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ІЛА офіційно визнав голодомор 1932-1933 років актом геноциду проти українського народу, а в 2006 році президент СІЛА Джордж Буш видав закон про виділення земельної ділянки для будівництва пам’ятника жертвам голодомору в Україні в 1932-1933 роках.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Учні, які представляли другу сторінку, виходять.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 xml:space="preserve">Ведучий. Голодне лихоліття найбільше вразило дітей. Третина всіх померлих від голоду – діти.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Вони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виявились найменш захищеними, не брали участі у колгоспному виробництві, а відтак, не отримували рятівних 100-300 г хліба на працюючого. За переписом населення 1926 року дітей віком до 4-х років виявилось 16%, тобто у голодному 1933 році їм мало б виповнитися 10 р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о-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К1В. Якою була доля дітей у страшні тридцяті роки XX століття? Про це наступна сторінка нашого журналу – «Діти – жертви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голодомору».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Звучить соната Бетховена. Виходять учні.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1-ий учень. Весна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… А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над селом нависла чорна хмара. Ді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ти не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бігають, не граються. Ноги тонесенькі, складені калачиком, великий живіт, між ними голова велика, похилена лицем до землі, а обличчя майже нема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є,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самі, зуби зверху. Сидить дитина і гойдається всім тілом: назад-вперед, скільки сидить –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ст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ільки гойдається, і безкінечно одна дісня на півголосом: їсти, їсти, їсти… Ні від кого не вимагаючи, ні від матері, ні від батька, а так у простір, у світ – їсти, їсти, їсти.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2-ий учень. Неврожай від Бога, а голод від людей – так говорить українське прислі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в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’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я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. На вулиці лежить хлопчик років десяти. Повз нього йдуть люди: «О, цей вже помер».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У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відповідь ледь чутний дитячий голосок: «Ні, я ще не помер».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</w:r>
      <w:hyperlink r:id="rId16" w:history="1">
        <w:proofErr w:type="gramStart"/>
        <w:r w:rsidRPr="00CE4F30">
          <w:rPr>
            <w:rFonts w:ascii="Helvetica" w:eastAsia="Times New Roman" w:hAnsi="Helvetica" w:cs="Helvetica"/>
            <w:color w:val="1982D1"/>
            <w:sz w:val="23"/>
            <w:szCs w:val="23"/>
            <w:lang w:eastAsia="ru-RU"/>
          </w:rPr>
          <w:t>На</w:t>
        </w:r>
        <w:proofErr w:type="gramEnd"/>
        <w:r w:rsidRPr="00CE4F30">
          <w:rPr>
            <w:rFonts w:ascii="Helvetica" w:eastAsia="Times New Roman" w:hAnsi="Helvetica" w:cs="Helvetica"/>
            <w:color w:val="1982D1"/>
            <w:sz w:val="23"/>
            <w:szCs w:val="23"/>
            <w:lang w:eastAsia="ru-RU"/>
          </w:rPr>
          <w:t xml:space="preserve"> сцені</w:t>
        </w:r>
      </w:hyperlink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лежить дитина.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lastRenderedPageBreak/>
        <w:t>Учень читає вірш «Вічний монолог».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Я ще не вмер…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Ще промінь в оці гра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є,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В четвер пішов десятий рік,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Хіба в такому віці помирають?!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Ви т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ільки поверніть мене на бік,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До вишеньки,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У колиску ясночолу.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Я чую запах квітів, я не вмер…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 xml:space="preserve">А небо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стр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імко падає до долу.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Тримайте хтось!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 xml:space="preserve">Хоча б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за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коси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верб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…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Куди ж ви, людоньки,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Куди ж ви, люди, людоньки, куди?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Я ще не вмер.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Усі проходять мимо.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… А житечко моє таке густе.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… А мамина рука іще гаряча.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 xml:space="preserve">Вам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стане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соромно колись за те.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Та я вже цього не побачу.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ій    учень. Виявом дитячої смертності не займався ніхто. В Україні було 55 тисяч сі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л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і в кожному помирали діти.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 xml:space="preserve">ий    учень. Звинувачують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св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ідки: «У Дмитра Гаврилюка було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п’ятеро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синів і троє дівчат. Хлопці були здорові, як дуби, але вже почали пухнути. Батько договорився з родичем поїхати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 xml:space="preserve">в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м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істо. Там, на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ср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ібло, яке привезли із заробітків, купили 2 мішки висівок, і вночі, щоб ніхто не бачив, приїхали додому. То вже в Гаврилюків всі померли – і батько, і мати, і діти, один Сашко зостався живий. А Олексійка вбив сусід, бо хлопець заліз до нього в хату і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виїв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суп, що стояв на печі». (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З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і свідчень М. Ю. Ко- манчука, с. Вороне Жашківського району Черкаської області).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Голос. Хто це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?,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Чий голос щоночі просить: «Хлібця! Хлібчика дай, мамо! Крихітку хлібця!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</w:r>
      <w:hyperlink r:id="rId17" w:history="1">
        <w:r w:rsidRPr="00CE4F30">
          <w:rPr>
            <w:rFonts w:ascii="Helvetica" w:eastAsia="Times New Roman" w:hAnsi="Helvetica" w:cs="Helvetica"/>
            <w:color w:val="1982D1"/>
            <w:sz w:val="23"/>
            <w:szCs w:val="23"/>
            <w:lang w:eastAsia="ru-RU"/>
          </w:rPr>
          <w:t>Сценка</w:t>
        </w:r>
      </w:hyperlink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. Маленький хлопчик простягає руки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до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ікони.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Хлопчик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 xml:space="preserve">Бозю! Що там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у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тебе в руці? Дай мені, Бозю, хоч соломинку…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 xml:space="preserve">Щоб не втонути в Голодній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Р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іці. Бачиш, мій Бозю, я – ще дитинка. Тож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п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ідрости хоч би трохи-бо дай.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Св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іту не бачив ще білого, Бозю, Я – пташенятко прибите в дорозі. Хоч би одненьку пір’їнку дай. Тато і мама холодні мерці. Бозю, зроби, щоби їсти не хтілось! Холодно, Бозю, Сніг дуже білий, Бозю, що тщ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у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тебе в руці!..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 xml:space="preserve">1-ий учень. Щоб не дивитись на муки своїх дітей,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матер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і прискорювали сумний кінець. Натопивши маковинням хату, закрила ляду мати. І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на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ранок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усі діти мертві.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1-ий читець.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Спіте, діти, спіте міцно* Янгол Божий на порозі, Вже не буде їсти хтітись, І не будуть пухнуть ноги.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Натопила маковинням, Затулила лядку й комин, І в тумані темно-синім, Заспівала колискову: Спи, синочок, горе-ласку, Засинай… навіки, доню.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Звучить соната Бетховена.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 xml:space="preserve">Ведучий. Та найстрашніше було інше. Були такі, що, збожеволівши від голоду,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р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ізали та варили трупи, вбивали власних дітей та варили їх.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2-ий читець.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 xml:space="preserve">Той крик за мною женеться Боїться не глуму, не хижого звіра, Боїться не смерті у сум – неврожай. А крику дитини, яку вона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з’їла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: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 xml:space="preserve">-    Не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р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іж мене, мамо, не ріж, не вбивай! Як сталось – не зна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є.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Як бути – не знає,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Провал, божевілля – сокира і ніж,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Та жах пам’ятає і крик пам’ятає: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lastRenderedPageBreak/>
        <w:t xml:space="preserve">-    Не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р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іж мене, мамо, матусю, не ріж.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 xml:space="preserve">2-    ий    учень. Звинувачують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св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ідки: «Олександра Р. порізала і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з’їла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своїх дітей Лукійку і Петрика, таке ж учинила зі своїми дітьми Настя М.: вона варила людське м’ясо, робила котлети і носила продавати на базар. Гапка Д., батькова сестра, призналась, що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з’їла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хлопчика. А кістки закопала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п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ід полом».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(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З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і свідчень Я. Л. Мицик, с. Вишполь, Тальнівського району, Черкаської області).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 xml:space="preserve">3-    ій    учень.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У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кожному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селі люди пам’ятають подібні речі. Те, що творилось тоді в Україні здоровий глузд відмовлявся розуміти, але так було.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 xml:space="preserve">Людоїдів найчастіше розстрілювали або закопували живцем. Але тих, кого треба було закопати першим, тих, хто примусив збожеволіти від голоду, їсти людське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м’ясо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, – не зачепили не тоді, ні потім. Так вони жили й живуть. Умирали і вмирають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у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достатку й почестях.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Учні виходять.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 xml:space="preserve">1-    ий    учень. Звинувачують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св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ідки: «Страшний був голод 32- 33 років. Зерно,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яке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було у нас, все забрали, їсти не мали що. Щоб не померти з голоду, ми продали одн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е-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єдине рядно, купили гнилої барабольки.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З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тої бараболі ми пекли млинці. У нашого сусіда померла з голоду сестра..,» (Із спогадів Гавриш Горпини Йосипівни, 1909 р. н.).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ий    учень. «Коли був голод мені було всього 3 роки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.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І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п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ро ті страшні роки мені розповідала мати, їсти не було що. Люди рва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 xml:space="preserve">ли бурячиння, лопухи, розбавляли водою і пекли млинці. Лопухи рвали на кусочки,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додавали наметеного пилу і варили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борщ. Люди обдирали з дерев клей» зривали акацію і їли її. Померли з голоду Лук’янчук Василь, баба Олита, баба Палана, ді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д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Матвій, дядько Матвій, Іван, тітка Гашка… (Із спогадів Перешмулько Ірини Пантелеймонівни, 1929 р. н.).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 xml:space="preserve">3-ій учень. «У Самгородку ще не був такий голод, як у інших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областях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. Особливо був великий голод у Херсоні, звідки йшли та йшли люди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у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наше село. Вони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м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іняли хустки, посуд та інше на їжу. У сі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м’ю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Пшеничних прийшла жінка яка міняла маленький гладущик на два столових бурячки. У Пшеничних було що їсти, вони мали квашену капусту, маленьку барабольку, їм не треба було того гладущика. Але Ольга пожалі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ла ж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інку і обмінялась. Коли Ольга винесла той бурячок, жінка жадібно вихопила його з рук і відразу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з’їла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. Пшенична Ольга зберегла той гладущик до цих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п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ір, він стоїть на поличці, і як гляне Ольга на нього, так і підступають до очей сльози…». (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З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і спогадів Пшеничного Івана, 1909 р. н.).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Звучить соната Бетховена.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Ведучий. І в радянські часи знаходились небайдужі й сміливі люди, які намагались сказати правду та привернути увагу громадськості. Наступна сторінка нашого журналу має назву: «Дзвін на сполох».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1-ий учень. Письменника Василя Барку дуже тривожило, що радянська влада змушувала українці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в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забути і не згадувати про страшний 1933-ій. У тридцяту річницю голодомору Василь Барка звернувся з відкритим листом «До радянських письменників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в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Україні», у якому просив підняти наболіле питання у художніх творах, а також дивувався їхній мовчанці стосовно реабілітації одного з керівників штучного винищення українців П. Пости шева.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?Чому на роковини цієї найбільшої трагедії в історії України не дано дозволу ці жертви згадати і вшанувати їх терпіння, а реабілітовано якраз того, хто здійснив розправи».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 xml:space="preserve">Барка не жив в Україні в 1932-1933 роках,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але й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Кубань, де мешкало чимало українців, теж морили голодом у ті часи. Молоде подружжя (Барка одружився в 1932 році) восени 1933 року, дочекавшись первістка Юрія, не уявляло, яким важким для кубанців буде цей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р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ік.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Основою для роману «Жовтий князь» послужили особисті спогади одного земляка, який описав долю близької йому родини.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 xml:space="preserve">Письменник дав цій родині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пр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ізвище Катранників, але все, що судилось уявою письменника пережити цій родині, він бачив на власні очі, пережив сам, чув від очевидців. У 1933 році Василь Барка відвідав родину свого брата на Полтавщині і був вражений до глибини душі тим лихоліттям, яке випало на його долю на Кубані в І934 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lastRenderedPageBreak/>
        <w:t xml:space="preserve">році. Бачив він, як гниють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п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ід дощем гори зерна, як божевільні від голоду люди поїдають рідних і чужих, як німотно мовчать хати, з яких доноситься солодкий трупний запах.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Перегляд уривку з кінофільму «Голод-33″ за романом В. Барки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«Жовтий князь».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 xml:space="preserve">Вчитель української мови та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л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ітератури. Послухайте уривок із пові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ст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і «Переднівок. 1933″ письменника Аполлінарія Міцкевича.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 xml:space="preserve">«Слово честі, матусю, я, коли виїжджав із Вапнярки, то мав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п’ятеро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хлібенят. Одне там, у фаетоні, три тут, а одне… Проїжджали якесь село тут уже, перед Паланкою, Білоусівка чи Гути, ні, Білоусівка, – дядько Сашко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пров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ів праворуч по паску, де був револьвер у кобурі, – то я віддав одне хлібеня, мамусю. Змушений був віддати. Хлопчина, він глянув на мене, – трохи старший за Польку, ну років десяти, як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м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ій Петро, заліз на стару грушу і ніяк не злазить, і народ зібрався, наші товариші там, довелося посвідчення пред’явити, мамусю. Не злазить, бо… Що воно пережило, бі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дне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дитя!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-    Ти, Сашо, їж, будь ласка! Розкажеш потім.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 xml:space="preserve">-    То ж слухайте, мамо, що те сердешне мені оповіло, коли я взяв хлібину і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п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ідійшов під ту стару грушу, і воно, бідолашне, злізло – злізло на хліб. Як звірятко накинулось на хліб і мене вхопило за руку і не випуска. Коли вже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попоїв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хлопчик, то помалу мені вдалося передоручити його нашим товаришам. Каже, що лишились тільки він, брат Михась і мама. Тата десь не було, а сестра Ксеня й три брати померли з голоду. То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вони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з Михасем рачкували біля хати, обчімкували кашку з лободи і їли, а мати лежала на долівці і ледь стогнала. Ніде нікого й нічого. Собак, коті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в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поїли. Коли-не-коли люди проносили у рядні щось по вулиці.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З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тієї порваної ряднини звисала жовта рука чи нога. Мерці. Наївшись лободяної кашки, вони лягали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п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ід призьбою і грілися. Млоїло, та інколи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вони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засинали. Чи так забувалися. Якось з вечора мати попрохала, аби Михась ліг з ними, бо Толик з бра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 xml:space="preserve">том спали на печі. Вранці він прокидається Михася нема, а мама сидить на лаві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п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ід вікном і так чудно дивиться на нього. Щось кинуло ним із печі. Він плигнув на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п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іл, а з полу на долівку, і лише тоді вгледів, що мати гладить закривавлену голову брата. А тільце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п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ід лавою. Хлопець як шугонув до дверей – де й сила взялася! «Куди ти? Зараз наїмось…» – почув услід… Не втямить і досі, як вискочив на дві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р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, як заліз у високе й густе лободиння за путівником, як домізкувався виплазувати на стару грушу. Два дні курився з їхньої хати дим. Два дні сидів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в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ін на тому конурі. Куняв потрошку, але не злазив… А на третій день мама з сокирою підійшла до груші. Почала рубати…».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Звучить соната Бетховена.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 xml:space="preserve">Ведучий. Остання сторінка нашого журналу: «Засвіти свою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св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ічку»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1-ий читець.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У той рік заніміли зозулі, Накувавши знедолений вік. Наші ноги розпухлі узули В кирзаки-різаки у той рік. У той рік мати рідну дитину Клала в яму, копнувши під бік, Без труни, загорнувши в ряднину…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А на ранок – помер чоловік. У той рік і гілля й коріння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В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се трощив буревій навкруги. І стоїть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ще й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тепер Україна, Як скорботна німа край могил.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 xml:space="preserve">1-    ий    учень. </w:t>
      </w:r>
      <w:hyperlink r:id="rId18" w:history="1">
        <w:proofErr w:type="gramStart"/>
        <w:r w:rsidRPr="00CE4F30">
          <w:rPr>
            <w:rFonts w:ascii="Helvetica" w:eastAsia="Times New Roman" w:hAnsi="Helvetica" w:cs="Helvetica"/>
            <w:color w:val="1982D1"/>
            <w:sz w:val="23"/>
            <w:szCs w:val="23"/>
            <w:lang w:eastAsia="ru-RU"/>
          </w:rPr>
          <w:t>Голодомор</w:t>
        </w:r>
        <w:proofErr w:type="gramEnd"/>
      </w:hyperlink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забрав мільйони людей. Кількість жертв голодомору – від 3,5 до 5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млн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чоловік, є й інші дані – 8-9 млн чоловік. За підрахунками Роберта Конквеста (СІЛА), У 1926 році в СРСР проживало 31,2 млн українців, а за переписом 1939 року – лише 28 млн.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 xml:space="preserve">2-    ий    учень. Попелом лежать ці мільйони у нас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п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ід ногами. Гарячим пекучим попелом. І багатьом вже не дає спокою той спопелілий біль предків. Аби перестав пропікати серце, аби упокоївся врешті прах замордованих режимом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р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ідних і близьких наших, маємо затаврувати прокляттям непрощених катів, уже мертвих, а особливо – ще живих.</w:t>
      </w:r>
    </w:p>
    <w:p w:rsidR="00CE4F30" w:rsidRPr="00CE4F30" w:rsidRDefault="00CE4F30" w:rsidP="00CE4F30">
      <w:pPr>
        <w:shd w:val="clear" w:color="auto" w:fill="FFFFFF"/>
        <w:spacing w:before="100" w:beforeAutospacing="1" w:line="240" w:lineRule="auto"/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</w:pP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lastRenderedPageBreak/>
        <w:t xml:space="preserve">1-    ій    учень. Хай простять нам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наше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безпам’ятство всі жертви голодомору, що лежать у сирій землі.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 xml:space="preserve">2-    ий    учень.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З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давніх часів люди очищувались вогнем. Запалювали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св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ічку і мовчки клялися, що пам’ятають, що не забудуть. І тягар із душі спадав.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 xml:space="preserve">Учениця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п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ідходить до столика і запалює свічку. Звучить «Реквієм».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2-ий читець.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 xml:space="preserve">Не звільняється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пам’ять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,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Відлунює знову роками.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 xml:space="preserve">Я зітхну… запалю обгорілу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св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ічу,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Помічаю: не замки – твердині, не храми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Зкам’янілий чорнозем -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Потріскані стіни плачу.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Піднялись, озиваються в десятиліттях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З долини, аж немов з кам’яної гори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Н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адійшли. Придивлюсь: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>Вкраїна, XX століття.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 xml:space="preserve">І не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р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ік, а криваве клеймо – «33″.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 xml:space="preserve">Вчитель української мови та літератури. Ми живемо в інший час і не причетні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до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 тих страшних часів. Тому так важко достукатися до сердець нині сущих. Тож запалімо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св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ічки.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 xml:space="preserve">Запалюють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св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ічки. Вчитель історії. Коли наша розповідь дійшла до вашого серця, то перед цією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св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ічкою скажіть слова, які згуртують нас – «пам’ять та віра». Наша пам’ять про тих, хто не встиг запалити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св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 xml:space="preserve">ічку. Запалімо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св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ічку, хай її побачать ті, хто став зорями (запалює свічку).</w:t>
      </w:r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br/>
        <w:t xml:space="preserve">Учні і всі присутні запалюють </w:t>
      </w:r>
      <w:proofErr w:type="gramStart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св</w:t>
      </w:r>
      <w:proofErr w:type="gramEnd"/>
      <w:r w:rsidRPr="00CE4F30">
        <w:rPr>
          <w:rFonts w:ascii="Helvetica" w:eastAsia="Times New Roman" w:hAnsi="Helvetica" w:cs="Helvetica"/>
          <w:color w:val="373737"/>
          <w:sz w:val="23"/>
          <w:szCs w:val="23"/>
          <w:lang w:eastAsia="ru-RU"/>
        </w:rPr>
        <w:t>ічки. Звучить метроном – хвилина мовчання. Звучить Гімн «Боже, великий, єдиний*.</w:t>
      </w:r>
    </w:p>
    <w:p w:rsidR="00CE4F30" w:rsidRDefault="006F6761">
      <w:r>
        <w:t xml:space="preserve"> </w:t>
      </w:r>
    </w:p>
    <w:sectPr w:rsidR="00CE4F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FD38A3"/>
    <w:multiLevelType w:val="multilevel"/>
    <w:tmpl w:val="EB129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hideSpellingError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F30"/>
    <w:rsid w:val="00033C9D"/>
    <w:rsid w:val="00057FE5"/>
    <w:rsid w:val="002B23BB"/>
    <w:rsid w:val="006F6761"/>
    <w:rsid w:val="00CE4F30"/>
    <w:rsid w:val="00EB0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4F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4F30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CE4F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4F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4F30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CE4F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72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7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57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910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658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8396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84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098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537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989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96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610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751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885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879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980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38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67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299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628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5445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085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456819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87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613179">
                  <w:marLeft w:val="0"/>
                  <w:marRight w:val="-2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553638">
                      <w:marLeft w:val="7"/>
                      <w:marRight w:val="3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39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108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817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867514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03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123749">
                  <w:marLeft w:val="0"/>
                  <w:marRight w:val="-2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936741">
                      <w:marLeft w:val="7"/>
                      <w:marRight w:val="3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7687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501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uholiday.biz/" TargetMode="External"/><Relationship Id="rId13" Type="http://schemas.openxmlformats.org/officeDocument/2006/relationships/hyperlink" Target="http://1uholiday.biz/?p=81" TargetMode="External"/><Relationship Id="rId18" Type="http://schemas.openxmlformats.org/officeDocument/2006/relationships/hyperlink" Target="http://1uholiday.biz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1uholiday.biz/?author=3" TargetMode="External"/><Relationship Id="rId12" Type="http://schemas.openxmlformats.org/officeDocument/2006/relationships/hyperlink" Target="http://www.mavkovychi.org.ua/?p=255" TargetMode="External"/><Relationship Id="rId17" Type="http://schemas.openxmlformats.org/officeDocument/2006/relationships/hyperlink" Target="http://schooltheater.info/" TargetMode="External"/><Relationship Id="rId2" Type="http://schemas.openxmlformats.org/officeDocument/2006/relationships/styles" Target="styles.xml"/><Relationship Id="rId16" Type="http://schemas.openxmlformats.org/officeDocument/2006/relationships/hyperlink" Target="http://schooltheater.info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1uholiday.biz/?p=81" TargetMode="External"/><Relationship Id="rId11" Type="http://schemas.openxmlformats.org/officeDocument/2006/relationships/hyperlink" Target="http://1uholiday.biz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1uholiday.biz/" TargetMode="External"/><Relationship Id="rId10" Type="http://schemas.openxmlformats.org/officeDocument/2006/relationships/hyperlink" Target="http://schooltheater.info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schooltheater.info/" TargetMode="External"/><Relationship Id="rId14" Type="http://schemas.openxmlformats.org/officeDocument/2006/relationships/hyperlink" Target="http://1uholiday.biz/?author=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21</Pages>
  <Words>9541</Words>
  <Characters>54384</Characters>
  <Application>Microsoft Office Word</Application>
  <DocSecurity>0</DocSecurity>
  <Lines>453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63798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1</cp:revision>
  <dcterms:created xsi:type="dcterms:W3CDTF">2013-10-28T06:45:00Z</dcterms:created>
  <dcterms:modified xsi:type="dcterms:W3CDTF">2013-10-28T09:48:00Z</dcterms:modified>
</cp:coreProperties>
</file>