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0E6" w:rsidRDefault="000D60E6" w:rsidP="000D60E6">
      <w:pPr>
        <w:pStyle w:val="a4"/>
        <w:rPr>
          <w:lang w:val="uk-UA"/>
        </w:rPr>
      </w:pPr>
      <w:r>
        <w:t xml:space="preserve">Дата </w:t>
      </w:r>
      <w:r w:rsidR="00026CFD">
        <w:t xml:space="preserve">   </w:t>
      </w:r>
      <w:r>
        <w:t xml:space="preserve"> </w:t>
      </w:r>
      <w:proofErr w:type="spellStart"/>
      <w:r>
        <w:t>Клас</w:t>
      </w:r>
      <w:proofErr w:type="spellEnd"/>
      <w:r>
        <w:t xml:space="preserve"> </w:t>
      </w:r>
      <w:r w:rsidR="00026CFD">
        <w:t xml:space="preserve"> </w:t>
      </w:r>
      <w:r w:rsidRPr="002C23AF">
        <w:tab/>
      </w:r>
      <w:proofErr w:type="spellStart"/>
      <w:proofErr w:type="gramStart"/>
      <w:r>
        <w:t>Пр</w:t>
      </w:r>
      <w:proofErr w:type="gramEnd"/>
      <w:r>
        <w:t>ізвище</w:t>
      </w:r>
      <w:proofErr w:type="spellEnd"/>
      <w:r>
        <w:t xml:space="preserve"> </w:t>
      </w:r>
      <w:r>
        <w:rPr>
          <w:lang w:val="uk-UA"/>
        </w:rPr>
        <w:t xml:space="preserve">учня </w:t>
      </w:r>
      <w:r w:rsidR="00026CFD">
        <w:rPr>
          <w:lang w:val="uk-UA"/>
        </w:rPr>
        <w:t>_________</w:t>
      </w:r>
    </w:p>
    <w:p w:rsidR="009C2044" w:rsidRPr="000D60E6" w:rsidRDefault="009C2044" w:rsidP="000D60E6">
      <w:pPr>
        <w:pStyle w:val="a4"/>
        <w:rPr>
          <w:rFonts w:ascii="Minion Pro" w:hAnsi="Minion Pro" w:cs="Minion Pro"/>
          <w:lang w:val="uk-UA"/>
        </w:rPr>
      </w:pPr>
    </w:p>
    <w:p w:rsidR="00597BC8" w:rsidRPr="00626C11" w:rsidRDefault="000D60E6" w:rsidP="000D60E6">
      <w:pPr>
        <w:jc w:val="center"/>
        <w:rPr>
          <w:color w:val="FF0000"/>
          <w:sz w:val="40"/>
          <w:szCs w:val="40"/>
          <w:lang w:val="uk-UA"/>
        </w:rPr>
      </w:pPr>
      <w:r w:rsidRPr="00626C11">
        <w:rPr>
          <w:color w:val="FF0000"/>
          <w:sz w:val="40"/>
          <w:szCs w:val="40"/>
          <w:lang w:val="uk-UA"/>
        </w:rPr>
        <w:t>Маршрутний лист</w:t>
      </w:r>
    </w:p>
    <w:p w:rsidR="00026CFD" w:rsidRPr="00FA1A1B" w:rsidRDefault="00026CFD" w:rsidP="00FA1A1B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color w:val="0070C0"/>
          <w:sz w:val="24"/>
          <w:szCs w:val="24"/>
          <w:lang w:val="uk-UA"/>
        </w:rPr>
      </w:pPr>
      <w:r w:rsidRPr="00FA1A1B">
        <w:rPr>
          <w:rFonts w:ascii="Times New Roman" w:hAnsi="Times New Roman" w:cs="Times New Roman"/>
          <w:b/>
          <w:color w:val="0070C0"/>
          <w:sz w:val="24"/>
          <w:szCs w:val="24"/>
          <w:lang w:val="uk-UA"/>
        </w:rPr>
        <w:t xml:space="preserve">Домашнє завдання </w:t>
      </w:r>
    </w:p>
    <w:p w:rsidR="00026CFD" w:rsidRPr="00FA1A1B" w:rsidRDefault="00026CFD" w:rsidP="00FA1A1B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color w:val="0070C0"/>
          <w:sz w:val="24"/>
          <w:szCs w:val="24"/>
          <w:lang w:val="uk-UA"/>
        </w:rPr>
      </w:pPr>
      <w:r w:rsidRPr="00FA1A1B">
        <w:rPr>
          <w:rFonts w:ascii="Times New Roman" w:hAnsi="Times New Roman" w:cs="Times New Roman"/>
          <w:b/>
          <w:color w:val="0070C0"/>
          <w:sz w:val="24"/>
          <w:szCs w:val="24"/>
          <w:lang w:val="uk-UA"/>
        </w:rPr>
        <w:t xml:space="preserve">Станція </w:t>
      </w:r>
      <w:proofErr w:type="spellStart"/>
      <w:r w:rsidRPr="00FA1A1B">
        <w:rPr>
          <w:rFonts w:ascii="Times New Roman" w:hAnsi="Times New Roman" w:cs="Times New Roman"/>
          <w:b/>
          <w:color w:val="0070C0"/>
          <w:sz w:val="24"/>
          <w:szCs w:val="24"/>
          <w:lang w:val="uk-UA"/>
        </w:rPr>
        <w:t>Елементарія</w:t>
      </w:r>
      <w:proofErr w:type="spellEnd"/>
      <w:r w:rsidRPr="00FA1A1B">
        <w:rPr>
          <w:rFonts w:ascii="Times New Roman" w:hAnsi="Times New Roman" w:cs="Times New Roman"/>
          <w:b/>
          <w:color w:val="0070C0"/>
          <w:sz w:val="24"/>
          <w:szCs w:val="24"/>
          <w:lang w:val="uk-UA"/>
        </w:rPr>
        <w:t>.</w:t>
      </w:r>
    </w:p>
    <w:p w:rsidR="000D60E6" w:rsidRPr="00FA1A1B" w:rsidRDefault="00026CFD" w:rsidP="00FA1A1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FA1A1B">
        <w:rPr>
          <w:rFonts w:ascii="Times New Roman" w:hAnsi="Times New Roman" w:cs="Times New Roman"/>
          <w:b/>
          <w:color w:val="0070C0"/>
          <w:sz w:val="24"/>
          <w:szCs w:val="24"/>
          <w:lang w:val="uk-UA"/>
        </w:rPr>
        <w:t xml:space="preserve">АТОМГРАД </w:t>
      </w:r>
      <w:r w:rsidRPr="00FA1A1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C2044" w:rsidRPr="00FA1A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C077C" w:rsidRPr="00FA1A1B">
        <w:rPr>
          <w:rFonts w:ascii="Times New Roman" w:hAnsi="Times New Roman" w:cs="Times New Roman"/>
          <w:sz w:val="24"/>
          <w:szCs w:val="24"/>
          <w:lang w:val="uk-UA"/>
        </w:rPr>
        <w:t>Заповнити таблицю:</w:t>
      </w:r>
    </w:p>
    <w:p w:rsidR="00FC077C" w:rsidRPr="00FA1A1B" w:rsidRDefault="00FC077C" w:rsidP="00FA1A1B">
      <w:pPr>
        <w:ind w:left="360"/>
        <w:rPr>
          <w:rFonts w:ascii="Times New Roman" w:hAnsi="Times New Roman" w:cs="Times New Roman"/>
          <w:sz w:val="24"/>
          <w:szCs w:val="24"/>
          <w:lang w:val="uk-UA"/>
        </w:rPr>
      </w:pPr>
      <w:r w:rsidRPr="00FA1A1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876800" cy="15430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588" w:rsidRPr="00FA1A1B" w:rsidRDefault="00026CFD" w:rsidP="00FA1A1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FA1A1B">
        <w:rPr>
          <w:rFonts w:ascii="Times New Roman" w:hAnsi="Times New Roman" w:cs="Times New Roman"/>
          <w:b/>
          <w:bCs/>
          <w:iCs/>
          <w:color w:val="0070C0"/>
          <w:sz w:val="24"/>
          <w:szCs w:val="24"/>
        </w:rPr>
        <w:t xml:space="preserve">Село </w:t>
      </w:r>
      <w:proofErr w:type="spellStart"/>
      <w:r w:rsidRPr="00FA1A1B">
        <w:rPr>
          <w:rFonts w:ascii="Times New Roman" w:hAnsi="Times New Roman" w:cs="Times New Roman"/>
          <w:b/>
          <w:bCs/>
          <w:iCs/>
          <w:color w:val="0070C0"/>
          <w:sz w:val="24"/>
          <w:szCs w:val="24"/>
        </w:rPr>
        <w:t>Речовинне</w:t>
      </w:r>
      <w:proofErr w:type="spellEnd"/>
      <w:r w:rsidRPr="00FA1A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.</w:t>
      </w:r>
      <w:r w:rsidR="00736588" w:rsidRPr="00FA1A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="00736588" w:rsidRPr="00FA1A1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Користуючись наведеним нижче переліком речовин, </w:t>
      </w:r>
    </w:p>
    <w:p w:rsidR="00736588" w:rsidRPr="00FA1A1B" w:rsidRDefault="00736588" w:rsidP="00FA1A1B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A1A1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заповніть таблицю:  </w:t>
      </w:r>
      <w:r w:rsidRPr="00FA1A1B">
        <w:rPr>
          <w:rFonts w:ascii="Times New Roman" w:hAnsi="Times New Roman" w:cs="Times New Roman"/>
          <w:bCs/>
          <w:sz w:val="24"/>
          <w:szCs w:val="24"/>
          <w:lang w:val="uk-UA"/>
        </w:rPr>
        <w:t>O</w:t>
      </w:r>
      <w:r w:rsidRPr="00FA1A1B">
        <w:rPr>
          <w:rFonts w:ascii="Times New Roman" w:hAnsi="Times New Roman" w:cs="Times New Roman"/>
          <w:bCs/>
          <w:sz w:val="24"/>
          <w:szCs w:val="24"/>
          <w:vertAlign w:val="subscript"/>
          <w:lang w:val="uk-UA"/>
        </w:rPr>
        <w:t xml:space="preserve">2 ,   </w:t>
      </w:r>
      <w:proofErr w:type="spellStart"/>
      <w:r w:rsidRPr="00FA1A1B">
        <w:rPr>
          <w:rFonts w:ascii="Times New Roman" w:hAnsi="Times New Roman" w:cs="Times New Roman"/>
          <w:bCs/>
          <w:sz w:val="24"/>
          <w:szCs w:val="24"/>
          <w:lang w:val="en-US"/>
        </w:rPr>
        <w:t>Sn</w:t>
      </w:r>
      <w:proofErr w:type="spellEnd"/>
      <w:r w:rsidRPr="00FA1A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 </w:t>
      </w:r>
      <w:r w:rsidRPr="00FA1A1B">
        <w:rPr>
          <w:rFonts w:ascii="Times New Roman" w:hAnsi="Times New Roman" w:cs="Times New Roman"/>
          <w:bCs/>
          <w:sz w:val="24"/>
          <w:szCs w:val="24"/>
          <w:lang w:val="en-US"/>
        </w:rPr>
        <w:t>C</w:t>
      </w:r>
      <w:r w:rsidRPr="00FA1A1B">
        <w:rPr>
          <w:rFonts w:ascii="Times New Roman" w:hAnsi="Times New Roman" w:cs="Times New Roman"/>
          <w:bCs/>
          <w:sz w:val="24"/>
          <w:szCs w:val="24"/>
          <w:vertAlign w:val="subscript"/>
          <w:lang w:val="uk-UA"/>
        </w:rPr>
        <w:t>6</w:t>
      </w:r>
      <w:r w:rsidRPr="00FA1A1B">
        <w:rPr>
          <w:rFonts w:ascii="Times New Roman" w:hAnsi="Times New Roman" w:cs="Times New Roman"/>
          <w:bCs/>
          <w:sz w:val="24"/>
          <w:szCs w:val="24"/>
          <w:lang w:val="en-US"/>
        </w:rPr>
        <w:t>H</w:t>
      </w:r>
      <w:r w:rsidRPr="00FA1A1B">
        <w:rPr>
          <w:rFonts w:ascii="Times New Roman" w:hAnsi="Times New Roman" w:cs="Times New Roman"/>
          <w:bCs/>
          <w:sz w:val="24"/>
          <w:szCs w:val="24"/>
          <w:vertAlign w:val="subscript"/>
          <w:lang w:val="uk-UA"/>
        </w:rPr>
        <w:t>12</w:t>
      </w:r>
      <w:r w:rsidRPr="00FA1A1B">
        <w:rPr>
          <w:rFonts w:ascii="Times New Roman" w:hAnsi="Times New Roman" w:cs="Times New Roman"/>
          <w:bCs/>
          <w:sz w:val="24"/>
          <w:szCs w:val="24"/>
          <w:lang w:val="en-US"/>
        </w:rPr>
        <w:t>O</w:t>
      </w:r>
      <w:r w:rsidRPr="00FA1A1B">
        <w:rPr>
          <w:rFonts w:ascii="Times New Roman" w:hAnsi="Times New Roman" w:cs="Times New Roman"/>
          <w:bCs/>
          <w:sz w:val="24"/>
          <w:szCs w:val="24"/>
          <w:vertAlign w:val="subscript"/>
          <w:lang w:val="uk-UA"/>
        </w:rPr>
        <w:t xml:space="preserve">6 , </w:t>
      </w:r>
      <w:r w:rsidRPr="00FA1A1B">
        <w:rPr>
          <w:rFonts w:ascii="Times New Roman" w:hAnsi="Times New Roman" w:cs="Times New Roman"/>
          <w:bCs/>
          <w:sz w:val="24"/>
          <w:szCs w:val="24"/>
          <w:lang w:val="en-US"/>
        </w:rPr>
        <w:t>Fe</w:t>
      </w:r>
      <w:r w:rsidRPr="00FA1A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r w:rsidRPr="00FA1A1B">
        <w:rPr>
          <w:rFonts w:ascii="Times New Roman" w:hAnsi="Times New Roman" w:cs="Times New Roman"/>
          <w:bCs/>
          <w:sz w:val="24"/>
          <w:szCs w:val="24"/>
          <w:lang w:val="en-US"/>
        </w:rPr>
        <w:t>Al</w:t>
      </w:r>
      <w:r w:rsidRPr="00FA1A1B">
        <w:rPr>
          <w:rFonts w:ascii="Times New Roman" w:hAnsi="Times New Roman" w:cs="Times New Roman"/>
          <w:bCs/>
          <w:sz w:val="24"/>
          <w:szCs w:val="24"/>
          <w:vertAlign w:val="subscript"/>
          <w:lang w:val="uk-UA"/>
        </w:rPr>
        <w:t xml:space="preserve"> , </w:t>
      </w:r>
      <w:r w:rsidRPr="00FA1A1B">
        <w:rPr>
          <w:rFonts w:ascii="Times New Roman" w:hAnsi="Times New Roman" w:cs="Times New Roman"/>
          <w:bCs/>
          <w:sz w:val="24"/>
          <w:szCs w:val="24"/>
          <w:lang w:val="en-US"/>
        </w:rPr>
        <w:t>F</w:t>
      </w:r>
      <w:r w:rsidRPr="00FA1A1B">
        <w:rPr>
          <w:rFonts w:ascii="Times New Roman" w:hAnsi="Times New Roman" w:cs="Times New Roman"/>
          <w:bCs/>
          <w:sz w:val="24"/>
          <w:szCs w:val="24"/>
          <w:vertAlign w:val="subscript"/>
          <w:lang w:val="uk-UA"/>
        </w:rPr>
        <w:t>2</w:t>
      </w:r>
      <w:r w:rsidRPr="00FA1A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r w:rsidRPr="00FA1A1B">
        <w:rPr>
          <w:rFonts w:ascii="Times New Roman" w:hAnsi="Times New Roman" w:cs="Times New Roman"/>
          <w:bCs/>
          <w:sz w:val="24"/>
          <w:szCs w:val="24"/>
          <w:lang w:val="en-US"/>
        </w:rPr>
        <w:t>H</w:t>
      </w:r>
      <w:r w:rsidRPr="00FA1A1B">
        <w:rPr>
          <w:rFonts w:ascii="Times New Roman" w:hAnsi="Times New Roman" w:cs="Times New Roman"/>
          <w:bCs/>
          <w:sz w:val="24"/>
          <w:szCs w:val="24"/>
          <w:vertAlign w:val="subscript"/>
          <w:lang w:val="uk-UA"/>
        </w:rPr>
        <w:t>2</w:t>
      </w:r>
      <w:r w:rsidRPr="00FA1A1B">
        <w:rPr>
          <w:rFonts w:ascii="Times New Roman" w:hAnsi="Times New Roman" w:cs="Times New Roman"/>
          <w:bCs/>
          <w:sz w:val="24"/>
          <w:szCs w:val="24"/>
          <w:lang w:val="en-US"/>
        </w:rPr>
        <w:t>O</w:t>
      </w:r>
      <w:r w:rsidRPr="00FA1A1B">
        <w:rPr>
          <w:rFonts w:ascii="Times New Roman" w:hAnsi="Times New Roman" w:cs="Times New Roman"/>
          <w:bCs/>
          <w:sz w:val="24"/>
          <w:szCs w:val="24"/>
          <w:vertAlign w:val="subscript"/>
          <w:lang w:val="uk-UA"/>
        </w:rPr>
        <w:t xml:space="preserve">2, </w:t>
      </w:r>
      <w:r w:rsidRPr="00FA1A1B">
        <w:rPr>
          <w:rFonts w:ascii="Times New Roman" w:hAnsi="Times New Roman" w:cs="Times New Roman"/>
          <w:bCs/>
          <w:sz w:val="24"/>
          <w:szCs w:val="24"/>
          <w:lang w:val="en-US"/>
        </w:rPr>
        <w:t>CO</w:t>
      </w:r>
      <w:r w:rsidRPr="00FA1A1B">
        <w:rPr>
          <w:rFonts w:ascii="Times New Roman" w:hAnsi="Times New Roman" w:cs="Times New Roman"/>
          <w:bCs/>
          <w:sz w:val="24"/>
          <w:szCs w:val="24"/>
          <w:vertAlign w:val="subscript"/>
          <w:lang w:val="uk-UA"/>
        </w:rPr>
        <w:t>2 ,</w:t>
      </w:r>
      <w:r w:rsidRPr="00FA1A1B">
        <w:rPr>
          <w:rFonts w:ascii="Times New Roman" w:eastAsia="+mn-ea" w:hAnsi="Times New Roman" w:cs="Times New Roman"/>
          <w:bCs/>
          <w:kern w:val="24"/>
          <w:sz w:val="24"/>
          <w:szCs w:val="24"/>
          <w:lang w:val="uk-UA"/>
        </w:rPr>
        <w:t xml:space="preserve"> </w:t>
      </w:r>
      <w:r w:rsidRPr="00FA1A1B">
        <w:rPr>
          <w:rFonts w:ascii="Times New Roman" w:hAnsi="Times New Roman" w:cs="Times New Roman"/>
          <w:bCs/>
          <w:sz w:val="24"/>
          <w:szCs w:val="24"/>
          <w:lang w:val="en-US"/>
        </w:rPr>
        <w:t>S</w:t>
      </w:r>
      <w:r w:rsidRPr="00FA1A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</w:p>
    <w:tbl>
      <w:tblPr>
        <w:tblW w:w="7512" w:type="dxa"/>
        <w:tblInd w:w="570" w:type="dxa"/>
        <w:tblCellMar>
          <w:left w:w="0" w:type="dxa"/>
          <w:right w:w="0" w:type="dxa"/>
        </w:tblCellMar>
        <w:tblLook w:val="04A0"/>
      </w:tblPr>
      <w:tblGrid>
        <w:gridCol w:w="2278"/>
        <w:gridCol w:w="2885"/>
        <w:gridCol w:w="2349"/>
      </w:tblGrid>
      <w:tr w:rsidR="00FC077C" w:rsidRPr="00FA1A1B" w:rsidTr="00736588">
        <w:trPr>
          <w:trHeight w:val="250"/>
        </w:trPr>
        <w:tc>
          <w:tcPr>
            <w:tcW w:w="51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7C" w:rsidRPr="00FA1A1B" w:rsidRDefault="00FC077C" w:rsidP="00FA1A1B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1A1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1"/>
                <w:sz w:val="24"/>
                <w:szCs w:val="24"/>
                <w:lang w:val="uk-UA" w:eastAsia="ru-RU"/>
              </w:rPr>
              <w:t xml:space="preserve">Прості речовини </w:t>
            </w:r>
          </w:p>
        </w:tc>
        <w:tc>
          <w:tcPr>
            <w:tcW w:w="2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7C" w:rsidRPr="00FA1A1B" w:rsidRDefault="00FC077C" w:rsidP="00FA1A1B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1A1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1"/>
                <w:sz w:val="24"/>
                <w:szCs w:val="24"/>
                <w:lang w:val="uk-UA" w:eastAsia="ru-RU"/>
              </w:rPr>
              <w:t xml:space="preserve">Складні речовини </w:t>
            </w:r>
          </w:p>
        </w:tc>
      </w:tr>
      <w:tr w:rsidR="00FC077C" w:rsidRPr="00FA1A1B" w:rsidTr="00736588">
        <w:trPr>
          <w:trHeight w:val="161"/>
        </w:trPr>
        <w:tc>
          <w:tcPr>
            <w:tcW w:w="2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7C" w:rsidRPr="00FA1A1B" w:rsidRDefault="00FC077C" w:rsidP="00FA1A1B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1A1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1"/>
                <w:sz w:val="24"/>
                <w:szCs w:val="24"/>
                <w:lang w:val="uk-UA" w:eastAsia="ru-RU"/>
              </w:rPr>
              <w:t xml:space="preserve">Метали 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7C" w:rsidRPr="00FA1A1B" w:rsidRDefault="00FC077C" w:rsidP="00FA1A1B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1A1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1"/>
                <w:sz w:val="24"/>
                <w:szCs w:val="24"/>
                <w:lang w:val="uk-UA" w:eastAsia="ru-RU"/>
              </w:rPr>
              <w:t xml:space="preserve">Неметали </w:t>
            </w:r>
          </w:p>
        </w:tc>
        <w:tc>
          <w:tcPr>
            <w:tcW w:w="2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7C" w:rsidRPr="00FA1A1B" w:rsidRDefault="00FC077C" w:rsidP="00FA1A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C077C" w:rsidRPr="00FA1A1B" w:rsidTr="00736588">
        <w:trPr>
          <w:trHeight w:val="172"/>
        </w:trPr>
        <w:tc>
          <w:tcPr>
            <w:tcW w:w="2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7C" w:rsidRPr="00FA1A1B" w:rsidRDefault="00FC077C" w:rsidP="00FA1A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7C" w:rsidRPr="00FA1A1B" w:rsidRDefault="00FC077C" w:rsidP="00FA1A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7C" w:rsidRPr="00FA1A1B" w:rsidRDefault="00FC077C" w:rsidP="00FA1A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C077C" w:rsidRPr="00FA1A1B" w:rsidTr="00736588">
        <w:trPr>
          <w:trHeight w:val="130"/>
        </w:trPr>
        <w:tc>
          <w:tcPr>
            <w:tcW w:w="2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7C" w:rsidRPr="00FA1A1B" w:rsidRDefault="00FC077C" w:rsidP="00FA1A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7C" w:rsidRPr="00FA1A1B" w:rsidRDefault="00FC077C" w:rsidP="00FA1A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7C" w:rsidRPr="00FA1A1B" w:rsidRDefault="00FC077C" w:rsidP="00FA1A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C077C" w:rsidRPr="00FA1A1B" w:rsidTr="00736588">
        <w:trPr>
          <w:trHeight w:val="121"/>
        </w:trPr>
        <w:tc>
          <w:tcPr>
            <w:tcW w:w="2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7C" w:rsidRPr="00FA1A1B" w:rsidRDefault="00FC077C" w:rsidP="00FA1A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7C" w:rsidRPr="00FA1A1B" w:rsidRDefault="00FC077C" w:rsidP="00FA1A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7C" w:rsidRPr="00FA1A1B" w:rsidRDefault="00FC077C" w:rsidP="00FA1A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C077C" w:rsidRPr="00FA1A1B" w:rsidTr="00736588">
        <w:trPr>
          <w:trHeight w:val="121"/>
        </w:trPr>
        <w:tc>
          <w:tcPr>
            <w:tcW w:w="2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7C" w:rsidRPr="00FA1A1B" w:rsidRDefault="00FC077C" w:rsidP="00FA1A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7C" w:rsidRPr="00FA1A1B" w:rsidRDefault="00FC077C" w:rsidP="00FA1A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7C" w:rsidRPr="00FA1A1B" w:rsidRDefault="00FC077C" w:rsidP="00FA1A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C077C" w:rsidRPr="00FA1A1B" w:rsidTr="00736588">
        <w:trPr>
          <w:trHeight w:val="121"/>
        </w:trPr>
        <w:tc>
          <w:tcPr>
            <w:tcW w:w="2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7C" w:rsidRPr="00FA1A1B" w:rsidRDefault="00FC077C" w:rsidP="00FA1A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7C" w:rsidRPr="00FA1A1B" w:rsidRDefault="00FC077C" w:rsidP="00FA1A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7C" w:rsidRPr="00FA1A1B" w:rsidRDefault="00FC077C" w:rsidP="00FA1A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C077C" w:rsidRPr="00FA1A1B" w:rsidTr="00736588">
        <w:trPr>
          <w:trHeight w:val="126"/>
        </w:trPr>
        <w:tc>
          <w:tcPr>
            <w:tcW w:w="2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7C" w:rsidRPr="00FA1A1B" w:rsidRDefault="00FC077C" w:rsidP="00FA1A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7C" w:rsidRPr="00FA1A1B" w:rsidRDefault="00FC077C" w:rsidP="00FA1A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077C" w:rsidRPr="00FA1A1B" w:rsidRDefault="00FC077C" w:rsidP="00FA1A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736588" w:rsidRPr="00FA1A1B" w:rsidRDefault="00736588" w:rsidP="00FA1A1B">
      <w:pPr>
        <w:pStyle w:val="a3"/>
        <w:numPr>
          <w:ilvl w:val="0"/>
          <w:numId w:val="3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FA1A1B">
        <w:rPr>
          <w:rFonts w:ascii="Times New Roman" w:hAnsi="Times New Roman" w:cs="Times New Roman"/>
          <w:b/>
          <w:bCs/>
          <w:color w:val="0070C0"/>
          <w:sz w:val="24"/>
          <w:szCs w:val="24"/>
          <w:lang w:val="uk-UA"/>
        </w:rPr>
        <w:t xml:space="preserve">Місто </w:t>
      </w:r>
      <w:proofErr w:type="spellStart"/>
      <w:r w:rsidRPr="00FA1A1B">
        <w:rPr>
          <w:rFonts w:ascii="Times New Roman" w:hAnsi="Times New Roman" w:cs="Times New Roman"/>
          <w:b/>
          <w:bCs/>
          <w:iCs/>
          <w:color w:val="0070C0"/>
          <w:sz w:val="24"/>
          <w:szCs w:val="24"/>
        </w:rPr>
        <w:t>Формулаїв</w:t>
      </w:r>
      <w:proofErr w:type="spellEnd"/>
      <w:r w:rsidRPr="00FA1A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.  </w:t>
      </w:r>
      <w:r w:rsidRPr="00FA1A1B">
        <w:rPr>
          <w:rFonts w:ascii="Times New Roman" w:hAnsi="Times New Roman" w:cs="Times New Roman"/>
          <w:sz w:val="24"/>
          <w:szCs w:val="24"/>
        </w:rPr>
        <w:t xml:space="preserve">Вам </w:t>
      </w:r>
      <w:proofErr w:type="spellStart"/>
      <w:r w:rsidRPr="00FA1A1B">
        <w:rPr>
          <w:rFonts w:ascii="Times New Roman" w:hAnsi="Times New Roman" w:cs="Times New Roman"/>
          <w:sz w:val="24"/>
          <w:szCs w:val="24"/>
        </w:rPr>
        <w:t>необхідно</w:t>
      </w:r>
      <w:proofErr w:type="spellEnd"/>
      <w:r w:rsidRPr="00FA1A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A1B">
        <w:rPr>
          <w:rFonts w:ascii="Times New Roman" w:hAnsi="Times New Roman" w:cs="Times New Roman"/>
          <w:sz w:val="24"/>
          <w:szCs w:val="24"/>
        </w:rPr>
        <w:t>скласти</w:t>
      </w:r>
      <w:proofErr w:type="spellEnd"/>
      <w:r w:rsidRPr="00FA1A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A1B">
        <w:rPr>
          <w:rFonts w:ascii="Times New Roman" w:hAnsi="Times New Roman" w:cs="Times New Roman"/>
          <w:sz w:val="24"/>
          <w:szCs w:val="24"/>
        </w:rPr>
        <w:t>формули</w:t>
      </w:r>
      <w:proofErr w:type="spellEnd"/>
      <w:r w:rsidRPr="00FA1A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A1B">
        <w:rPr>
          <w:rFonts w:ascii="Times New Roman" w:hAnsi="Times New Roman" w:cs="Times New Roman"/>
          <w:sz w:val="24"/>
          <w:szCs w:val="24"/>
        </w:rPr>
        <w:t>речовин</w:t>
      </w:r>
      <w:proofErr w:type="spellEnd"/>
      <w:r w:rsidRPr="00FA1A1B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FA1A1B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FA1A1B">
        <w:rPr>
          <w:rFonts w:ascii="Times New Roman" w:hAnsi="Times New Roman" w:cs="Times New Roman"/>
          <w:sz w:val="24"/>
          <w:szCs w:val="24"/>
        </w:rPr>
        <w:t xml:space="preserve"> складу </w:t>
      </w:r>
      <w:proofErr w:type="spellStart"/>
      <w:r w:rsidRPr="00FA1A1B">
        <w:rPr>
          <w:rFonts w:ascii="Times New Roman" w:hAnsi="Times New Roman" w:cs="Times New Roman"/>
          <w:sz w:val="24"/>
          <w:szCs w:val="24"/>
        </w:rPr>
        <w:t>яких</w:t>
      </w:r>
      <w:proofErr w:type="spellEnd"/>
      <w:r w:rsidRPr="00FA1A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A1B">
        <w:rPr>
          <w:rFonts w:ascii="Times New Roman" w:hAnsi="Times New Roman" w:cs="Times New Roman"/>
          <w:sz w:val="24"/>
          <w:szCs w:val="24"/>
        </w:rPr>
        <w:t>входять</w:t>
      </w:r>
      <w:proofErr w:type="spellEnd"/>
      <w:r w:rsidRPr="00FA1A1B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736588" w:rsidRPr="00FA1A1B" w:rsidRDefault="00736588" w:rsidP="008B6D9C">
      <w:pPr>
        <w:pStyle w:val="11"/>
        <w:spacing w:line="240" w:lineRule="auto"/>
        <w:ind w:left="426"/>
        <w:rPr>
          <w:rFonts w:ascii="Times New Roman" w:hAnsi="Times New Roman" w:cs="Times New Roman"/>
          <w:color w:val="auto"/>
          <w:sz w:val="24"/>
          <w:szCs w:val="24"/>
        </w:rPr>
      </w:pPr>
      <w:r w:rsidRPr="00FA1A1B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1 атом Гідрогену, 1 атом Нітрогену, 3 атоми </w:t>
      </w:r>
      <w:proofErr w:type="spellStart"/>
      <w:r w:rsidRPr="00FA1A1B">
        <w:rPr>
          <w:rFonts w:ascii="Times New Roman" w:hAnsi="Times New Roman" w:cs="Times New Roman"/>
          <w:bCs/>
          <w:color w:val="auto"/>
          <w:sz w:val="24"/>
          <w:szCs w:val="24"/>
        </w:rPr>
        <w:t>Оксигену</w:t>
      </w:r>
      <w:proofErr w:type="spellEnd"/>
      <w:r w:rsidRPr="00FA1A1B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</w:p>
    <w:p w:rsidR="008B6D9C" w:rsidRDefault="00736588" w:rsidP="008B6D9C">
      <w:pPr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A1A1B">
        <w:rPr>
          <w:rFonts w:ascii="Times New Roman" w:hAnsi="Times New Roman" w:cs="Times New Roman"/>
          <w:bCs/>
          <w:sz w:val="24"/>
          <w:szCs w:val="24"/>
          <w:lang w:val="uk-UA"/>
        </w:rPr>
        <w:t>1 атом Нітрогену, 4 атоми Гідрогену, 1 атом Хлору</w:t>
      </w:r>
    </w:p>
    <w:p w:rsidR="00736588" w:rsidRPr="00FA1A1B" w:rsidRDefault="00736588" w:rsidP="008B6D9C">
      <w:pPr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FA1A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2 атоми Гідрогену, 1 атом </w:t>
      </w:r>
      <w:proofErr w:type="spellStart"/>
      <w:r w:rsidRPr="00FA1A1B">
        <w:rPr>
          <w:rFonts w:ascii="Times New Roman" w:hAnsi="Times New Roman" w:cs="Times New Roman"/>
          <w:bCs/>
          <w:sz w:val="24"/>
          <w:szCs w:val="24"/>
          <w:lang w:val="uk-UA"/>
        </w:rPr>
        <w:t>Сульфуру</w:t>
      </w:r>
      <w:proofErr w:type="spellEnd"/>
      <w:r w:rsidRPr="00FA1A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4 атоми </w:t>
      </w:r>
      <w:proofErr w:type="spellStart"/>
      <w:r w:rsidRPr="00FA1A1B">
        <w:rPr>
          <w:rFonts w:ascii="Times New Roman" w:hAnsi="Times New Roman" w:cs="Times New Roman"/>
          <w:bCs/>
          <w:sz w:val="24"/>
          <w:szCs w:val="24"/>
          <w:lang w:val="uk-UA"/>
        </w:rPr>
        <w:t>Оксигену</w:t>
      </w:r>
      <w:proofErr w:type="spellEnd"/>
      <w:r w:rsidRPr="00FA1A1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36588" w:rsidRPr="00FA1A1B" w:rsidRDefault="00736588" w:rsidP="008B6D9C">
      <w:pPr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A1A1B">
        <w:rPr>
          <w:rFonts w:ascii="Times New Roman" w:hAnsi="Times New Roman" w:cs="Times New Roman"/>
          <w:bCs/>
          <w:sz w:val="24"/>
          <w:szCs w:val="24"/>
        </w:rPr>
        <w:t>1</w:t>
      </w:r>
      <w:r w:rsidRPr="00FA1A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атом Кальцію, 1 атом Карбону, 3 атоми </w:t>
      </w:r>
      <w:proofErr w:type="spellStart"/>
      <w:r w:rsidRPr="00FA1A1B">
        <w:rPr>
          <w:rFonts w:ascii="Times New Roman" w:hAnsi="Times New Roman" w:cs="Times New Roman"/>
          <w:bCs/>
          <w:sz w:val="24"/>
          <w:szCs w:val="24"/>
          <w:lang w:val="uk-UA"/>
        </w:rPr>
        <w:t>Оксигену</w:t>
      </w:r>
      <w:proofErr w:type="spellEnd"/>
      <w:r w:rsidRPr="00FA1A1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36588" w:rsidRPr="00FA1A1B" w:rsidRDefault="00736588" w:rsidP="00FA1A1B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proofErr w:type="spellStart"/>
      <w:r w:rsidRPr="00FA1A1B">
        <w:rPr>
          <w:rFonts w:ascii="Times New Roman" w:hAnsi="Times New Roman" w:cs="Times New Roman"/>
          <w:b/>
          <w:bCs/>
          <w:iCs/>
          <w:color w:val="0070C0"/>
          <w:sz w:val="24"/>
          <w:szCs w:val="24"/>
        </w:rPr>
        <w:t>Містечко</w:t>
      </w:r>
      <w:proofErr w:type="spellEnd"/>
      <w:r w:rsidRPr="00FA1A1B">
        <w:rPr>
          <w:rFonts w:ascii="Times New Roman" w:hAnsi="Times New Roman" w:cs="Times New Roman"/>
          <w:b/>
          <w:bCs/>
          <w:iCs/>
          <w:color w:val="0070C0"/>
          <w:sz w:val="24"/>
          <w:szCs w:val="24"/>
        </w:rPr>
        <w:t xml:space="preserve"> </w:t>
      </w:r>
      <w:proofErr w:type="spellStart"/>
      <w:r w:rsidRPr="00FA1A1B">
        <w:rPr>
          <w:rFonts w:ascii="Times New Roman" w:hAnsi="Times New Roman" w:cs="Times New Roman"/>
          <w:b/>
          <w:bCs/>
          <w:iCs/>
          <w:color w:val="0070C0"/>
          <w:sz w:val="24"/>
          <w:szCs w:val="24"/>
          <w:lang w:val="uk-UA"/>
        </w:rPr>
        <w:t>“Валентнівка”</w:t>
      </w:r>
      <w:proofErr w:type="spellEnd"/>
      <w:r w:rsidRPr="00FA1A1B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</w:t>
      </w:r>
    </w:p>
    <w:p w:rsidR="000E539A" w:rsidRPr="00FA1A1B" w:rsidRDefault="00736588" w:rsidP="00FA1A1B">
      <w:pPr>
        <w:ind w:left="426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FA1A1B">
        <w:rPr>
          <w:rFonts w:ascii="Times New Roman" w:hAnsi="Times New Roman" w:cs="Times New Roman"/>
          <w:sz w:val="24"/>
          <w:szCs w:val="24"/>
          <w:lang w:val="uk-UA"/>
        </w:rPr>
        <w:t>Визначте оксид, в якому</w:t>
      </w:r>
      <w:r w:rsidRPr="00FA1A1B">
        <w:rPr>
          <w:rFonts w:ascii="Times New Roman" w:eastAsia="+mj-ea" w:hAnsi="Times New Roman" w:cs="Times New Roman"/>
          <w:bCs/>
          <w:iCs/>
          <w:kern w:val="24"/>
          <w:sz w:val="24"/>
          <w:szCs w:val="24"/>
          <w:lang w:val="uk-UA"/>
        </w:rPr>
        <w:t xml:space="preserve"> елемент</w:t>
      </w:r>
      <w:r w:rsidRPr="00FA1A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має найбільшу валентність</w:t>
      </w:r>
      <w:r w:rsidR="000E539A" w:rsidRPr="00FA1A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: </w:t>
      </w:r>
    </w:p>
    <w:p w:rsidR="00736588" w:rsidRPr="00FA1A1B" w:rsidRDefault="000E539A" w:rsidP="00FA1A1B">
      <w:pPr>
        <w:ind w:left="426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FA1A1B">
        <w:rPr>
          <w:rFonts w:ascii="Times New Roman" w:hAnsi="Times New Roman" w:cs="Times New Roman"/>
          <w:bCs/>
          <w:iCs/>
          <w:sz w:val="24"/>
          <w:szCs w:val="24"/>
          <w:lang w:val="en-US"/>
        </w:rPr>
        <w:t>Al</w:t>
      </w:r>
      <w:r w:rsidRPr="00FA1A1B">
        <w:rPr>
          <w:rFonts w:ascii="Times New Roman" w:hAnsi="Times New Roman" w:cs="Times New Roman"/>
          <w:bCs/>
          <w:iCs/>
          <w:sz w:val="24"/>
          <w:szCs w:val="24"/>
          <w:vertAlign w:val="subscript"/>
          <w:lang w:val="en-US"/>
        </w:rPr>
        <w:t>2</w:t>
      </w:r>
      <w:r w:rsidRPr="00FA1A1B">
        <w:rPr>
          <w:rFonts w:ascii="Times New Roman" w:hAnsi="Times New Roman" w:cs="Times New Roman"/>
          <w:bCs/>
          <w:iCs/>
          <w:sz w:val="24"/>
          <w:szCs w:val="24"/>
          <w:lang w:val="en-US"/>
        </w:rPr>
        <w:t>O</w:t>
      </w:r>
      <w:r w:rsidRPr="00FA1A1B">
        <w:rPr>
          <w:rFonts w:ascii="Times New Roman" w:hAnsi="Times New Roman" w:cs="Times New Roman"/>
          <w:bCs/>
          <w:iCs/>
          <w:sz w:val="24"/>
          <w:szCs w:val="24"/>
          <w:vertAlign w:val="subscript"/>
          <w:lang w:val="en-US"/>
        </w:rPr>
        <w:t>3</w:t>
      </w:r>
      <w:proofErr w:type="gramStart"/>
      <w:r w:rsidRPr="00FA1A1B">
        <w:rPr>
          <w:rFonts w:ascii="Times New Roman" w:hAnsi="Times New Roman" w:cs="Times New Roman"/>
          <w:bCs/>
          <w:iCs/>
          <w:sz w:val="24"/>
          <w:szCs w:val="24"/>
          <w:lang w:val="en-US"/>
        </w:rPr>
        <w:t>,  V</w:t>
      </w:r>
      <w:r w:rsidRPr="00FA1A1B">
        <w:rPr>
          <w:rFonts w:ascii="Times New Roman" w:hAnsi="Times New Roman" w:cs="Times New Roman"/>
          <w:bCs/>
          <w:iCs/>
          <w:sz w:val="24"/>
          <w:szCs w:val="24"/>
          <w:vertAlign w:val="subscript"/>
          <w:lang w:val="en-US"/>
        </w:rPr>
        <w:t>2</w:t>
      </w:r>
      <w:r w:rsidRPr="00FA1A1B">
        <w:rPr>
          <w:rFonts w:ascii="Times New Roman" w:hAnsi="Times New Roman" w:cs="Times New Roman"/>
          <w:bCs/>
          <w:iCs/>
          <w:sz w:val="24"/>
          <w:szCs w:val="24"/>
          <w:lang w:val="en-US"/>
        </w:rPr>
        <w:t>O</w:t>
      </w:r>
      <w:r w:rsidRPr="00FA1A1B">
        <w:rPr>
          <w:rFonts w:ascii="Times New Roman" w:hAnsi="Times New Roman" w:cs="Times New Roman"/>
          <w:bCs/>
          <w:iCs/>
          <w:sz w:val="24"/>
          <w:szCs w:val="24"/>
          <w:vertAlign w:val="subscript"/>
          <w:lang w:val="en-US"/>
        </w:rPr>
        <w:t>5</w:t>
      </w:r>
      <w:proofErr w:type="gramEnd"/>
      <w:r w:rsidRPr="00FA1A1B">
        <w:rPr>
          <w:rFonts w:ascii="Times New Roman" w:hAnsi="Times New Roman" w:cs="Times New Roman"/>
          <w:bCs/>
          <w:iCs/>
          <w:sz w:val="24"/>
          <w:szCs w:val="24"/>
          <w:lang w:val="en-US"/>
        </w:rPr>
        <w:t>,  WO</w:t>
      </w:r>
      <w:r w:rsidRPr="00FA1A1B">
        <w:rPr>
          <w:rFonts w:ascii="Times New Roman" w:hAnsi="Times New Roman" w:cs="Times New Roman"/>
          <w:bCs/>
          <w:iCs/>
          <w:sz w:val="24"/>
          <w:szCs w:val="24"/>
          <w:vertAlign w:val="subscript"/>
          <w:lang w:val="en-US"/>
        </w:rPr>
        <w:t>3</w:t>
      </w:r>
      <w:r w:rsidRPr="00FA1A1B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,  </w:t>
      </w:r>
      <w:proofErr w:type="spellStart"/>
      <w:r w:rsidRPr="00FA1A1B">
        <w:rPr>
          <w:rFonts w:ascii="Times New Roman" w:hAnsi="Times New Roman" w:cs="Times New Roman"/>
          <w:bCs/>
          <w:iCs/>
          <w:sz w:val="24"/>
          <w:szCs w:val="24"/>
          <w:lang w:val="en-US"/>
        </w:rPr>
        <w:t>NiO</w:t>
      </w:r>
      <w:proofErr w:type="spellEnd"/>
      <w:r w:rsidRPr="00FA1A1B">
        <w:rPr>
          <w:rFonts w:ascii="Times New Roman" w:hAnsi="Times New Roman" w:cs="Times New Roman"/>
          <w:bCs/>
          <w:iCs/>
          <w:sz w:val="24"/>
          <w:szCs w:val="24"/>
          <w:lang w:val="en-US"/>
        </w:rPr>
        <w:t>, Cl</w:t>
      </w:r>
      <w:r w:rsidRPr="00FA1A1B">
        <w:rPr>
          <w:rFonts w:ascii="Times New Roman" w:hAnsi="Times New Roman" w:cs="Times New Roman"/>
          <w:bCs/>
          <w:iCs/>
          <w:sz w:val="24"/>
          <w:szCs w:val="24"/>
          <w:vertAlign w:val="subscript"/>
          <w:lang w:val="en-US"/>
        </w:rPr>
        <w:t>2</w:t>
      </w:r>
      <w:r w:rsidRPr="00FA1A1B">
        <w:rPr>
          <w:rFonts w:ascii="Times New Roman" w:hAnsi="Times New Roman" w:cs="Times New Roman"/>
          <w:bCs/>
          <w:iCs/>
          <w:sz w:val="24"/>
          <w:szCs w:val="24"/>
          <w:lang w:val="en-US"/>
        </w:rPr>
        <w:t>O</w:t>
      </w:r>
      <w:r w:rsidRPr="00FA1A1B">
        <w:rPr>
          <w:rFonts w:ascii="Times New Roman" w:hAnsi="Times New Roman" w:cs="Times New Roman"/>
          <w:bCs/>
          <w:iCs/>
          <w:sz w:val="24"/>
          <w:szCs w:val="24"/>
          <w:vertAlign w:val="subscript"/>
          <w:lang w:val="en-US"/>
        </w:rPr>
        <w:t>7</w:t>
      </w:r>
      <w:r w:rsidRPr="00FA1A1B">
        <w:rPr>
          <w:rFonts w:ascii="Times New Roman" w:hAnsi="Times New Roman" w:cs="Times New Roman"/>
          <w:bCs/>
          <w:iCs/>
          <w:sz w:val="24"/>
          <w:szCs w:val="24"/>
          <w:lang w:val="en-US"/>
        </w:rPr>
        <w:t>, F</w:t>
      </w:r>
      <w:r w:rsidRPr="00FA1A1B">
        <w:rPr>
          <w:rFonts w:ascii="Times New Roman" w:hAnsi="Times New Roman" w:cs="Times New Roman"/>
          <w:bCs/>
          <w:iCs/>
          <w:sz w:val="24"/>
          <w:szCs w:val="24"/>
          <w:vertAlign w:val="subscript"/>
          <w:lang w:val="en-US"/>
        </w:rPr>
        <w:t>2</w:t>
      </w:r>
      <w:r w:rsidRPr="00FA1A1B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O. </w:t>
      </w:r>
    </w:p>
    <w:p w:rsidR="000E539A" w:rsidRPr="00FA1A1B" w:rsidRDefault="000E539A" w:rsidP="00FA1A1B">
      <w:pPr>
        <w:pStyle w:val="a3"/>
        <w:numPr>
          <w:ilvl w:val="0"/>
          <w:numId w:val="3"/>
        </w:numPr>
        <w:rPr>
          <w:rFonts w:ascii="Times New Roman" w:hAnsi="Times New Roman" w:cs="Times New Roman"/>
          <w:iCs/>
          <w:sz w:val="24"/>
          <w:szCs w:val="24"/>
          <w:lang w:val="uk-UA" w:eastAsia="ru-RU"/>
        </w:rPr>
      </w:pPr>
      <w:r w:rsidRPr="00FA1A1B">
        <w:rPr>
          <w:rFonts w:ascii="Times New Roman" w:hAnsi="Times New Roman" w:cs="Times New Roman"/>
          <w:b/>
          <w:color w:val="0070C0"/>
          <w:sz w:val="24"/>
          <w:szCs w:val="24"/>
          <w:lang w:val="uk-UA" w:eastAsia="ru-RU"/>
        </w:rPr>
        <w:t xml:space="preserve">Місто </w:t>
      </w:r>
      <w:proofErr w:type="spellStart"/>
      <w:r w:rsidRPr="00FA1A1B">
        <w:rPr>
          <w:rFonts w:ascii="Times New Roman" w:hAnsi="Times New Roman" w:cs="Times New Roman"/>
          <w:b/>
          <w:bCs/>
          <w:iCs/>
          <w:color w:val="0070C0"/>
          <w:sz w:val="24"/>
          <w:szCs w:val="24"/>
          <w:lang w:val="uk-UA"/>
        </w:rPr>
        <w:t>Тестбург</w:t>
      </w:r>
      <w:proofErr w:type="spellEnd"/>
      <w:r w:rsidRPr="00FA1A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.</w:t>
      </w:r>
      <w:r w:rsidRPr="00FA1A1B">
        <w:rPr>
          <w:rFonts w:ascii="Times New Roman" w:hAnsi="Times New Roman" w:cs="Times New Roman"/>
          <w:b/>
          <w:bCs/>
          <w:i/>
          <w:iCs/>
          <w:color w:val="0070C0"/>
          <w:sz w:val="24"/>
          <w:szCs w:val="24"/>
          <w:lang w:val="uk-UA" w:eastAsia="ru-RU"/>
        </w:rPr>
        <w:t xml:space="preserve"> </w:t>
      </w:r>
      <w:r w:rsidRPr="00FA1A1B">
        <w:rPr>
          <w:rFonts w:ascii="Times New Roman" w:hAnsi="Times New Roman" w:cs="Times New Roman"/>
          <w:bCs/>
          <w:iCs/>
          <w:sz w:val="24"/>
          <w:szCs w:val="24"/>
          <w:lang w:val="uk-UA" w:eastAsia="ru-RU"/>
        </w:rPr>
        <w:t>В</w:t>
      </w:r>
      <w:r w:rsidRPr="00FA1A1B">
        <w:rPr>
          <w:rFonts w:ascii="Times New Roman" w:hAnsi="Times New Roman" w:cs="Times New Roman"/>
          <w:iCs/>
          <w:sz w:val="24"/>
          <w:szCs w:val="24"/>
          <w:lang w:val="uk-UA" w:eastAsia="ru-RU"/>
        </w:rPr>
        <w:t xml:space="preserve">и повинні знайти кодове </w:t>
      </w:r>
      <w:proofErr w:type="spellStart"/>
      <w:r w:rsidRPr="00FA1A1B">
        <w:rPr>
          <w:rFonts w:ascii="Times New Roman" w:hAnsi="Times New Roman" w:cs="Times New Roman"/>
          <w:iCs/>
          <w:sz w:val="24"/>
          <w:szCs w:val="24"/>
          <w:lang w:val="uk-UA" w:eastAsia="ru-RU"/>
        </w:rPr>
        <w:t>слове</w:t>
      </w:r>
      <w:proofErr w:type="spellEnd"/>
      <w:r w:rsidRPr="00FA1A1B">
        <w:rPr>
          <w:rFonts w:ascii="Times New Roman" w:hAnsi="Times New Roman" w:cs="Times New Roman"/>
          <w:iCs/>
          <w:sz w:val="24"/>
          <w:szCs w:val="24"/>
          <w:lang w:val="uk-UA" w:eastAsia="ru-RU"/>
        </w:rPr>
        <w:t>, яке зашифроване у вигляді тесту.</w:t>
      </w:r>
    </w:p>
    <w:p w:rsidR="008B6D9C" w:rsidRDefault="008B6D9C" w:rsidP="00FA1A1B">
      <w:pPr>
        <w:ind w:left="426"/>
        <w:jc w:val="center"/>
        <w:rPr>
          <w:rFonts w:ascii="Times New Roman" w:hAnsi="Times New Roman" w:cs="Times New Roman"/>
          <w:b/>
          <w:bCs/>
          <w:i/>
          <w:iCs/>
          <w:color w:val="0070C0"/>
          <w:sz w:val="24"/>
          <w:szCs w:val="24"/>
          <w:lang w:val="uk-UA" w:eastAsia="ru-RU"/>
        </w:rPr>
      </w:pPr>
    </w:p>
    <w:p w:rsidR="008B6D9C" w:rsidRDefault="008B6D9C" w:rsidP="00FA1A1B">
      <w:pPr>
        <w:ind w:left="426"/>
        <w:jc w:val="center"/>
        <w:rPr>
          <w:rFonts w:ascii="Times New Roman" w:hAnsi="Times New Roman" w:cs="Times New Roman"/>
          <w:b/>
          <w:bCs/>
          <w:i/>
          <w:iCs/>
          <w:color w:val="0070C0"/>
          <w:sz w:val="24"/>
          <w:szCs w:val="24"/>
          <w:lang w:val="uk-UA" w:eastAsia="ru-RU"/>
        </w:rPr>
      </w:pPr>
    </w:p>
    <w:p w:rsidR="008B6D9C" w:rsidRDefault="008B6D9C" w:rsidP="00FA1A1B">
      <w:pPr>
        <w:ind w:left="426"/>
        <w:jc w:val="center"/>
        <w:rPr>
          <w:rFonts w:ascii="Times New Roman" w:hAnsi="Times New Roman" w:cs="Times New Roman"/>
          <w:b/>
          <w:bCs/>
          <w:i/>
          <w:iCs/>
          <w:color w:val="0070C0"/>
          <w:sz w:val="24"/>
          <w:szCs w:val="24"/>
          <w:lang w:val="uk-UA" w:eastAsia="ru-RU"/>
        </w:rPr>
      </w:pPr>
    </w:p>
    <w:p w:rsidR="008B6D9C" w:rsidRDefault="008B6D9C" w:rsidP="00FA1A1B">
      <w:pPr>
        <w:ind w:left="426"/>
        <w:jc w:val="center"/>
        <w:rPr>
          <w:rFonts w:ascii="Times New Roman" w:hAnsi="Times New Roman" w:cs="Times New Roman"/>
          <w:b/>
          <w:bCs/>
          <w:i/>
          <w:iCs/>
          <w:color w:val="0070C0"/>
          <w:sz w:val="24"/>
          <w:szCs w:val="24"/>
          <w:lang w:val="uk-UA" w:eastAsia="ru-RU"/>
        </w:rPr>
      </w:pPr>
    </w:p>
    <w:p w:rsidR="00736588" w:rsidRPr="00874EA6" w:rsidRDefault="000E539A" w:rsidP="00FA1A1B">
      <w:pPr>
        <w:ind w:left="426"/>
        <w:jc w:val="center"/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lang w:val="uk-UA" w:eastAsia="ru-RU"/>
        </w:rPr>
      </w:pPr>
      <w:r w:rsidRPr="00874EA6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lang w:val="uk-UA" w:eastAsia="ru-RU"/>
        </w:rPr>
        <w:lastRenderedPageBreak/>
        <w:t>ТЕСТ</w:t>
      </w:r>
    </w:p>
    <w:p w:rsidR="00736588" w:rsidRPr="00874EA6" w:rsidRDefault="000E539A" w:rsidP="008B6D9C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lang w:val="uk-UA" w:eastAsia="ru-RU"/>
        </w:rPr>
      </w:pPr>
      <w:r w:rsidRPr="00874EA6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lang w:val="uk-UA" w:eastAsia="ru-RU"/>
        </w:rPr>
        <w:t>Зазначте рядок, утворений лише металами:</w:t>
      </w:r>
    </w:p>
    <w:p w:rsidR="00736588" w:rsidRPr="008B6D9C" w:rsidRDefault="0015268A" w:rsidP="008B6D9C">
      <w:pPr>
        <w:spacing w:line="240" w:lineRule="auto"/>
        <w:ind w:left="360"/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</w:pPr>
      <w:r w:rsidRPr="008B6D9C">
        <w:rPr>
          <w:rFonts w:ascii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 xml:space="preserve">  </w:t>
      </w:r>
      <w:r w:rsidR="000E539A" w:rsidRPr="00874EA6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lang w:val="uk-UA" w:eastAsia="ru-RU"/>
        </w:rPr>
        <w:t>А)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</w:t>
      </w:r>
      <w:r w:rsidR="000E539A"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en-US" w:eastAsia="ru-RU"/>
        </w:rPr>
        <w:t>B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, 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en-US" w:eastAsia="ru-RU"/>
        </w:rPr>
        <w:t>C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, 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en-US" w:eastAsia="ru-RU"/>
        </w:rPr>
        <w:t>P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. </w:t>
      </w:r>
      <w:proofErr w:type="gramStart"/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en-US" w:eastAsia="ru-RU"/>
        </w:rPr>
        <w:t>O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</w:t>
      </w:r>
      <w:r w:rsid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   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 </w:t>
      </w:r>
      <w:r w:rsid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   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  </w:t>
      </w:r>
      <w:r w:rsidRPr="00874EA6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lang w:val="uk-UA" w:eastAsia="ru-RU"/>
        </w:rPr>
        <w:t>М)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en-US" w:eastAsia="ru-RU"/>
        </w:rPr>
        <w:t>Al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, 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en-US" w:eastAsia="ru-RU"/>
        </w:rPr>
        <w:t>Zn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, </w:t>
      </w:r>
      <w:proofErr w:type="spellStart"/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en-US" w:eastAsia="ru-RU"/>
        </w:rPr>
        <w:t>Ba</w:t>
      </w:r>
      <w:proofErr w:type="spellEnd"/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, 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en-US" w:eastAsia="ru-RU"/>
        </w:rPr>
        <w:t>Na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  </w:t>
      </w:r>
      <w:r w:rsid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   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</w:t>
      </w:r>
      <w:r w:rsid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   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 </w:t>
      </w:r>
      <w:r w:rsidRPr="00874EA6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lang w:val="uk-UA" w:eastAsia="ru-RU"/>
        </w:rPr>
        <w:t>К)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en-US" w:eastAsia="ru-RU"/>
        </w:rPr>
        <w:t>Ca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, 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en-US" w:eastAsia="ru-RU"/>
        </w:rPr>
        <w:t>Mg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, 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en-US" w:eastAsia="ru-RU"/>
        </w:rPr>
        <w:t>Na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, 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en-US" w:eastAsia="ru-RU"/>
        </w:rPr>
        <w:t>Si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    </w:t>
      </w:r>
      <w:r w:rsid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   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        </w:t>
      </w:r>
      <w:r w:rsidRPr="00874EA6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lang w:val="uk-UA" w:eastAsia="ru-RU"/>
        </w:rPr>
        <w:t>Б)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en-US" w:eastAsia="ru-RU"/>
        </w:rPr>
        <w:t>Cu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, 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en-US" w:eastAsia="ru-RU"/>
        </w:rPr>
        <w:t>Ag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, </w:t>
      </w:r>
      <w:proofErr w:type="spellStart"/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en-US" w:eastAsia="ru-RU"/>
        </w:rPr>
        <w:t>Cl</w:t>
      </w:r>
      <w:proofErr w:type="spellEnd"/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, 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en-US" w:eastAsia="ru-RU"/>
        </w:rPr>
        <w:t>Br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>.</w:t>
      </w:r>
      <w:proofErr w:type="gramEnd"/>
    </w:p>
    <w:p w:rsidR="0015268A" w:rsidRPr="00874EA6" w:rsidRDefault="0015268A" w:rsidP="008B6D9C">
      <w:pPr>
        <w:spacing w:line="240" w:lineRule="auto"/>
        <w:rPr>
          <w:rFonts w:ascii="Times New Roman" w:hAnsi="Times New Roman" w:cs="Times New Roman"/>
          <w:bCs/>
          <w:i/>
          <w:iCs/>
          <w:color w:val="7030A0"/>
          <w:sz w:val="24"/>
          <w:szCs w:val="24"/>
          <w:lang w:val="uk-UA" w:eastAsia="ru-RU"/>
        </w:rPr>
      </w:pPr>
      <w:r w:rsidRPr="00874EA6">
        <w:rPr>
          <w:rFonts w:ascii="Times New Roman" w:hAnsi="Times New Roman" w:cs="Times New Roman"/>
          <w:bCs/>
          <w:i/>
          <w:iCs/>
          <w:color w:val="7030A0"/>
          <w:sz w:val="24"/>
          <w:szCs w:val="24"/>
          <w:lang w:val="uk-UA" w:eastAsia="ru-RU"/>
        </w:rPr>
        <w:t xml:space="preserve">  </w:t>
      </w:r>
      <w:r w:rsidRPr="00874EA6">
        <w:rPr>
          <w:rFonts w:ascii="Times New Roman" w:hAnsi="Times New Roman" w:cs="Times New Roman"/>
          <w:bCs/>
          <w:i/>
          <w:iCs/>
          <w:color w:val="7030A0"/>
          <w:sz w:val="24"/>
          <w:szCs w:val="24"/>
          <w:lang w:eastAsia="ru-RU"/>
        </w:rPr>
        <w:t>2</w:t>
      </w:r>
      <w:r w:rsidRPr="00874EA6">
        <w:rPr>
          <w:rFonts w:ascii="Times New Roman" w:hAnsi="Times New Roman" w:cs="Times New Roman"/>
          <w:bCs/>
          <w:i/>
          <w:iCs/>
          <w:color w:val="7030A0"/>
          <w:sz w:val="24"/>
          <w:szCs w:val="24"/>
          <w:lang w:val="uk-UA" w:eastAsia="ru-RU"/>
        </w:rPr>
        <w:t>. Визначте формулу складної речовини:</w:t>
      </w:r>
    </w:p>
    <w:p w:rsidR="0015268A" w:rsidRPr="008B6D9C" w:rsidRDefault="0015268A" w:rsidP="008B6D9C">
      <w:pPr>
        <w:spacing w:line="240" w:lineRule="auto"/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  <w:lang w:eastAsia="ru-RU"/>
        </w:rPr>
      </w:pPr>
      <w:r w:rsidRPr="00874EA6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lang w:val="uk-UA" w:eastAsia="ru-RU"/>
        </w:rPr>
        <w:t xml:space="preserve">         В)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en-US" w:eastAsia="ru-RU"/>
        </w:rPr>
        <w:t>Mg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 xml:space="preserve">          </w:t>
      </w:r>
      <w:r w:rsid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             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 xml:space="preserve">   </w:t>
      </w:r>
      <w:r w:rsidRPr="00874EA6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lang w:val="uk-UA" w:eastAsia="ru-RU"/>
        </w:rPr>
        <w:t>Г)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en-US" w:eastAsia="ru-RU"/>
        </w:rPr>
        <w:t>O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  <w:lang w:eastAsia="ru-RU"/>
        </w:rPr>
        <w:t>3</w:t>
      </w:r>
      <w:r w:rsidR="008B6D9C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  <w:lang w:val="uk-UA" w:eastAsia="ru-RU"/>
        </w:rPr>
        <w:t xml:space="preserve"> 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 xml:space="preserve">         </w:t>
      </w:r>
      <w:r w:rsid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             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 xml:space="preserve">  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</w:t>
      </w:r>
      <w:r w:rsidRPr="00874EA6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lang w:val="uk-UA" w:eastAsia="ru-RU"/>
        </w:rPr>
        <w:t>О)</w:t>
      </w:r>
      <w:r w:rsidRPr="008B6D9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8B6D9C">
        <w:rPr>
          <w:rFonts w:ascii="Times New Roman" w:hAnsi="Times New Roman" w:cs="Times New Roman"/>
          <w:bCs/>
          <w:iCs/>
          <w:sz w:val="24"/>
          <w:szCs w:val="24"/>
          <w:lang w:val="en-US"/>
        </w:rPr>
        <w:t>Al</w:t>
      </w:r>
      <w:r w:rsidRPr="008B6D9C">
        <w:rPr>
          <w:rFonts w:ascii="Times New Roman" w:hAnsi="Times New Roman" w:cs="Times New Roman"/>
          <w:bCs/>
          <w:iCs/>
          <w:sz w:val="24"/>
          <w:szCs w:val="24"/>
          <w:vertAlign w:val="subscript"/>
        </w:rPr>
        <w:t>2</w:t>
      </w:r>
      <w:r w:rsidRPr="008B6D9C">
        <w:rPr>
          <w:rFonts w:ascii="Times New Roman" w:hAnsi="Times New Roman" w:cs="Times New Roman"/>
          <w:bCs/>
          <w:iCs/>
          <w:sz w:val="24"/>
          <w:szCs w:val="24"/>
          <w:lang w:val="en-US"/>
        </w:rPr>
        <w:t>O</w:t>
      </w:r>
      <w:r w:rsidRPr="008B6D9C">
        <w:rPr>
          <w:rFonts w:ascii="Times New Roman" w:hAnsi="Times New Roman" w:cs="Times New Roman"/>
          <w:bCs/>
          <w:iCs/>
          <w:sz w:val="24"/>
          <w:szCs w:val="24"/>
          <w:vertAlign w:val="subscript"/>
        </w:rPr>
        <w:t>3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 xml:space="preserve">                                         </w:t>
      </w:r>
      <w:r w:rsidRPr="00874EA6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lang w:val="uk-UA" w:eastAsia="ru-RU"/>
        </w:rPr>
        <w:t>Л)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en-US" w:eastAsia="ru-RU"/>
        </w:rPr>
        <w:t>Br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  <w:lang w:eastAsia="ru-RU"/>
        </w:rPr>
        <w:t>2</w:t>
      </w:r>
    </w:p>
    <w:p w:rsidR="0015268A" w:rsidRPr="00874EA6" w:rsidRDefault="0015268A" w:rsidP="008B6D9C">
      <w:pPr>
        <w:spacing w:line="240" w:lineRule="auto"/>
        <w:rPr>
          <w:rFonts w:ascii="Times New Roman" w:hAnsi="Times New Roman" w:cs="Times New Roman"/>
          <w:bCs/>
          <w:i/>
          <w:iCs/>
          <w:color w:val="7030A0"/>
          <w:sz w:val="24"/>
          <w:szCs w:val="24"/>
          <w:lang w:eastAsia="ru-RU"/>
        </w:rPr>
      </w:pPr>
      <w:r w:rsidRPr="00874EA6">
        <w:rPr>
          <w:rFonts w:ascii="Times New Roman" w:hAnsi="Times New Roman" w:cs="Times New Roman"/>
          <w:bCs/>
          <w:i/>
          <w:iCs/>
          <w:color w:val="7030A0"/>
          <w:sz w:val="24"/>
          <w:szCs w:val="24"/>
          <w:lang w:eastAsia="ru-RU"/>
        </w:rPr>
        <w:t xml:space="preserve">  3. </w:t>
      </w:r>
      <w:proofErr w:type="spellStart"/>
      <w:r w:rsidRPr="00874EA6">
        <w:rPr>
          <w:rFonts w:ascii="Times New Roman" w:hAnsi="Times New Roman" w:cs="Times New Roman"/>
          <w:bCs/>
          <w:i/>
          <w:iCs/>
          <w:color w:val="7030A0"/>
          <w:sz w:val="24"/>
          <w:szCs w:val="24"/>
          <w:lang w:eastAsia="ru-RU"/>
        </w:rPr>
        <w:t>Визначте</w:t>
      </w:r>
      <w:proofErr w:type="spellEnd"/>
      <w:r w:rsidRPr="00874EA6">
        <w:rPr>
          <w:rFonts w:ascii="Times New Roman" w:hAnsi="Times New Roman" w:cs="Times New Roman"/>
          <w:bCs/>
          <w:i/>
          <w:iCs/>
          <w:color w:val="7030A0"/>
          <w:sz w:val="24"/>
          <w:szCs w:val="24"/>
          <w:lang w:eastAsia="ru-RU"/>
        </w:rPr>
        <w:t xml:space="preserve"> правильнее </w:t>
      </w:r>
      <w:proofErr w:type="spellStart"/>
      <w:r w:rsidRPr="00874EA6">
        <w:rPr>
          <w:rFonts w:ascii="Times New Roman" w:hAnsi="Times New Roman" w:cs="Times New Roman"/>
          <w:bCs/>
          <w:i/>
          <w:iCs/>
          <w:color w:val="7030A0"/>
          <w:sz w:val="24"/>
          <w:szCs w:val="24"/>
          <w:lang w:eastAsia="ru-RU"/>
        </w:rPr>
        <w:t>твердження</w:t>
      </w:r>
      <w:proofErr w:type="spellEnd"/>
      <w:r w:rsidRPr="00874EA6">
        <w:rPr>
          <w:rFonts w:ascii="Times New Roman" w:hAnsi="Times New Roman" w:cs="Times New Roman"/>
          <w:bCs/>
          <w:i/>
          <w:iCs/>
          <w:color w:val="7030A0"/>
          <w:sz w:val="24"/>
          <w:szCs w:val="24"/>
          <w:lang w:eastAsia="ru-RU"/>
        </w:rPr>
        <w:t xml:space="preserve"> </w:t>
      </w:r>
      <w:proofErr w:type="spellStart"/>
      <w:r w:rsidRPr="00874EA6">
        <w:rPr>
          <w:rFonts w:ascii="Times New Roman" w:hAnsi="Times New Roman" w:cs="Times New Roman"/>
          <w:bCs/>
          <w:i/>
          <w:iCs/>
          <w:color w:val="7030A0"/>
          <w:sz w:val="24"/>
          <w:szCs w:val="24"/>
          <w:lang w:eastAsia="ru-RU"/>
        </w:rPr>
        <w:t>щодо</w:t>
      </w:r>
      <w:proofErr w:type="spellEnd"/>
      <w:r w:rsidRPr="00874EA6">
        <w:rPr>
          <w:rFonts w:ascii="Times New Roman" w:hAnsi="Times New Roman" w:cs="Times New Roman"/>
          <w:bCs/>
          <w:i/>
          <w:iCs/>
          <w:color w:val="7030A0"/>
          <w:sz w:val="24"/>
          <w:szCs w:val="24"/>
          <w:lang w:eastAsia="ru-RU"/>
        </w:rPr>
        <w:t xml:space="preserve"> </w:t>
      </w:r>
      <w:proofErr w:type="spellStart"/>
      <w:r w:rsidRPr="00874EA6">
        <w:rPr>
          <w:rFonts w:ascii="Times New Roman" w:hAnsi="Times New Roman" w:cs="Times New Roman"/>
          <w:bCs/>
          <w:i/>
          <w:iCs/>
          <w:color w:val="7030A0"/>
          <w:sz w:val="24"/>
          <w:szCs w:val="24"/>
          <w:lang w:eastAsia="ru-RU"/>
        </w:rPr>
        <w:t>молекули</w:t>
      </w:r>
      <w:proofErr w:type="spellEnd"/>
      <w:r w:rsidRPr="00874EA6">
        <w:rPr>
          <w:rFonts w:ascii="Times New Roman" w:hAnsi="Times New Roman" w:cs="Times New Roman"/>
          <w:bCs/>
          <w:i/>
          <w:iCs/>
          <w:color w:val="7030A0"/>
          <w:sz w:val="24"/>
          <w:szCs w:val="24"/>
          <w:lang w:eastAsia="ru-RU"/>
        </w:rPr>
        <w:t xml:space="preserve"> води:</w:t>
      </w:r>
    </w:p>
    <w:p w:rsidR="0015268A" w:rsidRPr="008B6D9C" w:rsidRDefault="0015268A" w:rsidP="008B6D9C">
      <w:pPr>
        <w:spacing w:line="240" w:lineRule="auto"/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</w:pP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874EA6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lang w:eastAsia="ru-RU"/>
        </w:rPr>
        <w:t>Ж)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proofErr w:type="gramStart"/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м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>і</w:t>
      </w:r>
      <w:proofErr w:type="spellStart"/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стить</w:t>
      </w:r>
      <w:proofErr w:type="spellEnd"/>
      <w:proofErr w:type="gramEnd"/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 xml:space="preserve"> два </w:t>
      </w:r>
      <w:proofErr w:type="spellStart"/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атоми</w:t>
      </w:r>
      <w:proofErr w:type="spellEnd"/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 xml:space="preserve"> Г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>і</w:t>
      </w:r>
      <w:proofErr w:type="spellStart"/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дрогену</w:t>
      </w:r>
      <w:proofErr w:type="spellEnd"/>
    </w:p>
    <w:p w:rsidR="0015268A" w:rsidRPr="008B6D9C" w:rsidRDefault="0015268A" w:rsidP="008B6D9C">
      <w:pPr>
        <w:spacing w:line="240" w:lineRule="auto"/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</w:pPr>
      <w:r w:rsidRPr="00874EA6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lang w:val="uk-UA" w:eastAsia="ru-RU"/>
        </w:rPr>
        <w:t>Д)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складається з одного атома Гідрогену і двох атомів </w:t>
      </w:r>
      <w:proofErr w:type="spellStart"/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>Оксигену</w:t>
      </w:r>
      <w:proofErr w:type="spellEnd"/>
    </w:p>
    <w:p w:rsidR="0015268A" w:rsidRPr="008B6D9C" w:rsidRDefault="0015268A" w:rsidP="008B6D9C">
      <w:pPr>
        <w:spacing w:line="240" w:lineRule="auto"/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</w:pPr>
      <w:r w:rsidRPr="00874EA6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lang w:val="uk-UA" w:eastAsia="ru-RU"/>
        </w:rPr>
        <w:t>Л)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складається з двох атом</w:t>
      </w:r>
      <w:r w:rsidR="00BB6339"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>ів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Гідрогену і </w:t>
      </w:r>
      <w:r w:rsidR="00BB6339"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>одного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атом</w:t>
      </w:r>
      <w:r w:rsidR="00BB6339"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>а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</w:t>
      </w:r>
      <w:proofErr w:type="spellStart"/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>Оксигену</w:t>
      </w:r>
      <w:proofErr w:type="spellEnd"/>
    </w:p>
    <w:p w:rsidR="0015268A" w:rsidRPr="008B6D9C" w:rsidRDefault="00BB6339" w:rsidP="008B6D9C">
      <w:pPr>
        <w:spacing w:line="240" w:lineRule="auto"/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</w:pPr>
      <w:r w:rsidRPr="00874EA6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lang w:val="uk-UA" w:eastAsia="ru-RU"/>
        </w:rPr>
        <w:t>Р)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складається з двох атомів одного хімічного елемента</w:t>
      </w:r>
    </w:p>
    <w:p w:rsidR="00BB6339" w:rsidRPr="00874EA6" w:rsidRDefault="00BB6339" w:rsidP="008B6D9C">
      <w:pPr>
        <w:spacing w:line="240" w:lineRule="auto"/>
        <w:rPr>
          <w:rFonts w:ascii="Times New Roman" w:hAnsi="Times New Roman" w:cs="Times New Roman"/>
          <w:bCs/>
          <w:i/>
          <w:iCs/>
          <w:color w:val="7030A0"/>
          <w:sz w:val="24"/>
          <w:szCs w:val="24"/>
          <w:lang w:val="uk-UA" w:eastAsia="ru-RU"/>
        </w:rPr>
      </w:pPr>
      <w:r w:rsidRPr="00874EA6">
        <w:rPr>
          <w:rFonts w:ascii="Times New Roman" w:hAnsi="Times New Roman" w:cs="Times New Roman"/>
          <w:bCs/>
          <w:i/>
          <w:iCs/>
          <w:color w:val="7030A0"/>
          <w:sz w:val="24"/>
          <w:szCs w:val="24"/>
          <w:lang w:val="uk-UA" w:eastAsia="ru-RU"/>
        </w:rPr>
        <w:t>4. Визначте валентність Фосфору в сполуці РН</w:t>
      </w:r>
      <w:r w:rsidRPr="00874EA6">
        <w:rPr>
          <w:rFonts w:ascii="Times New Roman" w:hAnsi="Times New Roman" w:cs="Times New Roman"/>
          <w:bCs/>
          <w:i/>
          <w:iCs/>
          <w:color w:val="7030A0"/>
          <w:sz w:val="24"/>
          <w:szCs w:val="24"/>
          <w:vertAlign w:val="subscript"/>
          <w:lang w:val="uk-UA" w:eastAsia="ru-RU"/>
        </w:rPr>
        <w:t>3</w:t>
      </w:r>
      <w:r w:rsidRPr="00874EA6">
        <w:rPr>
          <w:rFonts w:ascii="Times New Roman" w:hAnsi="Times New Roman" w:cs="Times New Roman"/>
          <w:bCs/>
          <w:i/>
          <w:iCs/>
          <w:color w:val="7030A0"/>
          <w:sz w:val="24"/>
          <w:szCs w:val="24"/>
          <w:lang w:val="uk-UA" w:eastAsia="ru-RU"/>
        </w:rPr>
        <w:t>:</w:t>
      </w:r>
    </w:p>
    <w:p w:rsidR="00BB6339" w:rsidRPr="008B6D9C" w:rsidRDefault="00BB6339" w:rsidP="008B6D9C">
      <w:pPr>
        <w:spacing w:line="240" w:lineRule="auto"/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874EA6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lang w:eastAsia="ru-RU"/>
        </w:rPr>
        <w:t xml:space="preserve">      </w:t>
      </w:r>
      <w:r w:rsidRPr="00874EA6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lang w:val="uk-UA" w:eastAsia="ru-RU"/>
        </w:rPr>
        <w:t>А)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en-US" w:eastAsia="ru-RU"/>
        </w:rPr>
        <w:t>I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 xml:space="preserve">                                </w:t>
      </w:r>
      <w:r w:rsidRPr="00874EA6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lang w:val="uk-UA" w:eastAsia="ru-RU"/>
        </w:rPr>
        <w:t>Е)</w:t>
      </w:r>
      <w:r w:rsidR="00E7123A" w:rsidRPr="008B6D9C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="00E7123A" w:rsidRPr="008B6D9C">
        <w:rPr>
          <w:rFonts w:ascii="Times New Roman" w:hAnsi="Times New Roman" w:cs="Times New Roman"/>
          <w:bCs/>
          <w:i/>
          <w:iCs/>
          <w:sz w:val="24"/>
          <w:szCs w:val="24"/>
          <w:lang w:val="en-US" w:eastAsia="ru-RU"/>
        </w:rPr>
        <w:t>III</w:t>
      </w:r>
      <w:r w:rsidR="00E7123A" w:rsidRPr="008B6D9C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 xml:space="preserve">              </w:t>
      </w:r>
      <w:r w:rsid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      </w:t>
      </w:r>
      <w:r w:rsidR="00E7123A" w:rsidRPr="008B6D9C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 xml:space="preserve">       </w:t>
      </w:r>
      <w:r w:rsidRPr="00874EA6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lang w:val="uk-UA" w:eastAsia="ru-RU"/>
        </w:rPr>
        <w:t xml:space="preserve">З) </w:t>
      </w:r>
      <w:r w:rsidR="00E7123A" w:rsidRPr="008B6D9C">
        <w:rPr>
          <w:rFonts w:ascii="Times New Roman" w:hAnsi="Times New Roman" w:cs="Times New Roman"/>
          <w:bCs/>
          <w:i/>
          <w:iCs/>
          <w:sz w:val="24"/>
          <w:szCs w:val="24"/>
          <w:lang w:val="en-US" w:eastAsia="ru-RU"/>
        </w:rPr>
        <w:t>IV</w:t>
      </w:r>
      <w:r w:rsidR="00E7123A" w:rsidRPr="008B6D9C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 xml:space="preserve">                                                  </w:t>
      </w:r>
      <w:r w:rsidRPr="00874EA6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lang w:val="uk-UA" w:eastAsia="ru-RU"/>
        </w:rPr>
        <w:t>Я)</w:t>
      </w:r>
      <w:r w:rsidR="00E7123A" w:rsidRPr="008B6D9C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="00E7123A" w:rsidRPr="008B6D9C">
        <w:rPr>
          <w:rFonts w:ascii="Times New Roman" w:hAnsi="Times New Roman" w:cs="Times New Roman"/>
          <w:bCs/>
          <w:i/>
          <w:iCs/>
          <w:sz w:val="24"/>
          <w:szCs w:val="24"/>
          <w:lang w:val="en-US" w:eastAsia="ru-RU"/>
        </w:rPr>
        <w:t>V</w:t>
      </w:r>
    </w:p>
    <w:p w:rsidR="00E7123A" w:rsidRPr="00874EA6" w:rsidRDefault="00E7123A" w:rsidP="008B6D9C">
      <w:pPr>
        <w:spacing w:line="240" w:lineRule="auto"/>
        <w:rPr>
          <w:rFonts w:ascii="Times New Roman" w:hAnsi="Times New Roman" w:cs="Times New Roman"/>
          <w:bCs/>
          <w:i/>
          <w:iCs/>
          <w:color w:val="7030A0"/>
          <w:sz w:val="24"/>
          <w:szCs w:val="24"/>
          <w:lang w:val="uk-UA" w:eastAsia="ru-RU"/>
        </w:rPr>
      </w:pPr>
      <w:r w:rsidRPr="00874EA6">
        <w:rPr>
          <w:rFonts w:ascii="Times New Roman" w:hAnsi="Times New Roman" w:cs="Times New Roman"/>
          <w:bCs/>
          <w:i/>
          <w:iCs/>
          <w:color w:val="7030A0"/>
          <w:sz w:val="24"/>
          <w:szCs w:val="24"/>
          <w:lang w:eastAsia="ru-RU"/>
        </w:rPr>
        <w:t>5</w:t>
      </w:r>
      <w:r w:rsidRPr="00874EA6">
        <w:rPr>
          <w:rFonts w:ascii="Times New Roman" w:hAnsi="Times New Roman" w:cs="Times New Roman"/>
          <w:bCs/>
          <w:i/>
          <w:iCs/>
          <w:color w:val="7030A0"/>
          <w:sz w:val="24"/>
          <w:szCs w:val="24"/>
          <w:lang w:val="uk-UA" w:eastAsia="ru-RU"/>
        </w:rPr>
        <w:t>. Визначте формулу речовини, яка записана правильно відповідно до валентностей хімічних елементів:</w:t>
      </w:r>
    </w:p>
    <w:p w:rsidR="00E7123A" w:rsidRPr="008B6D9C" w:rsidRDefault="008B6D9C" w:rsidP="008B6D9C">
      <w:pPr>
        <w:spacing w:line="240" w:lineRule="auto"/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  <w:lang w:val="uk-UA" w:eastAsia="ru-RU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 </w:t>
      </w:r>
      <w:r w:rsidR="00E7123A"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 </w:t>
      </w:r>
      <w:r w:rsidR="00E7123A" w:rsidRPr="00874EA6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lang w:val="uk-UA" w:eastAsia="ru-RU"/>
        </w:rPr>
        <w:t>К)</w:t>
      </w:r>
      <w:r w:rsidR="00E7123A"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 </w:t>
      </w:r>
      <w:proofErr w:type="spellStart"/>
      <w:r w:rsidR="00E7123A" w:rsidRPr="008B6D9C">
        <w:rPr>
          <w:rFonts w:ascii="Times New Roman" w:hAnsi="Times New Roman" w:cs="Times New Roman"/>
          <w:bCs/>
          <w:i/>
          <w:iCs/>
          <w:sz w:val="24"/>
          <w:szCs w:val="24"/>
          <w:lang w:val="en-US" w:eastAsia="ru-RU"/>
        </w:rPr>
        <w:t>CaO</w:t>
      </w:r>
      <w:proofErr w:type="spellEnd"/>
      <w:r w:rsidR="00E7123A"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                         </w:t>
      </w:r>
      <w:r w:rsidR="00E7123A" w:rsidRPr="00874EA6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lang w:val="uk-UA" w:eastAsia="ru-RU"/>
        </w:rPr>
        <w:t>М)</w:t>
      </w:r>
      <w:r w:rsidR="00E7123A"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</w:t>
      </w:r>
      <w:r w:rsidR="00E7123A" w:rsidRPr="008B6D9C">
        <w:rPr>
          <w:rFonts w:ascii="Times New Roman" w:hAnsi="Times New Roman" w:cs="Times New Roman"/>
          <w:bCs/>
          <w:i/>
          <w:iCs/>
          <w:sz w:val="24"/>
          <w:szCs w:val="24"/>
          <w:lang w:val="en-US" w:eastAsia="ru-RU"/>
        </w:rPr>
        <w:t>Zn</w:t>
      </w:r>
      <w:r w:rsidR="00E7123A" w:rsidRPr="008B6D9C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  <w:lang w:val="uk-UA" w:eastAsia="ru-RU"/>
        </w:rPr>
        <w:t>2</w:t>
      </w:r>
      <w:r w:rsidR="00E7123A" w:rsidRPr="008B6D9C">
        <w:rPr>
          <w:rFonts w:ascii="Times New Roman" w:hAnsi="Times New Roman" w:cs="Times New Roman"/>
          <w:bCs/>
          <w:i/>
          <w:iCs/>
          <w:sz w:val="24"/>
          <w:szCs w:val="24"/>
          <w:lang w:val="en-US" w:eastAsia="ru-RU"/>
        </w:rPr>
        <w:t>O</w:t>
      </w:r>
      <w:r w:rsidR="00E7123A" w:rsidRPr="008B6D9C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  <w:lang w:val="uk-UA" w:eastAsia="ru-RU"/>
        </w:rPr>
        <w:t>3</w:t>
      </w:r>
      <w:r w:rsidR="00E7123A"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                  </w:t>
      </w:r>
      <w:r w:rsidR="00E7123A" w:rsidRPr="00874EA6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lang w:val="uk-UA" w:eastAsia="ru-RU"/>
        </w:rPr>
        <w:t>Д)</w:t>
      </w:r>
      <w:r w:rsidR="00E7123A"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 </w:t>
      </w:r>
      <w:r w:rsidR="00E7123A" w:rsidRPr="008B6D9C">
        <w:rPr>
          <w:rFonts w:ascii="Times New Roman" w:hAnsi="Times New Roman" w:cs="Times New Roman"/>
          <w:bCs/>
          <w:i/>
          <w:iCs/>
          <w:sz w:val="24"/>
          <w:szCs w:val="24"/>
          <w:lang w:val="en-US" w:eastAsia="ru-RU"/>
        </w:rPr>
        <w:t>Al</w:t>
      </w:r>
      <w:r w:rsidR="00E7123A" w:rsidRPr="008B6D9C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  <w:lang w:val="uk-UA" w:eastAsia="ru-RU"/>
        </w:rPr>
        <w:t>3</w:t>
      </w:r>
      <w:r w:rsidR="00E7123A" w:rsidRPr="008B6D9C">
        <w:rPr>
          <w:rFonts w:ascii="Times New Roman" w:hAnsi="Times New Roman" w:cs="Times New Roman"/>
          <w:bCs/>
          <w:i/>
          <w:iCs/>
          <w:sz w:val="24"/>
          <w:szCs w:val="24"/>
          <w:lang w:val="en-US" w:eastAsia="ru-RU"/>
        </w:rPr>
        <w:t>O</w:t>
      </w:r>
      <w:r w:rsidR="00E7123A" w:rsidRPr="008B6D9C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  <w:lang w:val="uk-UA" w:eastAsia="ru-RU"/>
        </w:rPr>
        <w:t>2</w:t>
      </w:r>
      <w:r w:rsidR="00E7123A"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                                            </w:t>
      </w:r>
      <w:r w:rsidR="00E7123A" w:rsidRPr="00874EA6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lang w:val="uk-UA" w:eastAsia="ru-RU"/>
        </w:rPr>
        <w:t>С)</w:t>
      </w:r>
      <w:r w:rsidR="00E7123A"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</w:t>
      </w:r>
      <w:proofErr w:type="spellStart"/>
      <w:r w:rsidR="00E7123A" w:rsidRPr="008B6D9C">
        <w:rPr>
          <w:rFonts w:ascii="Times New Roman" w:hAnsi="Times New Roman" w:cs="Times New Roman"/>
          <w:bCs/>
          <w:i/>
          <w:iCs/>
          <w:sz w:val="24"/>
          <w:szCs w:val="24"/>
          <w:lang w:val="en-US" w:eastAsia="ru-RU"/>
        </w:rPr>
        <w:t>Ba</w:t>
      </w:r>
      <w:proofErr w:type="spellEnd"/>
      <w:r w:rsidR="00E7123A" w:rsidRPr="008B6D9C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  <w:lang w:val="uk-UA" w:eastAsia="ru-RU"/>
        </w:rPr>
        <w:t>3</w:t>
      </w:r>
      <w:r w:rsidR="00E7123A" w:rsidRPr="008B6D9C">
        <w:rPr>
          <w:rFonts w:ascii="Times New Roman" w:hAnsi="Times New Roman" w:cs="Times New Roman"/>
          <w:bCs/>
          <w:i/>
          <w:iCs/>
          <w:sz w:val="24"/>
          <w:szCs w:val="24"/>
          <w:lang w:val="en-US" w:eastAsia="ru-RU"/>
        </w:rPr>
        <w:t>O</w:t>
      </w:r>
      <w:r w:rsidR="00E7123A" w:rsidRPr="008B6D9C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  <w:lang w:val="uk-UA" w:eastAsia="ru-RU"/>
        </w:rPr>
        <w:t>4</w:t>
      </w:r>
    </w:p>
    <w:p w:rsidR="00E7123A" w:rsidRPr="00874EA6" w:rsidRDefault="00E7123A" w:rsidP="008B6D9C">
      <w:pPr>
        <w:spacing w:line="240" w:lineRule="auto"/>
        <w:rPr>
          <w:rFonts w:ascii="Times New Roman" w:hAnsi="Times New Roman" w:cs="Times New Roman"/>
          <w:bCs/>
          <w:i/>
          <w:iCs/>
          <w:color w:val="7030A0"/>
          <w:sz w:val="24"/>
          <w:szCs w:val="24"/>
          <w:lang w:val="uk-UA" w:eastAsia="ru-RU"/>
        </w:rPr>
      </w:pPr>
      <w:r w:rsidRPr="00874EA6">
        <w:rPr>
          <w:rFonts w:ascii="Times New Roman" w:hAnsi="Times New Roman" w:cs="Times New Roman"/>
          <w:bCs/>
          <w:i/>
          <w:iCs/>
          <w:color w:val="7030A0"/>
          <w:sz w:val="24"/>
          <w:szCs w:val="24"/>
          <w:lang w:eastAsia="ru-RU"/>
        </w:rPr>
        <w:t xml:space="preserve">6. </w:t>
      </w:r>
      <w:r w:rsidR="00C84A3D" w:rsidRPr="00874EA6">
        <w:rPr>
          <w:rFonts w:ascii="Times New Roman" w:hAnsi="Times New Roman" w:cs="Times New Roman"/>
          <w:bCs/>
          <w:i/>
          <w:iCs/>
          <w:color w:val="7030A0"/>
          <w:sz w:val="24"/>
          <w:szCs w:val="24"/>
          <w:lang w:val="uk-UA" w:eastAsia="ru-RU"/>
        </w:rPr>
        <w:t>Визначте хімічне явище:</w:t>
      </w:r>
    </w:p>
    <w:p w:rsidR="00C84A3D" w:rsidRPr="008B6D9C" w:rsidRDefault="00C84A3D" w:rsidP="008B6D9C">
      <w:pPr>
        <w:spacing w:line="240" w:lineRule="auto"/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</w:pPr>
      <w:r w:rsidRPr="00874EA6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lang w:val="uk-UA" w:eastAsia="ru-RU"/>
        </w:rPr>
        <w:t xml:space="preserve">            </w:t>
      </w:r>
      <w:r w:rsidR="002D2A8A" w:rsidRPr="00874EA6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lang w:val="uk-UA" w:eastAsia="ru-RU"/>
        </w:rPr>
        <w:t xml:space="preserve"> </w:t>
      </w:r>
      <w:r w:rsidRPr="00874EA6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lang w:val="uk-UA" w:eastAsia="ru-RU"/>
        </w:rPr>
        <w:t xml:space="preserve">      Е)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 танення снігу                                                                       </w:t>
      </w:r>
      <w:r w:rsidRPr="00874EA6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lang w:val="uk-UA" w:eastAsia="ru-RU"/>
        </w:rPr>
        <w:t>У)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прокисання яблучного соку</w:t>
      </w:r>
    </w:p>
    <w:p w:rsidR="00C84A3D" w:rsidRPr="008B6D9C" w:rsidRDefault="00C84A3D" w:rsidP="008B6D9C">
      <w:pPr>
        <w:spacing w:line="240" w:lineRule="auto"/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</w:pP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           </w:t>
      </w:r>
      <w:r w:rsidR="002D2A8A"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 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    </w:t>
      </w:r>
      <w:r w:rsidRPr="00874EA6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lang w:val="uk-UA" w:eastAsia="ru-RU"/>
        </w:rPr>
        <w:t>Ш)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утворення роси                                                                    </w:t>
      </w:r>
      <w:r w:rsidRPr="00874EA6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lang w:val="uk-UA" w:eastAsia="ru-RU"/>
        </w:rPr>
        <w:t>Ц)</w:t>
      </w:r>
      <w:r w:rsidR="002D2A8A"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>кипіння води</w:t>
      </w:r>
    </w:p>
    <w:p w:rsidR="00C84A3D" w:rsidRPr="00874EA6" w:rsidRDefault="00C84A3D" w:rsidP="008B6D9C">
      <w:pPr>
        <w:spacing w:line="240" w:lineRule="auto"/>
        <w:rPr>
          <w:rFonts w:ascii="Times New Roman" w:hAnsi="Times New Roman" w:cs="Times New Roman"/>
          <w:bCs/>
          <w:i/>
          <w:iCs/>
          <w:color w:val="7030A0"/>
          <w:sz w:val="24"/>
          <w:szCs w:val="24"/>
          <w:lang w:val="uk-UA" w:eastAsia="ru-RU"/>
        </w:rPr>
      </w:pPr>
      <w:r w:rsidRPr="00874EA6">
        <w:rPr>
          <w:rFonts w:ascii="Times New Roman" w:hAnsi="Times New Roman" w:cs="Times New Roman"/>
          <w:bCs/>
          <w:i/>
          <w:iCs/>
          <w:color w:val="7030A0"/>
          <w:sz w:val="24"/>
          <w:szCs w:val="24"/>
          <w:lang w:val="uk-UA" w:eastAsia="ru-RU"/>
        </w:rPr>
        <w:t xml:space="preserve">7. </w:t>
      </w:r>
      <w:r w:rsidR="002D2A8A" w:rsidRPr="00874EA6">
        <w:rPr>
          <w:rFonts w:ascii="Times New Roman" w:hAnsi="Times New Roman" w:cs="Times New Roman"/>
          <w:bCs/>
          <w:i/>
          <w:iCs/>
          <w:color w:val="7030A0"/>
          <w:sz w:val="24"/>
          <w:szCs w:val="24"/>
          <w:lang w:val="uk-UA" w:eastAsia="ru-RU"/>
        </w:rPr>
        <w:t>Визначте атомну масу Калію:</w:t>
      </w:r>
    </w:p>
    <w:p w:rsidR="002D2A8A" w:rsidRPr="008B6D9C" w:rsidRDefault="002D2A8A" w:rsidP="008B6D9C">
      <w:pPr>
        <w:spacing w:line="240" w:lineRule="auto"/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</w:pP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 </w:t>
      </w:r>
      <w:r w:rsidRPr="00874EA6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lang w:val="uk-UA" w:eastAsia="ru-RU"/>
        </w:rPr>
        <w:t>Л)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39                       </w:t>
      </w:r>
      <w:r w:rsid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 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      </w:t>
      </w:r>
      <w:r w:rsidRPr="00874EA6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lang w:val="uk-UA" w:eastAsia="ru-RU"/>
        </w:rPr>
        <w:t>М)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40         </w:t>
      </w:r>
      <w:r w:rsid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       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         </w:t>
      </w:r>
      <w:r w:rsidRPr="00874EA6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lang w:val="uk-UA" w:eastAsia="ru-RU"/>
        </w:rPr>
        <w:t>П)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32                                                </w:t>
      </w:r>
      <w:r w:rsidRPr="00874EA6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lang w:val="uk-UA" w:eastAsia="ru-RU"/>
        </w:rPr>
        <w:t>Н)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16</w:t>
      </w:r>
    </w:p>
    <w:p w:rsidR="002D2A8A" w:rsidRPr="00874EA6" w:rsidRDefault="002D2A8A" w:rsidP="008B6D9C">
      <w:pPr>
        <w:spacing w:line="240" w:lineRule="auto"/>
        <w:rPr>
          <w:rFonts w:ascii="Times New Roman" w:hAnsi="Times New Roman" w:cs="Times New Roman"/>
          <w:bCs/>
          <w:i/>
          <w:iCs/>
          <w:color w:val="7030A0"/>
          <w:sz w:val="24"/>
          <w:szCs w:val="24"/>
          <w:lang w:val="uk-UA" w:eastAsia="ru-RU"/>
        </w:rPr>
      </w:pPr>
      <w:r w:rsidRPr="00874EA6">
        <w:rPr>
          <w:rFonts w:ascii="Times New Roman" w:hAnsi="Times New Roman" w:cs="Times New Roman"/>
          <w:bCs/>
          <w:i/>
          <w:iCs/>
          <w:color w:val="7030A0"/>
          <w:sz w:val="24"/>
          <w:szCs w:val="24"/>
          <w:lang w:val="uk-UA" w:eastAsia="ru-RU"/>
        </w:rPr>
        <w:t>8. Визначте молекулярну масу вуглекислого газу:</w:t>
      </w:r>
    </w:p>
    <w:p w:rsidR="002D2A8A" w:rsidRPr="008B6D9C" w:rsidRDefault="002D2A8A" w:rsidP="008B6D9C">
      <w:pPr>
        <w:spacing w:line="240" w:lineRule="auto"/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</w:pP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 </w:t>
      </w:r>
      <w:r w:rsidRPr="00874EA6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lang w:val="uk-UA" w:eastAsia="ru-RU"/>
        </w:rPr>
        <w:t>У)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48                   </w:t>
      </w:r>
      <w:r w:rsid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  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       </w:t>
      </w:r>
      <w:r w:rsidRPr="00874EA6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lang w:val="uk-UA" w:eastAsia="ru-RU"/>
        </w:rPr>
        <w:t>Ю)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18        </w:t>
      </w:r>
      <w:r w:rsid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         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        </w:t>
      </w:r>
      <w:r w:rsidRPr="00874EA6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lang w:val="uk-UA" w:eastAsia="ru-RU"/>
        </w:rPr>
        <w:t>А)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44                                                </w:t>
      </w:r>
      <w:r w:rsidRPr="00874EA6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lang w:val="uk-UA" w:eastAsia="ru-RU"/>
        </w:rPr>
        <w:t>П)</w:t>
      </w:r>
      <w:r w:rsidRPr="008B6D9C">
        <w:rPr>
          <w:rFonts w:ascii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32</w:t>
      </w:r>
    </w:p>
    <w:tbl>
      <w:tblPr>
        <w:tblW w:w="4928" w:type="dxa"/>
        <w:tblInd w:w="93" w:type="dxa"/>
        <w:tblLook w:val="04A0"/>
      </w:tblPr>
      <w:tblGrid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E7123A" w:rsidRPr="008B6D9C" w:rsidTr="008B6D9C">
        <w:trPr>
          <w:trHeight w:val="370"/>
        </w:trPr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23A" w:rsidRPr="008B6D9C" w:rsidRDefault="00E7123A" w:rsidP="00FA1A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23A" w:rsidRPr="008B6D9C" w:rsidRDefault="00E7123A" w:rsidP="00FA1A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23A" w:rsidRPr="008B6D9C" w:rsidRDefault="00E7123A" w:rsidP="00FA1A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23A" w:rsidRPr="008B6D9C" w:rsidRDefault="00E7123A" w:rsidP="00FA1A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23A" w:rsidRPr="008B6D9C" w:rsidRDefault="00E7123A" w:rsidP="00FA1A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7123A" w:rsidRPr="008B6D9C" w:rsidRDefault="00E7123A" w:rsidP="00FA1A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7123A" w:rsidRPr="008B6D9C" w:rsidRDefault="00E7123A" w:rsidP="00FA1A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7123A" w:rsidRPr="008B6D9C" w:rsidRDefault="00E7123A" w:rsidP="00FA1A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C2044" w:rsidRPr="00FA1A1B" w:rsidRDefault="009C2044" w:rsidP="00FA1A1B">
      <w:pPr>
        <w:rPr>
          <w:rFonts w:ascii="Times New Roman" w:hAnsi="Times New Roman" w:cs="Times New Roman"/>
          <w:sz w:val="24"/>
          <w:szCs w:val="24"/>
          <w:lang w:val="uk-UA" w:eastAsia="ru-RU"/>
        </w:rPr>
      </w:pPr>
    </w:p>
    <w:tbl>
      <w:tblPr>
        <w:tblpPr w:leftFromText="180" w:rightFromText="180" w:vertAnchor="text" w:horzAnchor="page" w:tblpX="6313" w:tblpY="221"/>
        <w:tblW w:w="4102" w:type="dxa"/>
        <w:tblLook w:val="04A0"/>
      </w:tblPr>
      <w:tblGrid>
        <w:gridCol w:w="788"/>
        <w:gridCol w:w="2733"/>
        <w:gridCol w:w="581"/>
      </w:tblGrid>
      <w:tr w:rsidR="00874EA6" w:rsidRPr="00FA1A1B" w:rsidTr="00874EA6">
        <w:trPr>
          <w:trHeight w:val="30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874EA6" w:rsidRPr="00FA1A1B" w:rsidRDefault="00874EA6" w:rsidP="00874EA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spellStart"/>
            <w:proofErr w:type="gramStart"/>
            <w:r w:rsidRPr="00FA1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A1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FA1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874EA6" w:rsidRPr="00FA1A1B" w:rsidRDefault="00874EA6" w:rsidP="00874EA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A1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874EA6" w:rsidRPr="00FA1A1B" w:rsidRDefault="00874EA6" w:rsidP="00874EA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</w:t>
            </w:r>
          </w:p>
        </w:tc>
      </w:tr>
      <w:tr w:rsidR="00874EA6" w:rsidRPr="00FA1A1B" w:rsidTr="00874EA6">
        <w:trPr>
          <w:trHeight w:val="30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874EA6" w:rsidRPr="00FA1A1B" w:rsidRDefault="00874EA6" w:rsidP="00874EA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874EA6" w:rsidRPr="00FA1A1B" w:rsidRDefault="00874EA6" w:rsidP="00874EA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A1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Домашнє</w:t>
            </w:r>
            <w:proofErr w:type="spellEnd"/>
            <w:r w:rsidRPr="00FA1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завдання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874EA6" w:rsidRPr="00FA1A1B" w:rsidRDefault="00874EA6" w:rsidP="00874EA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74EA6" w:rsidRPr="00FA1A1B" w:rsidTr="00874EA6">
        <w:trPr>
          <w:trHeight w:val="30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874EA6" w:rsidRPr="00FA1A1B" w:rsidRDefault="00874EA6" w:rsidP="00874EA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874EA6" w:rsidRPr="00FA1A1B" w:rsidRDefault="00874EA6" w:rsidP="00874EA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Станція </w:t>
            </w:r>
            <w:r w:rsidRPr="00FA1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Елементарія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874EA6" w:rsidRPr="00FA1A1B" w:rsidRDefault="00874EA6" w:rsidP="00874EA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74EA6" w:rsidRPr="00FA1A1B" w:rsidTr="00874EA6">
        <w:trPr>
          <w:trHeight w:val="30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874EA6" w:rsidRPr="00FA1A1B" w:rsidRDefault="00874EA6" w:rsidP="00874EA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874EA6" w:rsidRPr="00FA1A1B" w:rsidRDefault="00874EA6" w:rsidP="00874EA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A1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Атом град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874EA6" w:rsidRPr="00FA1A1B" w:rsidRDefault="00874EA6" w:rsidP="00874EA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74EA6" w:rsidRPr="00FA1A1B" w:rsidTr="00874EA6">
        <w:trPr>
          <w:trHeight w:val="30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874EA6" w:rsidRPr="00FA1A1B" w:rsidRDefault="00874EA6" w:rsidP="00874EA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874EA6" w:rsidRPr="00FA1A1B" w:rsidRDefault="00874EA6" w:rsidP="00874EA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A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Село </w:t>
            </w:r>
            <w:proofErr w:type="spellStart"/>
            <w:r w:rsidRPr="00FA1A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Речовинне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874EA6" w:rsidRPr="00FA1A1B" w:rsidRDefault="00874EA6" w:rsidP="00874EA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74EA6" w:rsidRPr="00FA1A1B" w:rsidTr="00874EA6">
        <w:trPr>
          <w:trHeight w:val="30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66"/>
            <w:noWrap/>
            <w:vAlign w:val="center"/>
            <w:hideMark/>
          </w:tcPr>
          <w:p w:rsidR="00874EA6" w:rsidRPr="00FA1A1B" w:rsidRDefault="00874EA6" w:rsidP="00874EA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66"/>
            <w:noWrap/>
            <w:vAlign w:val="center"/>
            <w:hideMark/>
          </w:tcPr>
          <w:p w:rsidR="00874EA6" w:rsidRPr="00FA1A1B" w:rsidRDefault="00874EA6" w:rsidP="00874EA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A1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Місто </w:t>
            </w:r>
            <w:proofErr w:type="spellStart"/>
            <w:r w:rsidRPr="00FA1A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Формулаїв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874EA6" w:rsidRPr="00FA1A1B" w:rsidRDefault="00874EA6" w:rsidP="00874EA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74EA6" w:rsidRPr="00FA1A1B" w:rsidTr="00874EA6">
        <w:trPr>
          <w:trHeight w:val="30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66"/>
            <w:noWrap/>
            <w:vAlign w:val="center"/>
            <w:hideMark/>
          </w:tcPr>
          <w:p w:rsidR="00874EA6" w:rsidRPr="00FA1A1B" w:rsidRDefault="00874EA6" w:rsidP="00874EA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66"/>
            <w:noWrap/>
            <w:vAlign w:val="center"/>
            <w:hideMark/>
          </w:tcPr>
          <w:p w:rsidR="00874EA6" w:rsidRPr="00FA1A1B" w:rsidRDefault="00874EA6" w:rsidP="00874EA6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FA1A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Містечко</w:t>
            </w:r>
            <w:proofErr w:type="spellEnd"/>
            <w:r w:rsidRPr="00FA1A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FA1A1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>Валентнівка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874EA6" w:rsidRPr="00FA1A1B" w:rsidRDefault="00874EA6" w:rsidP="00874EA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4EA6" w:rsidRPr="00FA1A1B" w:rsidTr="00874EA6">
        <w:trPr>
          <w:trHeight w:val="30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66"/>
            <w:noWrap/>
            <w:vAlign w:val="center"/>
            <w:hideMark/>
          </w:tcPr>
          <w:p w:rsidR="00874EA6" w:rsidRPr="00FA1A1B" w:rsidRDefault="00874EA6" w:rsidP="00874EA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66"/>
            <w:noWrap/>
            <w:vAlign w:val="center"/>
            <w:hideMark/>
          </w:tcPr>
          <w:p w:rsidR="00874EA6" w:rsidRPr="00FA1A1B" w:rsidRDefault="00874EA6" w:rsidP="00874EA6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A1A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Місто </w:t>
            </w:r>
            <w:proofErr w:type="spellStart"/>
            <w:r w:rsidRPr="00FA1A1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>Тестбург</w:t>
            </w:r>
            <w:proofErr w:type="spellEnd"/>
            <w:r w:rsidRPr="00FA1A1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>.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874EA6" w:rsidRPr="00FA1A1B" w:rsidRDefault="00874EA6" w:rsidP="00874EA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4EA6" w:rsidRPr="00FA1A1B" w:rsidTr="00874EA6">
        <w:trPr>
          <w:trHeight w:val="300"/>
        </w:trPr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66"/>
            <w:noWrap/>
            <w:vAlign w:val="bottom"/>
            <w:hideMark/>
          </w:tcPr>
          <w:p w:rsidR="00874EA6" w:rsidRPr="00874EA6" w:rsidRDefault="00874EA6" w:rsidP="00874EA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FA1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</w:t>
            </w:r>
            <w:proofErr w:type="spellEnd"/>
            <w:r w:rsidRPr="00FA1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874EA6" w:rsidRPr="00FA1A1B" w:rsidRDefault="00874EA6" w:rsidP="00874EA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7855D5" w:rsidRPr="00FA1A1B" w:rsidRDefault="007855D5" w:rsidP="00FA1A1B">
      <w:pPr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FA1A1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71525" cy="619125"/>
            <wp:effectExtent l="19050" t="0" r="9525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A1A1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2A5C4F" w:rsidRPr="00FA1A1B">
        <w:rPr>
          <w:rFonts w:ascii="Times New Roman" w:hAnsi="Times New Roman" w:cs="Times New Roman"/>
          <w:sz w:val="24"/>
          <w:szCs w:val="24"/>
          <w:lang w:val="uk-UA" w:eastAsia="ru-RU"/>
        </w:rPr>
      </w:r>
      <w:r w:rsidR="002A5C4F" w:rsidRPr="00FA1A1B">
        <w:rPr>
          <w:rFonts w:ascii="Times New Roman" w:hAnsi="Times New Roman" w:cs="Times New Roman"/>
          <w:sz w:val="24"/>
          <w:szCs w:val="24"/>
          <w:lang w:val="uk-UA" w:eastAsia="ru-RU"/>
        </w:rPr>
        <w:pict>
          <v:group id="_x0000_s1028" editas="canvas" style="width:61.5pt;height:52.5pt;mso-position-horizontal-relative:char;mso-position-vertical-relative:line" coordsize="1230,105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230;height:1050" o:preferrelative="f">
              <v:fill o:detectmouseclick="t"/>
              <v:path o:extrusionok="t" o:connecttype="none"/>
              <o:lock v:ext="edit" text="t"/>
            </v:shape>
            <v:oval id="_x0000_s1029" style="position:absolute;left:5;top:4;width:1220;height:1042" fillcolor="green" strokeweight="0"/>
            <v:shape id="_x0000_s1030" style="position:absolute;left:356;top:315;width:518;height:109" coordsize="1745,390" path="m,195hdc,87,96,,214,,332,,428,87,428,195v,107,-96,195,-214,195c96,390,,302,,195xm1317,195c1317,87,1413,,1531,v118,,214,87,214,195c1745,302,1649,390,1531,390v-118,,-214,-88,-214,-195xe" fillcolor="#006700" strokeweight="0">
              <v:path arrowok="t"/>
              <o:lock v:ext="edit" verticies="t"/>
            </v:shape>
            <v:shape id="_x0000_s1031" style="position:absolute;left:354;top:313;width:522;height:113" coordsize="1761,406" path="m1,204hdc,204,,203,1,203hal5,164hdc5,163,5,162,5,162hal18,125hdc18,124,18,124,19,123hal39,90hdc39,90,39,89,40,89hal66,60hdc66,60,66,59,67,59hal98,35hdc98,35,98,35,99,34hal136,16hdc136,16,137,16,137,16hal177,5hdc178,5,178,5,179,4hal222,hdc222,,223,,223,hal266,4hdc267,5,267,5,268,5hal308,16hdc308,16,309,16,309,16hal346,34hdc346,35,347,35,347,35hal378,59hdc379,59,379,60,379,60hal405,89hdc406,89,406,90,406,90hal426,123hdc427,124,427,124,427,125hal440,162hdc440,162,440,163,440,164hal444,203hdc444,203,444,204,444,204hal440,243hdc440,244,440,245,440,245hal427,282hdc427,283,427,283,426,284hal406,317hdc406,317,406,317,405,318hal379,347hdc379,347,379,348,378,348hal347,372hdc347,372,346,372,346,373hal309,391hdc309,391,308,391,308,391hal268,402hdc267,402,267,402,266,402hal223,406hdc223,406,222,406,222,406hal179,402hdc178,402,178,402,177,402hal137,391hdc137,391,136,391,136,391hal99,373hdc98,372,98,372,98,372hal67,348hdc66,348,66,347,66,347hal40,318hdc39,317,39,317,39,317hal19,284hdc18,283,18,283,18,282hal5,245hdc5,245,5,244,5,243hal1,204hdxm20,242hal20,240r13,37l32,275r20,33l51,307r26,29l76,335r31,24l106,358r37,18l142,376r40,11l180,386r43,4l222,390r43,-4l263,387r40,-11l302,376r37,-18l338,359r31,-24l368,336r26,-29l393,308r20,-33l412,277r13,-37l424,242r5,-39l429,204r-5,-39l425,167,412,130r1,2l393,99r1,1l368,71r1,1l338,48r1,1l302,31r1,l263,20r2,l222,16r1,l180,20r2,l142,31r1,l106,49r1,-1l76,72r1,-1l51,100r1,-1l32,132r1,-2l20,167r,-2l16,204r,-1l20,242hdxm1317,204v,,,-1,,-1hal1321,164hdc1322,163,1322,162,1322,162hal1335,125hdc1335,124,1335,124,1336,123hal1356,90hdc1356,90,1356,89,1357,89hal1383,60hdc1383,60,1383,59,1384,59hal1415,35hdc1415,35,1415,35,1416,34hal1453,16hdc1453,16,1454,16,1454,16hal1494,5hdc1495,5,1495,5,1496,4hal1539,hdc1539,,1540,,1540,hal1583,4hdc1584,5,1584,5,1585,5hal1625,16hdc1625,16,1626,16,1626,16hal1663,34hdc1663,35,1664,35,1664,35hal1695,59hdc1696,59,1696,60,1696,60hal1722,89hdc1723,89,1723,90,1723,90hal1743,123hdc1744,124,1744,124,1744,125hal1757,162hdc1757,162,1757,163,1757,164hal1761,203hdc1761,203,1761,204,1761,204hal1757,243hdc1757,244,1757,245,1757,245hal1744,282hdc1744,283,1744,283,1743,284hal1723,317hdc1723,317,1723,317,1722,318hal1696,347hdc1696,347,1696,348,1695,348hal1664,372hdc1664,372,1663,372,1663,373hal1626,391hdc1626,391,1625,391,1625,391hal1585,402hdc1584,402,1584,402,1583,402hal1540,406hdc1540,406,1539,406,1539,406hal1496,402hdc1495,402,1495,402,1494,402hal1454,391hdc1454,391,1453,391,1453,391hal1416,373hdc1415,372,1415,372,1415,372hal1384,348hdc1383,348,1383,347,1383,347hal1357,318hdc1356,317,1356,317,1356,317hal1336,284hdc1335,283,1335,283,1335,282hal1322,245hdc1322,245,1322,244,1321,243hal1317,204hdxm1337,242hal1337,240r13,37l1349,275r20,33l1368,307r26,29l1393,335r31,24l1423,358r37,18l1459,376r40,11l1497,386r43,4l1539,390r43,-4l1580,387r40,-11l1619,376r37,-18l1655,359r31,-24l1685,336r26,-29l1710,308r20,-33l1729,277r13,-37l1741,242r4,-39l1745,204r-4,-39l1742,167r-13,-37l1730,132,1710,99r1,1l1685,71r1,1l1655,48r1,1l1619,31r1,l1580,20r2,l1539,16r1,l1497,20r2,l1459,31r1,l1423,49r1,-1l1393,72r1,-1l1368,100r1,-1l1349,132r1,-2l1337,167r,-2l1333,204r,-1l1337,242hdxe" fillcolor="black" strokeweight="0">
              <v:path arrowok="t"/>
              <o:lock v:ext="edit" verticies="t"/>
            </v:shape>
            <v:shape id="_x0000_s1032" style="position:absolute;left:283;top:750;width:664;height:101" coordsize="664,101" path="m,97l41,74,83,55,125,38,166,24,207,14,249,6,291,2,332,r42,1l415,6r41,8l498,24r41,14l581,55r41,19l664,97r-3,4l620,78,579,59,538,42,496,29,455,18,414,10,373,6,332,4,291,6r-41,4l209,18,168,29,127,42,85,59,44,78,3,101,,97xe" fillcolor="black" strokeweight="0">
              <v:path arrowok="t"/>
            </v:shape>
            <v:shape id="_x0000_s1033" style="position:absolute;left:2;top:2;width:1226;height:1046" coordsize="1226,1046" path="m,523l4,470r9,-52l28,368,49,320,74,274r31,-43l140,191r40,-37l223,120,271,90,321,63,375,41,431,24,490,11,550,3,613,r63,3l737,11r58,13l852,41r53,22l956,89r47,31l1046,153r40,38l1121,231r31,43l1178,320r20,48l1213,418r9,52l1226,523r-4,53l1213,628r-15,51l1178,727r-26,45l1121,815r-35,41l1046,893r-43,34l956,956r-51,27l852,1005r-56,17l737,1035r-61,8l613,1046r-62,-3l490,1035r-59,-13l375,1005,321,983,271,956,224,927,180,893,141,856,105,816,75,772,49,727,28,679,13,629,4,577,,523xm8,576r10,51l32,677r21,48l78,770r31,43l144,853r39,36l226,923r47,30l323,979r53,22l432,1018r59,13l551,1038r62,3l675,1039r61,-8l794,1018r56,-17l903,979r50,-26l1000,923r43,-33l1082,853r35,-40l1148,770r25,-45l1194,677r15,-49l1218,576r3,-53l1218,470r-9,-51l1194,369r-21,-47l1148,276r-31,-42l1083,194r-40,-37l1000,123,953,93,903,68,850,46,794,28,736,15,675,7,613,5,551,7r-60,8l433,28,377,46,323,67,273,93r-46,30l183,157r-39,37l109,234,79,276,53,321,32,369,18,419,8,470,5,523r3,53xe" fillcolor="black" strokeweight="0">
              <v:path arrowok="t"/>
              <o:lock v:ext="edit" verticies="t"/>
            </v:shape>
            <w10:wrap type="none"/>
            <w10:anchorlock/>
          </v:group>
        </w:pict>
      </w:r>
      <w:r w:rsidRPr="00FA1A1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52475" cy="666750"/>
            <wp:effectExtent l="19050" t="0" r="9525" b="0"/>
            <wp:docPr id="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2044" w:rsidRPr="00FA1A1B" w:rsidRDefault="0040324C" w:rsidP="00FA1A1B">
      <w:pPr>
        <w:rPr>
          <w:ins w:id="0" w:author="Unknown"/>
          <w:rFonts w:ascii="Times New Roman" w:hAnsi="Times New Roman" w:cs="Times New Roman"/>
          <w:sz w:val="24"/>
          <w:szCs w:val="24"/>
          <w:lang w:val="uk-UA" w:eastAsia="ru-RU"/>
        </w:rPr>
      </w:pPr>
      <w:r w:rsidRPr="00FA1A1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</w:t>
      </w:r>
    </w:p>
    <w:p w:rsidR="00FC077C" w:rsidRPr="00FA1A1B" w:rsidRDefault="00FC077C" w:rsidP="00FA1A1B">
      <w:pPr>
        <w:ind w:left="567"/>
        <w:rPr>
          <w:rFonts w:ascii="Times New Roman" w:hAnsi="Times New Roman" w:cs="Times New Roman"/>
          <w:sz w:val="24"/>
          <w:szCs w:val="24"/>
          <w:lang w:val="uk-UA"/>
        </w:rPr>
      </w:pPr>
    </w:p>
    <w:sectPr w:rsidR="00FC077C" w:rsidRPr="00FA1A1B" w:rsidSect="00727C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009FC"/>
    <w:multiLevelType w:val="hybridMultilevel"/>
    <w:tmpl w:val="1A2A39A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A0770D8"/>
    <w:multiLevelType w:val="hybridMultilevel"/>
    <w:tmpl w:val="32D22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A81B5C"/>
    <w:multiLevelType w:val="hybridMultilevel"/>
    <w:tmpl w:val="C5087B48"/>
    <w:lvl w:ilvl="0" w:tplc="0B365FE2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3">
    <w:nsid w:val="3E7D04EC"/>
    <w:multiLevelType w:val="hybridMultilevel"/>
    <w:tmpl w:val="C5087B48"/>
    <w:lvl w:ilvl="0" w:tplc="0B365FE2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4">
    <w:nsid w:val="6DA63B27"/>
    <w:multiLevelType w:val="hybridMultilevel"/>
    <w:tmpl w:val="F3C0D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97BC8"/>
    <w:rsid w:val="00013DA1"/>
    <w:rsid w:val="00022AB1"/>
    <w:rsid w:val="00026CFD"/>
    <w:rsid w:val="000D60E6"/>
    <w:rsid w:val="000E539A"/>
    <w:rsid w:val="0015268A"/>
    <w:rsid w:val="001C25D1"/>
    <w:rsid w:val="002A5C4F"/>
    <w:rsid w:val="002D2A8A"/>
    <w:rsid w:val="002D731F"/>
    <w:rsid w:val="00364289"/>
    <w:rsid w:val="00387EDC"/>
    <w:rsid w:val="0040324C"/>
    <w:rsid w:val="004C4ABB"/>
    <w:rsid w:val="00597BC8"/>
    <w:rsid w:val="00613302"/>
    <w:rsid w:val="00626C11"/>
    <w:rsid w:val="006308F4"/>
    <w:rsid w:val="00727CDD"/>
    <w:rsid w:val="00736588"/>
    <w:rsid w:val="00770FFF"/>
    <w:rsid w:val="007855D5"/>
    <w:rsid w:val="00860369"/>
    <w:rsid w:val="00874EA6"/>
    <w:rsid w:val="008B6D9C"/>
    <w:rsid w:val="009C2044"/>
    <w:rsid w:val="00B008EC"/>
    <w:rsid w:val="00B3528C"/>
    <w:rsid w:val="00B9570A"/>
    <w:rsid w:val="00BB6339"/>
    <w:rsid w:val="00C84A3D"/>
    <w:rsid w:val="00D95B0F"/>
    <w:rsid w:val="00E42065"/>
    <w:rsid w:val="00E7123A"/>
    <w:rsid w:val="00EF623E"/>
    <w:rsid w:val="00FA1A1B"/>
    <w:rsid w:val="00FC0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0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BC8"/>
    <w:pPr>
      <w:ind w:left="720"/>
      <w:contextualSpacing/>
    </w:pPr>
  </w:style>
  <w:style w:type="paragraph" w:customStyle="1" w:styleId="a4">
    <w:name w:val="Основной мой"/>
    <w:basedOn w:val="a5"/>
    <w:link w:val="a6"/>
    <w:rsid w:val="000D60E6"/>
    <w:pPr>
      <w:spacing w:after="0" w:line="360" w:lineRule="auto"/>
      <w:ind w:left="0" w:firstLine="340"/>
      <w:jc w:val="both"/>
    </w:pPr>
    <w:rPr>
      <w:rFonts w:ascii="Times New Roman" w:eastAsia="SimSun" w:hAnsi="Times New Roman" w:cs="Times New Roman"/>
      <w:sz w:val="24"/>
      <w:lang w:eastAsia="zh-CN"/>
    </w:rPr>
  </w:style>
  <w:style w:type="character" w:customStyle="1" w:styleId="a6">
    <w:name w:val="Основной мой Знак"/>
    <w:basedOn w:val="a0"/>
    <w:link w:val="a4"/>
    <w:rsid w:val="000D60E6"/>
    <w:rPr>
      <w:rFonts w:ascii="Times New Roman" w:eastAsia="SimSun" w:hAnsi="Times New Roman" w:cs="Times New Roman"/>
      <w:sz w:val="24"/>
      <w:lang w:eastAsia="zh-CN"/>
    </w:rPr>
  </w:style>
  <w:style w:type="paragraph" w:styleId="a5">
    <w:name w:val="Body Text Indent"/>
    <w:basedOn w:val="a"/>
    <w:link w:val="a7"/>
    <w:uiPriority w:val="99"/>
    <w:semiHidden/>
    <w:unhideWhenUsed/>
    <w:rsid w:val="000D60E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5"/>
    <w:uiPriority w:val="99"/>
    <w:semiHidden/>
    <w:rsid w:val="000D60E6"/>
  </w:style>
  <w:style w:type="paragraph" w:styleId="a8">
    <w:name w:val="Balloon Text"/>
    <w:basedOn w:val="a"/>
    <w:link w:val="a9"/>
    <w:uiPriority w:val="99"/>
    <w:semiHidden/>
    <w:unhideWhenUsed/>
    <w:rsid w:val="00FC0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077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FC07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Этап 1.1"/>
    <w:basedOn w:val="a"/>
    <w:uiPriority w:val="99"/>
    <w:rsid w:val="00736588"/>
    <w:pPr>
      <w:autoSpaceDE w:val="0"/>
      <w:autoSpaceDN w:val="0"/>
      <w:adjustRightInd w:val="0"/>
      <w:spacing w:before="57" w:after="0" w:line="288" w:lineRule="auto"/>
      <w:ind w:left="227"/>
      <w:textAlignment w:val="center"/>
    </w:pPr>
    <w:rPr>
      <w:rFonts w:ascii="Myriad Pro" w:eastAsia="SimSun" w:hAnsi="Myriad Pro" w:cs="Myriad Pro"/>
      <w:color w:val="00000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0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4B434-61F6-473A-A239-C379C804C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2015-07-26T15:25:00Z</cp:lastPrinted>
  <dcterms:created xsi:type="dcterms:W3CDTF">2013-07-12T18:28:00Z</dcterms:created>
  <dcterms:modified xsi:type="dcterms:W3CDTF">2016-06-16T06:01:00Z</dcterms:modified>
</cp:coreProperties>
</file>